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B0C33" w14:textId="3D312DCC" w:rsidR="23C10B09" w:rsidRPr="001E6B6D" w:rsidRDefault="23C10B09"/>
    <w:p w14:paraId="2248150D" w14:textId="76DE8865" w:rsidR="23C10B09" w:rsidRPr="00E55E7F" w:rsidRDefault="00313C80" w:rsidP="00E55E7F">
      <w:pPr>
        <w:rPr>
          <w:bCs/>
          <w:iCs/>
          <w:sz w:val="44"/>
          <w:szCs w:val="44"/>
        </w:rPr>
      </w:pPr>
      <w:hyperlink w:anchor="Table_of_Contents" w:history="1">
        <w:r w:rsidR="00E55E7F" w:rsidRPr="006C3AF7">
          <w:rPr>
            <w:rStyle w:val="Hyperlink"/>
            <w:bCs/>
            <w:iCs/>
            <w:color w:val="FFFFFF" w:themeColor="background1"/>
            <w:sz w:val="44"/>
            <w:szCs w:val="44"/>
          </w:rPr>
          <w:t>Go to table of contents.</w:t>
        </w:r>
      </w:hyperlink>
    </w:p>
    <w:p w14:paraId="3BA5C4C6" w14:textId="6446E26E"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w:t>
      </w:r>
      <w:r w:rsidR="00400AB7">
        <w:rPr>
          <w:b/>
          <w:i/>
          <w:sz w:val="36"/>
        </w:rPr>
        <w:t xml:space="preserve">Hatchery </w:t>
      </w:r>
      <w:r w:rsidR="00F74605">
        <w:rPr>
          <w:b/>
          <w:i/>
          <w:sz w:val="36"/>
        </w:rPr>
        <w:t xml:space="preserve">Data Exchange </w:t>
      </w:r>
      <w:r w:rsidR="004A299A">
        <w:rPr>
          <w:b/>
          <w:i/>
          <w:sz w:val="36"/>
        </w:rPr>
        <w:t>Standard</w:t>
      </w:r>
      <w:r w:rsidR="00397E2B">
        <w:rPr>
          <w:b/>
          <w:i/>
          <w:sz w:val="36"/>
        </w:rPr>
        <w:t>s</w:t>
      </w:r>
    </w:p>
    <w:p w14:paraId="617AB51F" w14:textId="14884D89" w:rsidR="000E49B8" w:rsidRDefault="000E49B8" w:rsidP="00456855">
      <w:pPr>
        <w:jc w:val="center"/>
        <w:rPr>
          <w:b/>
          <w:i/>
          <w:sz w:val="36"/>
        </w:rPr>
      </w:pPr>
    </w:p>
    <w:p w14:paraId="3B835442" w14:textId="68C2F0C5" w:rsidR="009D7F84" w:rsidRDefault="006C5483">
      <w:pPr>
        <w:jc w:val="center"/>
        <w:rPr>
          <w:b/>
          <w:i/>
          <w:sz w:val="36"/>
        </w:rPr>
      </w:pPr>
      <w:r>
        <w:rPr>
          <w:b/>
          <w:i/>
          <w:sz w:val="36"/>
        </w:rPr>
        <w:t xml:space="preserve">Pilot -- </w:t>
      </w:r>
      <w:r w:rsidR="002C77CA">
        <w:rPr>
          <w:b/>
          <w:i/>
          <w:sz w:val="36"/>
        </w:rPr>
        <w:t xml:space="preserve">Version </w:t>
      </w:r>
      <w:del w:id="0" w:author="Mike Banach" w:date="2023-06-09T13:54:00Z">
        <w:r w:rsidR="0057227A" w:rsidDel="00F706B5">
          <w:rPr>
            <w:b/>
            <w:i/>
            <w:sz w:val="36"/>
          </w:rPr>
          <w:delText>20</w:delText>
        </w:r>
        <w:r w:rsidR="00AC00CC" w:rsidDel="00F706B5">
          <w:rPr>
            <w:b/>
            <w:i/>
            <w:sz w:val="36"/>
          </w:rPr>
          <w:delText>2</w:delText>
        </w:r>
      </w:del>
      <w:del w:id="1" w:author="Mike Banach" w:date="2023-06-09T13:53:00Z">
        <w:r w:rsidR="00400AB7" w:rsidDel="00897D62">
          <w:rPr>
            <w:b/>
            <w:i/>
            <w:sz w:val="36"/>
          </w:rPr>
          <w:delText>2</w:delText>
        </w:r>
        <w:r w:rsidR="003A08F5" w:rsidDel="00897D62">
          <w:rPr>
            <w:b/>
            <w:i/>
            <w:sz w:val="36"/>
          </w:rPr>
          <w:delText>12</w:delText>
        </w:r>
        <w:r w:rsidR="00141A6D" w:rsidDel="00897D62">
          <w:rPr>
            <w:b/>
            <w:i/>
            <w:sz w:val="36"/>
          </w:rPr>
          <w:delText>2</w:delText>
        </w:r>
        <w:r w:rsidR="00F418E4" w:rsidDel="00897D62">
          <w:rPr>
            <w:b/>
            <w:i/>
            <w:sz w:val="36"/>
          </w:rPr>
          <w:delText>1</w:delText>
        </w:r>
      </w:del>
      <w:ins w:id="2" w:author="Mike Banach" w:date="2023-06-09T13:54:00Z">
        <w:r w:rsidR="00F706B5">
          <w:rPr>
            <w:b/>
            <w:i/>
            <w:sz w:val="36"/>
          </w:rPr>
          <w:t>202</w:t>
        </w:r>
      </w:ins>
      <w:ins w:id="3" w:author="Mike Banach" w:date="2023-06-09T13:53:00Z">
        <w:r w:rsidR="00897D62">
          <w:rPr>
            <w:b/>
            <w:i/>
            <w:sz w:val="36"/>
          </w:rPr>
          <w:t>306</w:t>
        </w:r>
      </w:ins>
      <w:ins w:id="4" w:author="Mike Banach" w:date="2023-06-14T13:15:00Z">
        <w:r w:rsidR="00166F7D">
          <w:rPr>
            <w:b/>
            <w:i/>
            <w:sz w:val="36"/>
          </w:rPr>
          <w:t>14</w:t>
        </w:r>
      </w:ins>
      <w:r>
        <w:rPr>
          <w:b/>
          <w:i/>
          <w:sz w:val="36"/>
        </w:rPr>
        <w:t xml:space="preserve"> -- Pilot</w:t>
      </w:r>
    </w:p>
    <w:p w14:paraId="38443454" w14:textId="6355B90F" w:rsidR="002C77CA" w:rsidRDefault="002C77CA">
      <w:pPr>
        <w:jc w:val="center"/>
        <w:rPr>
          <w:b/>
          <w:i/>
          <w:sz w:val="32"/>
        </w:rPr>
      </w:pPr>
      <w:r>
        <w:rPr>
          <w:b/>
          <w:i/>
          <w:sz w:val="32"/>
        </w:rPr>
        <w:t xml:space="preserve">Effective Date:  </w:t>
      </w:r>
      <w:del w:id="5" w:author="Mike Banach" w:date="2023-01-26T12:03:00Z">
        <w:r w:rsidR="003A08F5" w:rsidDel="00E04EC6">
          <w:rPr>
            <w:b/>
            <w:i/>
            <w:sz w:val="32"/>
          </w:rPr>
          <w:delText>12</w:delText>
        </w:r>
        <w:r w:rsidR="00400AB7" w:rsidDel="00E04EC6">
          <w:rPr>
            <w:b/>
            <w:i/>
            <w:sz w:val="32"/>
          </w:rPr>
          <w:delText>/</w:delText>
        </w:r>
        <w:r w:rsidR="00141A6D" w:rsidDel="00E04EC6">
          <w:rPr>
            <w:b/>
            <w:i/>
            <w:sz w:val="32"/>
          </w:rPr>
          <w:delText>2</w:delText>
        </w:r>
        <w:r w:rsidR="00F418E4" w:rsidDel="00E04EC6">
          <w:rPr>
            <w:b/>
            <w:i/>
            <w:sz w:val="32"/>
          </w:rPr>
          <w:delText>1</w:delText>
        </w:r>
        <w:r w:rsidR="00400AB7" w:rsidDel="00E04EC6">
          <w:rPr>
            <w:b/>
            <w:i/>
            <w:sz w:val="32"/>
          </w:rPr>
          <w:delText>/2022</w:delText>
        </w:r>
      </w:del>
      <w:ins w:id="6" w:author="Mike Banach" w:date="2023-06-09T13:53:00Z">
        <w:r w:rsidR="00897D62">
          <w:rPr>
            <w:b/>
            <w:i/>
            <w:sz w:val="32"/>
          </w:rPr>
          <w:t>6</w:t>
        </w:r>
      </w:ins>
      <w:ins w:id="7" w:author="Mike Banach" w:date="2023-01-26T12:03:00Z">
        <w:r w:rsidR="00E04EC6">
          <w:rPr>
            <w:b/>
            <w:i/>
            <w:sz w:val="32"/>
          </w:rPr>
          <w:t>/</w:t>
        </w:r>
      </w:ins>
      <w:ins w:id="8" w:author="Mike Banach" w:date="2023-06-14T13:15:00Z">
        <w:r w:rsidR="00166F7D">
          <w:rPr>
            <w:b/>
            <w:i/>
            <w:sz w:val="32"/>
          </w:rPr>
          <w:t>14</w:t>
        </w:r>
      </w:ins>
      <w:ins w:id="9" w:author="Mike Banach" w:date="2023-01-26T12:03:00Z">
        <w:r w:rsidR="00E04EC6">
          <w:rPr>
            <w:b/>
            <w:i/>
            <w:sz w:val="32"/>
          </w:rPr>
          <w:t>/2023</w:t>
        </w:r>
      </w:ins>
    </w:p>
    <w:p w14:paraId="2B9857E1" w14:textId="77777777" w:rsidR="00DE52B8" w:rsidRDefault="00DE52B8">
      <w:pPr>
        <w:jc w:val="center"/>
        <w:rPr>
          <w:b/>
          <w:i/>
          <w:sz w:val="32"/>
        </w:rPr>
      </w:pPr>
    </w:p>
    <w:p w14:paraId="0E7012A8" w14:textId="412F3361" w:rsidR="00C24B72" w:rsidRDefault="00C24B72" w:rsidP="00435A10">
      <w:pPr>
        <w:jc w:val="center"/>
        <w:rPr>
          <w:b/>
          <w:i/>
          <w:sz w:val="32"/>
        </w:rPr>
      </w:pPr>
    </w:p>
    <w:p w14:paraId="46E7703E" w14:textId="352082F8" w:rsidR="001614C0" w:rsidRPr="00826984" w:rsidRDefault="001614C0" w:rsidP="23C10B09">
      <w:pPr>
        <w:jc w:val="center"/>
        <w:rPr>
          <w:sz w:val="72"/>
          <w:szCs w:val="72"/>
        </w:rPr>
      </w:pPr>
    </w:p>
    <w:p w14:paraId="1811B2E9" w14:textId="77777777" w:rsidR="002E5857" w:rsidRDefault="002E5857">
      <w:pPr>
        <w:jc w:val="cente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22B7425A" w:rsidR="00B73E79" w:rsidRPr="00C92ED1" w:rsidRDefault="00253B19">
      <w:pPr>
        <w:jc w:val="center"/>
        <w:rPr>
          <w:szCs w:val="24"/>
        </w:rPr>
      </w:pPr>
      <w:r w:rsidRPr="00C92ED1">
        <w:t xml:space="preserve">Pacific Northwest Coordinated Assessments </w:t>
      </w:r>
      <w:r w:rsidR="00E64E9E">
        <w:t xml:space="preserve">Hatchery </w:t>
      </w:r>
      <w:r w:rsidRPr="00C92ED1">
        <w:rPr>
          <w:szCs w:val="24"/>
        </w:rPr>
        <w:t xml:space="preserve">Data Exchange </w:t>
      </w:r>
      <w:r w:rsidR="004744CB" w:rsidRPr="00C92ED1">
        <w:rPr>
          <w:szCs w:val="24"/>
        </w:rPr>
        <w:t>Standard</w:t>
      </w:r>
      <w:r w:rsidR="00397E2B">
        <w:rPr>
          <w:szCs w:val="24"/>
        </w:rPr>
        <w:t>s</w:t>
      </w:r>
      <w:r w:rsidRPr="00C92ED1">
        <w:rPr>
          <w:szCs w:val="24"/>
        </w:rPr>
        <w:t xml:space="preserve"> Development Team</w:t>
      </w:r>
    </w:p>
    <w:p w14:paraId="6B7B4F46" w14:textId="77777777" w:rsidR="00265E48" w:rsidRPr="00C92ED1" w:rsidRDefault="00265E48">
      <w:pPr>
        <w:jc w:val="center"/>
        <w:rPr>
          <w:szCs w:val="24"/>
        </w:rPr>
      </w:pPr>
    </w:p>
    <w:p w14:paraId="353921B9" w14:textId="77777777" w:rsidR="00B5002A" w:rsidRDefault="00B5002A" w:rsidP="0005172C">
      <w:pPr>
        <w:rPr>
          <w:szCs w:val="24"/>
        </w:rPr>
      </w:pPr>
    </w:p>
    <w:p w14:paraId="3141A350" w14:textId="77777777" w:rsidR="00580AE7" w:rsidRPr="00065B81" w:rsidRDefault="00580AE7" w:rsidP="0005172C">
      <w:pPr>
        <w:rPr>
          <w:szCs w:val="24"/>
        </w:rPr>
      </w:pPr>
    </w:p>
    <w:p w14:paraId="7E155B67" w14:textId="77777777" w:rsidR="00EC02CC" w:rsidRDefault="00C92ED1" w:rsidP="00C92ED1">
      <w:pPr>
        <w:pStyle w:val="Heading1"/>
      </w:pPr>
      <w:r>
        <w:br w:type="page"/>
      </w:r>
      <w:bookmarkStart w:id="10" w:name="_Toc137814222"/>
      <w:r w:rsidR="00A10611">
        <w:lastRenderedPageBreak/>
        <w:t>List of "indicators" described in this document</w:t>
      </w:r>
      <w:bookmarkEnd w:id="10"/>
    </w:p>
    <w:p w14:paraId="146084EB" w14:textId="3D7655B1"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r w:rsidR="006A0FD3">
        <w:rPr>
          <w:szCs w:val="24"/>
        </w:rPr>
        <w:t xml:space="preserve"> (HLIs)</w:t>
      </w:r>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093"/>
        <w:gridCol w:w="2011"/>
        <w:gridCol w:w="5665"/>
        <w:gridCol w:w="2601"/>
      </w:tblGrid>
      <w:tr w:rsidR="00936057" w:rsidRPr="00CE0511" w14:paraId="4EEEBDB7" w14:textId="77777777" w:rsidTr="00864295">
        <w:trPr>
          <w:cantSplit/>
        </w:trPr>
        <w:tc>
          <w:tcPr>
            <w:tcW w:w="4093" w:type="dxa"/>
            <w:shd w:val="clear" w:color="auto" w:fill="auto"/>
            <w:vAlign w:val="center"/>
          </w:tcPr>
          <w:p w14:paraId="55D7E0A5" w14:textId="77777777" w:rsidR="00936057" w:rsidRPr="00CE0511" w:rsidRDefault="00936057" w:rsidP="007C19DA">
            <w:pPr>
              <w:jc w:val="center"/>
              <w:rPr>
                <w:b/>
                <w:sz w:val="22"/>
                <w:szCs w:val="22"/>
              </w:rPr>
            </w:pPr>
            <w:r w:rsidRPr="00CE0511">
              <w:rPr>
                <w:b/>
                <w:sz w:val="22"/>
                <w:szCs w:val="22"/>
              </w:rPr>
              <w:t>Indicator</w:t>
            </w:r>
          </w:p>
        </w:tc>
        <w:tc>
          <w:tcPr>
            <w:tcW w:w="2011" w:type="dxa"/>
            <w:vAlign w:val="center"/>
          </w:tcPr>
          <w:p w14:paraId="55D1F966" w14:textId="77777777" w:rsidR="00936057" w:rsidRPr="00CE0511" w:rsidRDefault="00936057" w:rsidP="007C19DA">
            <w:pPr>
              <w:jc w:val="center"/>
              <w:rPr>
                <w:b/>
                <w:sz w:val="22"/>
                <w:szCs w:val="22"/>
              </w:rPr>
            </w:pPr>
            <w:r w:rsidRPr="00CE0511">
              <w:rPr>
                <w:b/>
                <w:sz w:val="22"/>
                <w:szCs w:val="22"/>
              </w:rPr>
              <w:t>Rearing Type</w:t>
            </w:r>
          </w:p>
        </w:tc>
        <w:tc>
          <w:tcPr>
            <w:tcW w:w="5665" w:type="dxa"/>
            <w:shd w:val="clear" w:color="auto" w:fill="auto"/>
            <w:vAlign w:val="center"/>
          </w:tcPr>
          <w:p w14:paraId="7359A7A0" w14:textId="77777777" w:rsidR="00936057" w:rsidRPr="00CE0511" w:rsidRDefault="00936057" w:rsidP="007C19DA">
            <w:pPr>
              <w:jc w:val="center"/>
              <w:rPr>
                <w:b/>
                <w:sz w:val="22"/>
                <w:szCs w:val="22"/>
              </w:rPr>
            </w:pPr>
            <w:r w:rsidRPr="00CE0511">
              <w:rPr>
                <w:b/>
                <w:sz w:val="22"/>
                <w:szCs w:val="22"/>
              </w:rPr>
              <w:t>Description</w:t>
            </w:r>
          </w:p>
        </w:tc>
        <w:tc>
          <w:tcPr>
            <w:tcW w:w="2601" w:type="dxa"/>
            <w:shd w:val="clear" w:color="auto" w:fill="auto"/>
            <w:vAlign w:val="center"/>
          </w:tcPr>
          <w:p w14:paraId="5180A2B4" w14:textId="77777777" w:rsidR="00936057" w:rsidRPr="00CE0511" w:rsidRDefault="00936057" w:rsidP="007C19DA">
            <w:pPr>
              <w:jc w:val="center"/>
              <w:rPr>
                <w:b/>
                <w:sz w:val="22"/>
                <w:szCs w:val="22"/>
              </w:rPr>
            </w:pPr>
            <w:r w:rsidRPr="00CE0511">
              <w:rPr>
                <w:b/>
                <w:sz w:val="22"/>
                <w:szCs w:val="22"/>
              </w:rPr>
              <w:t>Table</w:t>
            </w:r>
          </w:p>
        </w:tc>
      </w:tr>
      <w:tr w:rsidR="00936057" w:rsidRPr="00CE0511" w14:paraId="2885280B" w14:textId="77777777" w:rsidTr="00864295">
        <w:trPr>
          <w:cantSplit/>
        </w:trPr>
        <w:tc>
          <w:tcPr>
            <w:tcW w:w="4093" w:type="dxa"/>
            <w:shd w:val="clear" w:color="auto" w:fill="auto"/>
            <w:vAlign w:val="center"/>
          </w:tcPr>
          <w:p w14:paraId="16BCE61C" w14:textId="0B85D20D" w:rsidR="00EC073B" w:rsidDel="007F41AA" w:rsidRDefault="00EC073B" w:rsidP="007C19DA">
            <w:pPr>
              <w:rPr>
                <w:del w:id="11" w:author="Mike Banach" w:date="2023-01-26T11:24:00Z"/>
                <w:sz w:val="22"/>
                <w:szCs w:val="22"/>
              </w:rPr>
            </w:pPr>
          </w:p>
          <w:p w14:paraId="5F569717" w14:textId="1BD32B46" w:rsidR="00936057" w:rsidDel="007F41AA" w:rsidRDefault="00864295" w:rsidP="007C19DA">
            <w:pPr>
              <w:rPr>
                <w:del w:id="12" w:author="Mike Banach" w:date="2023-01-26T11:24:00Z"/>
                <w:sz w:val="22"/>
                <w:szCs w:val="22"/>
              </w:rPr>
            </w:pPr>
            <w:del w:id="13" w:author="Mike Banach" w:date="2023-01-26T11:24:00Z">
              <w:r w:rsidDel="007F41AA">
                <w:rPr>
                  <w:sz w:val="22"/>
                  <w:szCs w:val="22"/>
                </w:rPr>
                <w:delText>Hatchery programs</w:delText>
              </w:r>
            </w:del>
          </w:p>
          <w:p w14:paraId="37F0E5A8" w14:textId="67D48747" w:rsidR="00EC073B" w:rsidRPr="00CE0511" w:rsidRDefault="00EC073B" w:rsidP="007C19DA">
            <w:pPr>
              <w:rPr>
                <w:sz w:val="22"/>
                <w:szCs w:val="22"/>
              </w:rPr>
            </w:pPr>
          </w:p>
        </w:tc>
        <w:tc>
          <w:tcPr>
            <w:tcW w:w="2011" w:type="dxa"/>
            <w:vAlign w:val="center"/>
          </w:tcPr>
          <w:p w14:paraId="2FA71F25" w14:textId="321C8778" w:rsidR="00373895" w:rsidRPr="00CE0511" w:rsidRDefault="00864295" w:rsidP="007C19DA">
            <w:pPr>
              <w:jc w:val="center"/>
              <w:rPr>
                <w:sz w:val="22"/>
                <w:szCs w:val="22"/>
              </w:rPr>
            </w:pPr>
            <w:del w:id="14" w:author="Mike Banach" w:date="2023-01-26T11:24:00Z">
              <w:r w:rsidDel="007F41AA">
                <w:rPr>
                  <w:sz w:val="22"/>
                  <w:szCs w:val="22"/>
                </w:rPr>
                <w:delText>--</w:delText>
              </w:r>
            </w:del>
          </w:p>
        </w:tc>
        <w:tc>
          <w:tcPr>
            <w:tcW w:w="5665" w:type="dxa"/>
            <w:shd w:val="clear" w:color="auto" w:fill="auto"/>
            <w:vAlign w:val="center"/>
          </w:tcPr>
          <w:p w14:paraId="3962A25D" w14:textId="01CD0A9B" w:rsidR="00936057" w:rsidRPr="00CE0511" w:rsidRDefault="00864295" w:rsidP="007C19DA">
            <w:pPr>
              <w:rPr>
                <w:sz w:val="22"/>
                <w:szCs w:val="22"/>
              </w:rPr>
            </w:pPr>
            <w:del w:id="15" w:author="Mike Banach" w:date="2023-01-26T11:24:00Z">
              <w:r w:rsidDel="007F41AA">
                <w:rPr>
                  <w:sz w:val="22"/>
                  <w:szCs w:val="22"/>
                </w:rPr>
                <w:delText>Description of hatchery programs.</w:delText>
              </w:r>
            </w:del>
          </w:p>
        </w:tc>
        <w:tc>
          <w:tcPr>
            <w:tcW w:w="2601" w:type="dxa"/>
            <w:shd w:val="clear" w:color="auto" w:fill="auto"/>
            <w:vAlign w:val="center"/>
          </w:tcPr>
          <w:p w14:paraId="17FB8E0C" w14:textId="0E161FC2" w:rsidR="00936057" w:rsidRPr="00CE0511" w:rsidRDefault="007F41AA" w:rsidP="007C19DA">
            <w:pPr>
              <w:jc w:val="center"/>
              <w:rPr>
                <w:color w:val="000000"/>
                <w:sz w:val="22"/>
                <w:szCs w:val="22"/>
              </w:rPr>
            </w:pPr>
            <w:del w:id="16" w:author="Mike Banach" w:date="2023-01-26T11:24:00Z">
              <w:r w:rsidDel="007F41AA">
                <w:fldChar w:fldCharType="begin"/>
              </w:r>
              <w:r w:rsidDel="007F41AA">
                <w:delInstrText xml:space="preserve"> HYPERLINK \l "_A1.__HatcheryProgram" </w:delInstrText>
              </w:r>
              <w:r w:rsidDel="007F41AA">
                <w:fldChar w:fldCharType="separate"/>
              </w:r>
              <w:r w:rsidR="00864295" w:rsidRPr="00A0584A" w:rsidDel="007F41AA">
                <w:rPr>
                  <w:rStyle w:val="Hyperlink"/>
                  <w:sz w:val="22"/>
                  <w:szCs w:val="22"/>
                </w:rPr>
                <w:delText>HatcheryProgram (A</w:delText>
              </w:r>
              <w:r w:rsidR="00454972" w:rsidDel="007F41AA">
                <w:rPr>
                  <w:rStyle w:val="Hyperlink"/>
                  <w:sz w:val="22"/>
                  <w:szCs w:val="22"/>
                </w:rPr>
                <w:delText>3</w:delText>
              </w:r>
              <w:r w:rsidR="00864295" w:rsidRPr="00A0584A" w:rsidDel="007F41AA">
                <w:rPr>
                  <w:rStyle w:val="Hyperlink"/>
                  <w:sz w:val="22"/>
                  <w:szCs w:val="22"/>
                </w:rPr>
                <w:delText>)</w:delText>
              </w:r>
              <w:r w:rsidDel="007F41AA">
                <w:rPr>
                  <w:rStyle w:val="Hyperlink"/>
                  <w:sz w:val="22"/>
                  <w:szCs w:val="22"/>
                </w:rPr>
                <w:fldChar w:fldCharType="end"/>
              </w:r>
            </w:del>
          </w:p>
        </w:tc>
      </w:tr>
      <w:tr w:rsidR="00864295" w:rsidRPr="00CE0511" w14:paraId="7730D791" w14:textId="77777777" w:rsidTr="00864295">
        <w:trPr>
          <w:cantSplit/>
        </w:trPr>
        <w:tc>
          <w:tcPr>
            <w:tcW w:w="4093" w:type="dxa"/>
            <w:shd w:val="clear" w:color="auto" w:fill="auto"/>
            <w:vAlign w:val="center"/>
          </w:tcPr>
          <w:p w14:paraId="519942F7" w14:textId="77777777" w:rsidR="00EC073B" w:rsidRDefault="00EC073B" w:rsidP="00864295">
            <w:pPr>
              <w:rPr>
                <w:sz w:val="22"/>
                <w:szCs w:val="22"/>
              </w:rPr>
            </w:pPr>
          </w:p>
          <w:p w14:paraId="5B75672C" w14:textId="77777777" w:rsidR="00864295" w:rsidRDefault="00864295" w:rsidP="00864295">
            <w:pPr>
              <w:rPr>
                <w:sz w:val="22"/>
                <w:szCs w:val="22"/>
              </w:rPr>
            </w:pPr>
            <w:r w:rsidRPr="00CE0511">
              <w:rPr>
                <w:sz w:val="22"/>
                <w:szCs w:val="22"/>
              </w:rPr>
              <w:t>Hatchery returns</w:t>
            </w:r>
          </w:p>
          <w:p w14:paraId="13CE8CEB" w14:textId="7FAAEDE5" w:rsidR="00EC073B" w:rsidRPr="00CE0511" w:rsidRDefault="00EC073B" w:rsidP="00864295">
            <w:pPr>
              <w:rPr>
                <w:sz w:val="22"/>
                <w:szCs w:val="22"/>
              </w:rPr>
            </w:pPr>
          </w:p>
        </w:tc>
        <w:tc>
          <w:tcPr>
            <w:tcW w:w="2011" w:type="dxa"/>
            <w:vAlign w:val="center"/>
          </w:tcPr>
          <w:p w14:paraId="3BACA1AC" w14:textId="77777777" w:rsidR="00864295" w:rsidRPr="00CE0511" w:rsidRDefault="00864295" w:rsidP="00864295">
            <w:pPr>
              <w:jc w:val="center"/>
              <w:rPr>
                <w:rStyle w:val="Hyperlink"/>
                <w:sz w:val="22"/>
                <w:szCs w:val="22"/>
              </w:rPr>
            </w:pPr>
            <w:r w:rsidRPr="00EB2B80">
              <w:rPr>
                <w:sz w:val="22"/>
                <w:szCs w:val="22"/>
              </w:rPr>
              <w:t>Hatchery origin</w:t>
            </w:r>
          </w:p>
          <w:p w14:paraId="7600D35B" w14:textId="68C3123B" w:rsidR="00864295" w:rsidRPr="00CE0511" w:rsidRDefault="00864295" w:rsidP="00864295">
            <w:pPr>
              <w:jc w:val="center"/>
              <w:rPr>
                <w:sz w:val="22"/>
                <w:szCs w:val="22"/>
              </w:rPr>
            </w:pPr>
            <w:r w:rsidRPr="00CE0511">
              <w:rPr>
                <w:sz w:val="22"/>
                <w:szCs w:val="22"/>
              </w:rPr>
              <w:t>Natural origin</w:t>
            </w:r>
          </w:p>
        </w:tc>
        <w:tc>
          <w:tcPr>
            <w:tcW w:w="5665" w:type="dxa"/>
            <w:shd w:val="clear" w:color="auto" w:fill="auto"/>
            <w:vAlign w:val="center"/>
          </w:tcPr>
          <w:p w14:paraId="18B94EE9" w14:textId="1E9F5DF7" w:rsidR="00864295" w:rsidRPr="00CE0511" w:rsidRDefault="00864295" w:rsidP="00864295">
            <w:pPr>
              <w:rPr>
                <w:sz w:val="22"/>
                <w:szCs w:val="22"/>
              </w:rPr>
            </w:pPr>
            <w:r w:rsidRPr="00CE0511">
              <w:rPr>
                <w:sz w:val="22"/>
                <w:szCs w:val="22"/>
              </w:rPr>
              <w:t>Number of fish that return to a hatchery facility.</w:t>
            </w:r>
          </w:p>
        </w:tc>
        <w:tc>
          <w:tcPr>
            <w:tcW w:w="2601" w:type="dxa"/>
            <w:shd w:val="clear" w:color="auto" w:fill="auto"/>
            <w:vAlign w:val="center"/>
          </w:tcPr>
          <w:p w14:paraId="1814F612" w14:textId="1483FA8A" w:rsidR="00864295" w:rsidRPr="00CE0511" w:rsidRDefault="0042372D" w:rsidP="00864295">
            <w:pPr>
              <w:jc w:val="center"/>
              <w:rPr>
                <w:sz w:val="22"/>
                <w:szCs w:val="22"/>
              </w:rPr>
            </w:pPr>
            <w:r>
              <w:fldChar w:fldCharType="begin"/>
            </w:r>
            <w:r>
              <w:instrText xml:space="preserve"> HYPERLINK \l "_B1.__HLI_HatcheryReturns" </w:instrText>
            </w:r>
            <w:r>
              <w:fldChar w:fldCharType="separate"/>
            </w:r>
            <w:del w:id="17" w:author="Mike Banach" w:date="2023-01-26T16:40:00Z">
              <w:r w:rsidR="00864295" w:rsidRPr="00A0584A" w:rsidDel="009D002E">
                <w:rPr>
                  <w:rStyle w:val="Hyperlink"/>
                  <w:sz w:val="22"/>
                  <w:szCs w:val="22"/>
                </w:rPr>
                <w:delText>HLI_</w:delText>
              </w:r>
            </w:del>
            <w:proofErr w:type="spellStart"/>
            <w:r w:rsidR="00864295" w:rsidRPr="00A0584A">
              <w:rPr>
                <w:rStyle w:val="Hyperlink"/>
                <w:sz w:val="22"/>
                <w:szCs w:val="22"/>
              </w:rPr>
              <w:t>HatcheryReturns</w:t>
            </w:r>
            <w:proofErr w:type="spellEnd"/>
            <w:r w:rsidR="00864295" w:rsidRPr="00A0584A">
              <w:rPr>
                <w:rStyle w:val="Hyperlink"/>
                <w:sz w:val="22"/>
                <w:szCs w:val="22"/>
              </w:rPr>
              <w:t xml:space="preserve"> (B1)</w:t>
            </w:r>
            <w:r>
              <w:rPr>
                <w:rStyle w:val="Hyperlink"/>
                <w:sz w:val="22"/>
                <w:szCs w:val="22"/>
              </w:rPr>
              <w:fldChar w:fldCharType="end"/>
            </w:r>
          </w:p>
        </w:tc>
      </w:tr>
      <w:tr w:rsidR="00864295" w:rsidRPr="00CE0511" w14:paraId="031FD664" w14:textId="77777777" w:rsidTr="00864295">
        <w:trPr>
          <w:cantSplit/>
        </w:trPr>
        <w:tc>
          <w:tcPr>
            <w:tcW w:w="4093" w:type="dxa"/>
            <w:shd w:val="clear" w:color="auto" w:fill="auto"/>
            <w:vAlign w:val="center"/>
          </w:tcPr>
          <w:p w14:paraId="2918DDE1" w14:textId="77777777" w:rsidR="00EC073B" w:rsidRDefault="00EC073B" w:rsidP="00864295">
            <w:pPr>
              <w:rPr>
                <w:sz w:val="22"/>
                <w:szCs w:val="22"/>
              </w:rPr>
            </w:pPr>
          </w:p>
          <w:p w14:paraId="631AA149" w14:textId="77777777" w:rsidR="00864295" w:rsidRDefault="00864295" w:rsidP="00864295">
            <w:pPr>
              <w:rPr>
                <w:sz w:val="22"/>
                <w:szCs w:val="22"/>
              </w:rPr>
            </w:pPr>
            <w:r w:rsidRPr="00CE0511">
              <w:rPr>
                <w:sz w:val="22"/>
                <w:szCs w:val="22"/>
              </w:rPr>
              <w:t>Broodstock spawned</w:t>
            </w:r>
          </w:p>
          <w:p w14:paraId="175E04FE" w14:textId="3A04BEDB" w:rsidR="00EC073B" w:rsidRPr="00CE0511" w:rsidRDefault="00EC073B" w:rsidP="00864295">
            <w:pPr>
              <w:rPr>
                <w:sz w:val="22"/>
                <w:szCs w:val="22"/>
              </w:rPr>
            </w:pPr>
          </w:p>
        </w:tc>
        <w:tc>
          <w:tcPr>
            <w:tcW w:w="2011" w:type="dxa"/>
            <w:vAlign w:val="center"/>
          </w:tcPr>
          <w:p w14:paraId="6F4F21D8" w14:textId="77777777" w:rsidR="00864295" w:rsidRPr="00CE0511" w:rsidRDefault="00864295" w:rsidP="00864295">
            <w:pPr>
              <w:jc w:val="center"/>
              <w:rPr>
                <w:sz w:val="22"/>
                <w:szCs w:val="22"/>
              </w:rPr>
            </w:pPr>
            <w:r w:rsidRPr="00CE0511">
              <w:rPr>
                <w:sz w:val="22"/>
                <w:szCs w:val="22"/>
              </w:rPr>
              <w:t>Hatchery origin</w:t>
            </w:r>
          </w:p>
          <w:p w14:paraId="0CF23355" w14:textId="49D260C4" w:rsidR="00864295" w:rsidRPr="00CE0511" w:rsidRDefault="00864295" w:rsidP="00864295">
            <w:pPr>
              <w:jc w:val="center"/>
              <w:rPr>
                <w:sz w:val="22"/>
                <w:szCs w:val="22"/>
              </w:rPr>
            </w:pPr>
            <w:r w:rsidRPr="00EB2B80">
              <w:rPr>
                <w:sz w:val="22"/>
                <w:szCs w:val="22"/>
              </w:rPr>
              <w:t>Natural origin</w:t>
            </w:r>
          </w:p>
        </w:tc>
        <w:tc>
          <w:tcPr>
            <w:tcW w:w="5665" w:type="dxa"/>
            <w:shd w:val="clear" w:color="auto" w:fill="auto"/>
            <w:vAlign w:val="center"/>
          </w:tcPr>
          <w:p w14:paraId="42A7FA0D" w14:textId="6ED76ED2" w:rsidR="00864295" w:rsidRPr="00CE0511" w:rsidRDefault="00864295" w:rsidP="00864295">
            <w:pPr>
              <w:rPr>
                <w:sz w:val="22"/>
                <w:szCs w:val="22"/>
              </w:rPr>
            </w:pPr>
            <w:r w:rsidRPr="00EB2B80">
              <w:rPr>
                <w:sz w:val="22"/>
                <w:szCs w:val="22"/>
              </w:rPr>
              <w:t>Number of fish spawn</w:t>
            </w:r>
            <w:r>
              <w:rPr>
                <w:sz w:val="22"/>
                <w:szCs w:val="22"/>
              </w:rPr>
              <w:t>ed</w:t>
            </w:r>
            <w:r w:rsidRPr="00EB2B80">
              <w:rPr>
                <w:sz w:val="22"/>
                <w:szCs w:val="22"/>
              </w:rPr>
              <w:t xml:space="preserve"> in a hatchery.</w:t>
            </w:r>
          </w:p>
        </w:tc>
        <w:tc>
          <w:tcPr>
            <w:tcW w:w="2601" w:type="dxa"/>
            <w:shd w:val="clear" w:color="auto" w:fill="auto"/>
            <w:vAlign w:val="center"/>
          </w:tcPr>
          <w:p w14:paraId="4130AB13" w14:textId="262F2FCA" w:rsidR="00864295" w:rsidRPr="00CE0511" w:rsidRDefault="0042372D" w:rsidP="00864295">
            <w:pPr>
              <w:jc w:val="center"/>
              <w:rPr>
                <w:color w:val="000000"/>
                <w:sz w:val="22"/>
                <w:szCs w:val="22"/>
              </w:rPr>
            </w:pPr>
            <w:r>
              <w:fldChar w:fldCharType="begin"/>
            </w:r>
            <w:r>
              <w:instrText xml:space="preserve"> HYPERLINK \l "_B2.__HLI_BroodstockSpawning" </w:instrText>
            </w:r>
            <w:r>
              <w:fldChar w:fldCharType="separate"/>
            </w:r>
            <w:del w:id="18" w:author="Mike Banach" w:date="2023-01-26T16:40:00Z">
              <w:r w:rsidR="00864295" w:rsidRPr="00A0584A" w:rsidDel="009D002E">
                <w:rPr>
                  <w:rStyle w:val="Hyperlink"/>
                  <w:sz w:val="22"/>
                  <w:szCs w:val="22"/>
                </w:rPr>
                <w:delText>HLI_</w:delText>
              </w:r>
            </w:del>
            <w:proofErr w:type="spellStart"/>
            <w:r w:rsidR="00864295" w:rsidRPr="00A0584A">
              <w:rPr>
                <w:rStyle w:val="Hyperlink"/>
                <w:sz w:val="22"/>
                <w:szCs w:val="22"/>
              </w:rPr>
              <w:t>BroodstockSpawning</w:t>
            </w:r>
            <w:proofErr w:type="spellEnd"/>
            <w:r w:rsidR="00864295" w:rsidRPr="00A0584A">
              <w:rPr>
                <w:rStyle w:val="Hyperlink"/>
                <w:sz w:val="22"/>
                <w:szCs w:val="22"/>
              </w:rPr>
              <w:t xml:space="preserve"> (B2)</w:t>
            </w:r>
            <w:r>
              <w:rPr>
                <w:rStyle w:val="Hyperlink"/>
                <w:sz w:val="22"/>
                <w:szCs w:val="22"/>
              </w:rPr>
              <w:fldChar w:fldCharType="end"/>
            </w:r>
          </w:p>
        </w:tc>
      </w:tr>
      <w:tr w:rsidR="00864295" w:rsidRPr="00CE0511" w14:paraId="3431DA89" w14:textId="77777777" w:rsidTr="00864295">
        <w:trPr>
          <w:cantSplit/>
        </w:trPr>
        <w:tc>
          <w:tcPr>
            <w:tcW w:w="4093" w:type="dxa"/>
            <w:shd w:val="clear" w:color="auto" w:fill="auto"/>
            <w:vAlign w:val="center"/>
          </w:tcPr>
          <w:p w14:paraId="16B93578" w14:textId="77777777" w:rsidR="00EC073B" w:rsidRDefault="00EC073B" w:rsidP="00864295">
            <w:pPr>
              <w:rPr>
                <w:sz w:val="22"/>
                <w:szCs w:val="22"/>
              </w:rPr>
            </w:pPr>
          </w:p>
          <w:p w14:paraId="252A4CA4" w14:textId="77777777" w:rsidR="00864295" w:rsidRDefault="009C046E" w:rsidP="00864295">
            <w:pPr>
              <w:rPr>
                <w:sz w:val="22"/>
                <w:szCs w:val="22"/>
              </w:rPr>
            </w:pPr>
            <w:r>
              <w:rPr>
                <w:sz w:val="22"/>
                <w:szCs w:val="22"/>
              </w:rPr>
              <w:t>H</w:t>
            </w:r>
            <w:r w:rsidR="00864295">
              <w:rPr>
                <w:sz w:val="22"/>
                <w:szCs w:val="22"/>
              </w:rPr>
              <w:t>atchery releases</w:t>
            </w:r>
          </w:p>
          <w:p w14:paraId="77706FAD" w14:textId="5A4506FF" w:rsidR="00EC073B" w:rsidRPr="00CE0511" w:rsidRDefault="00EC073B" w:rsidP="00864295">
            <w:pPr>
              <w:rPr>
                <w:sz w:val="22"/>
                <w:szCs w:val="22"/>
              </w:rPr>
            </w:pPr>
          </w:p>
        </w:tc>
        <w:tc>
          <w:tcPr>
            <w:tcW w:w="2011" w:type="dxa"/>
            <w:vAlign w:val="center"/>
          </w:tcPr>
          <w:p w14:paraId="2F792647" w14:textId="437362A3" w:rsidR="00864295" w:rsidRPr="00CE0511" w:rsidRDefault="00864295" w:rsidP="00864295">
            <w:pPr>
              <w:jc w:val="center"/>
              <w:rPr>
                <w:sz w:val="22"/>
                <w:szCs w:val="22"/>
              </w:rPr>
            </w:pPr>
            <w:r>
              <w:rPr>
                <w:sz w:val="22"/>
                <w:szCs w:val="22"/>
              </w:rPr>
              <w:t>Hatchery origin</w:t>
            </w:r>
          </w:p>
        </w:tc>
        <w:tc>
          <w:tcPr>
            <w:tcW w:w="5665" w:type="dxa"/>
            <w:shd w:val="clear" w:color="auto" w:fill="auto"/>
            <w:vAlign w:val="center"/>
          </w:tcPr>
          <w:p w14:paraId="55BE47E2" w14:textId="304A6686" w:rsidR="00864295" w:rsidRPr="00CE0511" w:rsidRDefault="00864295" w:rsidP="00864295">
            <w:pPr>
              <w:rPr>
                <w:sz w:val="22"/>
                <w:szCs w:val="22"/>
              </w:rPr>
            </w:pPr>
            <w:r w:rsidRPr="00CE0511">
              <w:rPr>
                <w:sz w:val="22"/>
                <w:szCs w:val="22"/>
              </w:rPr>
              <w:t xml:space="preserve">Number of fish </w:t>
            </w:r>
            <w:r>
              <w:rPr>
                <w:sz w:val="22"/>
                <w:szCs w:val="22"/>
              </w:rPr>
              <w:t>released from a hatchery</w:t>
            </w:r>
            <w:r w:rsidRPr="00CE0511">
              <w:rPr>
                <w:sz w:val="22"/>
                <w:szCs w:val="22"/>
              </w:rPr>
              <w:t>.</w:t>
            </w:r>
          </w:p>
        </w:tc>
        <w:tc>
          <w:tcPr>
            <w:tcW w:w="2601" w:type="dxa"/>
            <w:shd w:val="clear" w:color="auto" w:fill="auto"/>
            <w:vAlign w:val="center"/>
          </w:tcPr>
          <w:p w14:paraId="7FD89DFC" w14:textId="7B492E4E" w:rsidR="00864295" w:rsidRPr="00CE0511" w:rsidRDefault="0042372D" w:rsidP="00864295">
            <w:pPr>
              <w:jc w:val="center"/>
              <w:rPr>
                <w:color w:val="000000"/>
                <w:sz w:val="22"/>
                <w:szCs w:val="22"/>
              </w:rPr>
            </w:pPr>
            <w:r>
              <w:fldChar w:fldCharType="begin"/>
            </w:r>
            <w:r>
              <w:instrText xml:space="preserve"> HYPERLINK \l "_B3.__HLI_JuvenileReleases" </w:instrText>
            </w:r>
            <w:r>
              <w:fldChar w:fldCharType="separate"/>
            </w:r>
            <w:del w:id="19" w:author="Mike Banach" w:date="2023-01-26T16:40:00Z">
              <w:r w:rsidR="00864295" w:rsidRPr="00A0584A" w:rsidDel="009D002E">
                <w:rPr>
                  <w:rStyle w:val="Hyperlink"/>
                  <w:sz w:val="22"/>
                  <w:szCs w:val="22"/>
                </w:rPr>
                <w:delText>HLI_</w:delText>
              </w:r>
            </w:del>
            <w:proofErr w:type="spellStart"/>
            <w:r w:rsidR="00864295" w:rsidRPr="00A0584A">
              <w:rPr>
                <w:rStyle w:val="Hyperlink"/>
                <w:sz w:val="22"/>
                <w:szCs w:val="22"/>
              </w:rPr>
              <w:t>HatcheryReleases</w:t>
            </w:r>
            <w:proofErr w:type="spellEnd"/>
            <w:r w:rsidR="00864295" w:rsidRPr="00A0584A">
              <w:rPr>
                <w:rStyle w:val="Hyperlink"/>
                <w:sz w:val="22"/>
                <w:szCs w:val="22"/>
              </w:rPr>
              <w:t xml:space="preserve">  (B3)</w:t>
            </w:r>
            <w:r>
              <w:rPr>
                <w:rStyle w:val="Hyperlink"/>
                <w:sz w:val="22"/>
                <w:szCs w:val="22"/>
              </w:rPr>
              <w:fldChar w:fldCharType="end"/>
            </w:r>
          </w:p>
        </w:tc>
      </w:tr>
      <w:tr w:rsidR="00864295" w:rsidRPr="00CE0511" w14:paraId="6B64161C" w14:textId="77777777" w:rsidTr="00864295">
        <w:trPr>
          <w:cantSplit/>
        </w:trPr>
        <w:tc>
          <w:tcPr>
            <w:tcW w:w="4093" w:type="dxa"/>
            <w:shd w:val="clear" w:color="auto" w:fill="auto"/>
            <w:vAlign w:val="center"/>
          </w:tcPr>
          <w:p w14:paraId="2306C245" w14:textId="2FC4C945" w:rsidR="00EC073B" w:rsidRPr="00EB2B80" w:rsidRDefault="00864295" w:rsidP="00864295">
            <w:pPr>
              <w:rPr>
                <w:sz w:val="22"/>
                <w:szCs w:val="22"/>
              </w:rPr>
            </w:pPr>
            <w:r w:rsidRPr="00EB2B80">
              <w:rPr>
                <w:sz w:val="22"/>
                <w:szCs w:val="22"/>
              </w:rPr>
              <w:t>Smolt to adult return rate (percentage)</w:t>
            </w:r>
          </w:p>
        </w:tc>
        <w:tc>
          <w:tcPr>
            <w:tcW w:w="2011" w:type="dxa"/>
            <w:vAlign w:val="center"/>
          </w:tcPr>
          <w:p w14:paraId="555794BA" w14:textId="3A99EEF4" w:rsidR="00864295" w:rsidRPr="00EB2B80" w:rsidRDefault="00864295" w:rsidP="00864295">
            <w:pPr>
              <w:jc w:val="center"/>
              <w:rPr>
                <w:sz w:val="22"/>
                <w:szCs w:val="22"/>
              </w:rPr>
            </w:pPr>
            <w:r>
              <w:rPr>
                <w:sz w:val="22"/>
                <w:szCs w:val="22"/>
              </w:rPr>
              <w:t>Hatchery</w:t>
            </w:r>
            <w:r w:rsidRPr="00EB2B80">
              <w:rPr>
                <w:sz w:val="22"/>
                <w:szCs w:val="22"/>
              </w:rPr>
              <w:t xml:space="preserve"> origin</w:t>
            </w:r>
          </w:p>
        </w:tc>
        <w:tc>
          <w:tcPr>
            <w:tcW w:w="5665" w:type="dxa"/>
            <w:shd w:val="clear" w:color="auto" w:fill="auto"/>
            <w:vAlign w:val="center"/>
          </w:tcPr>
          <w:p w14:paraId="1BF17E3C" w14:textId="3EEC31C0" w:rsidR="00864295" w:rsidRPr="00EB2B80" w:rsidRDefault="00A714C4" w:rsidP="00864295">
            <w:pPr>
              <w:rPr>
                <w:sz w:val="22"/>
                <w:szCs w:val="22"/>
              </w:rPr>
            </w:pPr>
            <w:r>
              <w:rPr>
                <w:sz w:val="22"/>
                <w:szCs w:val="22"/>
              </w:rPr>
              <w:t xml:space="preserve">Ratio:  </w:t>
            </w:r>
            <w:r w:rsidR="00864295" w:rsidRPr="00EB2B80">
              <w:rPr>
                <w:sz w:val="22"/>
                <w:szCs w:val="22"/>
              </w:rPr>
              <w:t xml:space="preserve">100 X the number of returning </w:t>
            </w:r>
            <w:r w:rsidR="00864295">
              <w:rPr>
                <w:sz w:val="22"/>
                <w:szCs w:val="22"/>
              </w:rPr>
              <w:t>hatchery</w:t>
            </w:r>
            <w:r w:rsidR="00864295" w:rsidRPr="00EB2B80">
              <w:rPr>
                <w:sz w:val="22"/>
                <w:szCs w:val="22"/>
              </w:rPr>
              <w:t xml:space="preserve"> origin adults, divided by the number of</w:t>
            </w:r>
            <w:r w:rsidR="000B5D95">
              <w:rPr>
                <w:sz w:val="22"/>
                <w:szCs w:val="22"/>
              </w:rPr>
              <w:t xml:space="preserve"> released fish</w:t>
            </w:r>
            <w:r w:rsidR="00864295" w:rsidRPr="00EB2B80">
              <w:rPr>
                <w:sz w:val="22"/>
                <w:szCs w:val="22"/>
              </w:rPr>
              <w:t xml:space="preserve"> that produced those returning adults.</w:t>
            </w:r>
          </w:p>
        </w:tc>
        <w:tc>
          <w:tcPr>
            <w:tcW w:w="2601" w:type="dxa"/>
            <w:shd w:val="clear" w:color="auto" w:fill="auto"/>
            <w:vAlign w:val="center"/>
          </w:tcPr>
          <w:p w14:paraId="1A849565" w14:textId="6B02D543" w:rsidR="00864295" w:rsidRPr="00EB2B80" w:rsidRDefault="00313C80" w:rsidP="00864295">
            <w:pPr>
              <w:jc w:val="center"/>
              <w:rPr>
                <w:sz w:val="22"/>
                <w:szCs w:val="22"/>
              </w:rPr>
            </w:pPr>
            <w:hyperlink w:anchor="_B4.__SAR_Hatchery" w:history="1">
              <w:r w:rsidR="00864295" w:rsidRPr="00A0584A">
                <w:rPr>
                  <w:rStyle w:val="Hyperlink"/>
                  <w:sz w:val="22"/>
                  <w:szCs w:val="22"/>
                </w:rPr>
                <w:t>SAR</w:t>
              </w:r>
              <w:r w:rsidR="00856954" w:rsidRPr="00A0584A">
                <w:rPr>
                  <w:rStyle w:val="Hyperlink"/>
                  <w:sz w:val="22"/>
                  <w:szCs w:val="22"/>
                </w:rPr>
                <w:t>_Hatchery</w:t>
              </w:r>
              <w:r w:rsidR="00864295" w:rsidRPr="00A0584A">
                <w:rPr>
                  <w:rStyle w:val="Hyperlink"/>
                  <w:sz w:val="22"/>
                  <w:szCs w:val="22"/>
                </w:rPr>
                <w:t xml:space="preserve"> (</w:t>
              </w:r>
              <w:r w:rsidR="00856954" w:rsidRPr="00A0584A">
                <w:rPr>
                  <w:rStyle w:val="Hyperlink"/>
                  <w:sz w:val="22"/>
                  <w:szCs w:val="22"/>
                </w:rPr>
                <w:t>B4</w:t>
              </w:r>
              <w:r w:rsidR="00864295" w:rsidRPr="00A0584A">
                <w:rPr>
                  <w:rStyle w:val="Hyperlink"/>
                  <w:sz w:val="22"/>
                  <w:szCs w:val="22"/>
                </w:rPr>
                <w:t>)</w:t>
              </w:r>
            </w:hyperlink>
          </w:p>
        </w:tc>
      </w:tr>
    </w:tbl>
    <w:p w14:paraId="6D6F3926" w14:textId="77777777" w:rsidR="00584F2C" w:rsidRPr="001C48C3" w:rsidRDefault="00F3030B" w:rsidP="00584F2C">
      <w:pPr>
        <w:rPr>
          <w:color w:val="FFFFFF"/>
        </w:rPr>
      </w:pPr>
      <w:r>
        <w:br w:type="page"/>
      </w:r>
      <w:hyperlink w:anchor="_top" w:history="1">
        <w:r w:rsidR="0077637C" w:rsidRPr="001C48C3">
          <w:rPr>
            <w:rStyle w:val="Hyperlink"/>
            <w:color w:val="FFFFFF"/>
          </w:rPr>
          <w:t>Go to top of document</w:t>
        </w:r>
      </w:hyperlink>
    </w:p>
    <w:p w14:paraId="5EF04A9C" w14:textId="35AAFE4E" w:rsidR="002C77CA" w:rsidRDefault="002C77CA" w:rsidP="00110423">
      <w:pPr>
        <w:rPr>
          <w:b/>
          <w:sz w:val="32"/>
        </w:rPr>
      </w:pPr>
      <w:bookmarkStart w:id="20" w:name="Table_of_Contents"/>
      <w:r>
        <w:rPr>
          <w:b/>
          <w:sz w:val="32"/>
        </w:rPr>
        <w:t>Table Of Contents</w:t>
      </w:r>
      <w:bookmarkEnd w:id="20"/>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40" w:right="720" w:bottom="1440" w:left="720" w:header="0" w:footer="720" w:gutter="0"/>
          <w:paperSrc w:first="21582" w:other="21582"/>
          <w:cols w:sep="1" w:space="720"/>
          <w:titlePg/>
        </w:sectPr>
      </w:pPr>
    </w:p>
    <w:p w14:paraId="4877D355" w14:textId="4E3AA42C" w:rsidR="00016214"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37814222" w:history="1">
        <w:r w:rsidR="00016214" w:rsidRPr="002C7BF5">
          <w:rPr>
            <w:rStyle w:val="Hyperlink"/>
            <w:noProof/>
          </w:rPr>
          <w:t>List of "indicators" described in this document</w:t>
        </w:r>
        <w:r w:rsidR="00016214">
          <w:rPr>
            <w:noProof/>
            <w:webHidden/>
          </w:rPr>
          <w:tab/>
        </w:r>
        <w:r w:rsidR="00016214">
          <w:rPr>
            <w:noProof/>
            <w:webHidden/>
          </w:rPr>
          <w:fldChar w:fldCharType="begin"/>
        </w:r>
        <w:r w:rsidR="00016214">
          <w:rPr>
            <w:noProof/>
            <w:webHidden/>
          </w:rPr>
          <w:instrText xml:space="preserve"> PAGEREF _Toc137814222 \h </w:instrText>
        </w:r>
        <w:r w:rsidR="00016214">
          <w:rPr>
            <w:noProof/>
            <w:webHidden/>
          </w:rPr>
        </w:r>
        <w:r w:rsidR="00016214">
          <w:rPr>
            <w:noProof/>
            <w:webHidden/>
          </w:rPr>
          <w:fldChar w:fldCharType="separate"/>
        </w:r>
        <w:r w:rsidR="00016214">
          <w:rPr>
            <w:noProof/>
            <w:webHidden/>
          </w:rPr>
          <w:t>2</w:t>
        </w:r>
        <w:r w:rsidR="00016214">
          <w:rPr>
            <w:noProof/>
            <w:webHidden/>
          </w:rPr>
          <w:fldChar w:fldCharType="end"/>
        </w:r>
      </w:hyperlink>
    </w:p>
    <w:p w14:paraId="37F3340E" w14:textId="65E91999" w:rsidR="00016214" w:rsidRDefault="00313C80">
      <w:pPr>
        <w:pStyle w:val="TOC1"/>
        <w:rPr>
          <w:rFonts w:asciiTheme="minorHAnsi" w:eastAsiaTheme="minorEastAsia" w:hAnsiTheme="minorHAnsi" w:cstheme="minorBidi"/>
          <w:b w:val="0"/>
          <w:noProof/>
          <w:sz w:val="22"/>
          <w:szCs w:val="22"/>
        </w:rPr>
      </w:pPr>
      <w:hyperlink w:anchor="_Toc137814223" w:history="1">
        <w:r w:rsidR="00016214" w:rsidRPr="002C7BF5">
          <w:rPr>
            <w:rStyle w:val="Hyperlink"/>
            <w:noProof/>
          </w:rPr>
          <w:t>I.  Introduction</w:t>
        </w:r>
        <w:r w:rsidR="00016214">
          <w:rPr>
            <w:noProof/>
            <w:webHidden/>
          </w:rPr>
          <w:tab/>
        </w:r>
        <w:r w:rsidR="00016214">
          <w:rPr>
            <w:noProof/>
            <w:webHidden/>
          </w:rPr>
          <w:fldChar w:fldCharType="begin"/>
        </w:r>
        <w:r w:rsidR="00016214">
          <w:rPr>
            <w:noProof/>
            <w:webHidden/>
          </w:rPr>
          <w:instrText xml:space="preserve"> PAGEREF _Toc137814223 \h </w:instrText>
        </w:r>
        <w:r w:rsidR="00016214">
          <w:rPr>
            <w:noProof/>
            <w:webHidden/>
          </w:rPr>
        </w:r>
        <w:r w:rsidR="00016214">
          <w:rPr>
            <w:noProof/>
            <w:webHidden/>
          </w:rPr>
          <w:fldChar w:fldCharType="separate"/>
        </w:r>
        <w:r w:rsidR="00016214">
          <w:rPr>
            <w:noProof/>
            <w:webHidden/>
          </w:rPr>
          <w:t>4</w:t>
        </w:r>
        <w:r w:rsidR="00016214">
          <w:rPr>
            <w:noProof/>
            <w:webHidden/>
          </w:rPr>
          <w:fldChar w:fldCharType="end"/>
        </w:r>
      </w:hyperlink>
    </w:p>
    <w:p w14:paraId="0820BE34" w14:textId="5B51ACA1" w:rsidR="00016214" w:rsidRDefault="00313C80">
      <w:pPr>
        <w:pStyle w:val="TOC1"/>
        <w:rPr>
          <w:rFonts w:asciiTheme="minorHAnsi" w:eastAsiaTheme="minorEastAsia" w:hAnsiTheme="minorHAnsi" w:cstheme="minorBidi"/>
          <w:b w:val="0"/>
          <w:noProof/>
          <w:sz w:val="22"/>
          <w:szCs w:val="22"/>
        </w:rPr>
      </w:pPr>
      <w:hyperlink w:anchor="_Toc137814224" w:history="1">
        <w:r w:rsidR="00016214" w:rsidRPr="002C7BF5">
          <w:rPr>
            <w:rStyle w:val="Hyperlink"/>
            <w:noProof/>
            <w:snapToGrid w:val="0"/>
          </w:rPr>
          <w:t>II.  Data Tables</w:t>
        </w:r>
        <w:r w:rsidR="00016214">
          <w:rPr>
            <w:noProof/>
            <w:webHidden/>
          </w:rPr>
          <w:tab/>
        </w:r>
        <w:r w:rsidR="00016214">
          <w:rPr>
            <w:noProof/>
            <w:webHidden/>
          </w:rPr>
          <w:fldChar w:fldCharType="begin"/>
        </w:r>
        <w:r w:rsidR="00016214">
          <w:rPr>
            <w:noProof/>
            <w:webHidden/>
          </w:rPr>
          <w:instrText xml:space="preserve"> PAGEREF _Toc137814224 \h </w:instrText>
        </w:r>
        <w:r w:rsidR="00016214">
          <w:rPr>
            <w:noProof/>
            <w:webHidden/>
          </w:rPr>
        </w:r>
        <w:r w:rsidR="00016214">
          <w:rPr>
            <w:noProof/>
            <w:webHidden/>
          </w:rPr>
          <w:fldChar w:fldCharType="separate"/>
        </w:r>
        <w:r w:rsidR="00016214">
          <w:rPr>
            <w:noProof/>
            <w:webHidden/>
          </w:rPr>
          <w:t>5</w:t>
        </w:r>
        <w:r w:rsidR="00016214">
          <w:rPr>
            <w:noProof/>
            <w:webHidden/>
          </w:rPr>
          <w:fldChar w:fldCharType="end"/>
        </w:r>
      </w:hyperlink>
    </w:p>
    <w:p w14:paraId="6B2D7E72" w14:textId="048CDA2B" w:rsidR="00016214" w:rsidRDefault="00313C80">
      <w:pPr>
        <w:pStyle w:val="TOC2"/>
        <w:rPr>
          <w:rFonts w:asciiTheme="minorHAnsi" w:eastAsiaTheme="minorEastAsia" w:hAnsiTheme="minorHAnsi" w:cstheme="minorBidi"/>
          <w:b w:val="0"/>
          <w:noProof/>
          <w:sz w:val="22"/>
          <w:szCs w:val="22"/>
        </w:rPr>
      </w:pPr>
      <w:hyperlink w:anchor="_Toc137814225" w:history="1">
        <w:r w:rsidR="00016214" w:rsidRPr="002C7BF5">
          <w:rPr>
            <w:rStyle w:val="Hyperlink"/>
            <w:noProof/>
            <w:snapToGrid w:val="0"/>
          </w:rPr>
          <w:t>Section A:  Hatchery Programs Information</w:t>
        </w:r>
        <w:r w:rsidR="00016214">
          <w:rPr>
            <w:noProof/>
            <w:webHidden/>
          </w:rPr>
          <w:tab/>
        </w:r>
        <w:r w:rsidR="00016214">
          <w:rPr>
            <w:noProof/>
            <w:webHidden/>
          </w:rPr>
          <w:fldChar w:fldCharType="begin"/>
        </w:r>
        <w:r w:rsidR="00016214">
          <w:rPr>
            <w:noProof/>
            <w:webHidden/>
          </w:rPr>
          <w:instrText xml:space="preserve"> PAGEREF _Toc137814225 \h </w:instrText>
        </w:r>
        <w:r w:rsidR="00016214">
          <w:rPr>
            <w:noProof/>
            <w:webHidden/>
          </w:rPr>
        </w:r>
        <w:r w:rsidR="00016214">
          <w:rPr>
            <w:noProof/>
            <w:webHidden/>
          </w:rPr>
          <w:fldChar w:fldCharType="separate"/>
        </w:r>
        <w:r w:rsidR="00016214">
          <w:rPr>
            <w:noProof/>
            <w:webHidden/>
          </w:rPr>
          <w:t>5</w:t>
        </w:r>
        <w:r w:rsidR="00016214">
          <w:rPr>
            <w:noProof/>
            <w:webHidden/>
          </w:rPr>
          <w:fldChar w:fldCharType="end"/>
        </w:r>
      </w:hyperlink>
    </w:p>
    <w:p w14:paraId="4B58C609" w14:textId="0BBC8E26" w:rsidR="00016214" w:rsidRDefault="00313C80">
      <w:pPr>
        <w:pStyle w:val="TOC3"/>
        <w:rPr>
          <w:rFonts w:asciiTheme="minorHAnsi" w:eastAsiaTheme="minorEastAsia" w:hAnsiTheme="minorHAnsi" w:cstheme="minorBidi"/>
          <w:noProof/>
          <w:sz w:val="22"/>
          <w:szCs w:val="22"/>
        </w:rPr>
      </w:pPr>
      <w:hyperlink w:anchor="_Toc137814226" w:history="1">
        <w:r w:rsidR="00016214" w:rsidRPr="002C7BF5">
          <w:rPr>
            <w:rStyle w:val="Hyperlink"/>
            <w:noProof/>
          </w:rPr>
          <w:t>A1.  HatcheryStock Table</w:t>
        </w:r>
        <w:r w:rsidR="00016214">
          <w:rPr>
            <w:noProof/>
            <w:webHidden/>
          </w:rPr>
          <w:tab/>
        </w:r>
        <w:r w:rsidR="00016214">
          <w:rPr>
            <w:noProof/>
            <w:webHidden/>
          </w:rPr>
          <w:fldChar w:fldCharType="begin"/>
        </w:r>
        <w:r w:rsidR="00016214">
          <w:rPr>
            <w:noProof/>
            <w:webHidden/>
          </w:rPr>
          <w:instrText xml:space="preserve"> PAGEREF _Toc137814226 \h </w:instrText>
        </w:r>
        <w:r w:rsidR="00016214">
          <w:rPr>
            <w:noProof/>
            <w:webHidden/>
          </w:rPr>
        </w:r>
        <w:r w:rsidR="00016214">
          <w:rPr>
            <w:noProof/>
            <w:webHidden/>
          </w:rPr>
          <w:fldChar w:fldCharType="separate"/>
        </w:r>
        <w:r w:rsidR="00016214">
          <w:rPr>
            <w:noProof/>
            <w:webHidden/>
          </w:rPr>
          <w:t>5</w:t>
        </w:r>
        <w:r w:rsidR="00016214">
          <w:rPr>
            <w:noProof/>
            <w:webHidden/>
          </w:rPr>
          <w:fldChar w:fldCharType="end"/>
        </w:r>
      </w:hyperlink>
    </w:p>
    <w:p w14:paraId="27B23365" w14:textId="0AE20747" w:rsidR="00016214" w:rsidRDefault="00313C80">
      <w:pPr>
        <w:pStyle w:val="TOC3"/>
        <w:rPr>
          <w:rFonts w:asciiTheme="minorHAnsi" w:eastAsiaTheme="minorEastAsia" w:hAnsiTheme="minorHAnsi" w:cstheme="minorBidi"/>
          <w:noProof/>
          <w:sz w:val="22"/>
          <w:szCs w:val="22"/>
        </w:rPr>
      </w:pPr>
      <w:hyperlink w:anchor="_Toc137814227" w:history="1">
        <w:r w:rsidR="00016214" w:rsidRPr="002C7BF5">
          <w:rPr>
            <w:rStyle w:val="Hyperlink"/>
            <w:noProof/>
          </w:rPr>
          <w:t>A2.  HatcheryXHatcheryStock Table</w:t>
        </w:r>
        <w:r w:rsidR="00016214">
          <w:rPr>
            <w:noProof/>
            <w:webHidden/>
          </w:rPr>
          <w:tab/>
        </w:r>
        <w:r w:rsidR="00016214">
          <w:rPr>
            <w:noProof/>
            <w:webHidden/>
          </w:rPr>
          <w:fldChar w:fldCharType="begin"/>
        </w:r>
        <w:r w:rsidR="00016214">
          <w:rPr>
            <w:noProof/>
            <w:webHidden/>
          </w:rPr>
          <w:instrText xml:space="preserve"> PAGEREF _Toc137814227 \h </w:instrText>
        </w:r>
        <w:r w:rsidR="00016214">
          <w:rPr>
            <w:noProof/>
            <w:webHidden/>
          </w:rPr>
        </w:r>
        <w:r w:rsidR="00016214">
          <w:rPr>
            <w:noProof/>
            <w:webHidden/>
          </w:rPr>
          <w:fldChar w:fldCharType="separate"/>
        </w:r>
        <w:r w:rsidR="00016214">
          <w:rPr>
            <w:noProof/>
            <w:webHidden/>
          </w:rPr>
          <w:t>6</w:t>
        </w:r>
        <w:r w:rsidR="00016214">
          <w:rPr>
            <w:noProof/>
            <w:webHidden/>
          </w:rPr>
          <w:fldChar w:fldCharType="end"/>
        </w:r>
      </w:hyperlink>
    </w:p>
    <w:p w14:paraId="7A6A6149" w14:textId="552E640D" w:rsidR="00016214" w:rsidRDefault="00313C80">
      <w:pPr>
        <w:pStyle w:val="TOC3"/>
        <w:rPr>
          <w:rFonts w:asciiTheme="minorHAnsi" w:eastAsiaTheme="minorEastAsia" w:hAnsiTheme="minorHAnsi" w:cstheme="minorBidi"/>
          <w:noProof/>
          <w:sz w:val="22"/>
          <w:szCs w:val="22"/>
        </w:rPr>
      </w:pPr>
      <w:hyperlink w:anchor="_Toc137814228" w:history="1">
        <w:r w:rsidR="00016214" w:rsidRPr="002C7BF5">
          <w:rPr>
            <w:rStyle w:val="Hyperlink"/>
            <w:noProof/>
          </w:rPr>
          <w:t>A3.  HatcheryProgram Table</w:t>
        </w:r>
        <w:r w:rsidR="00016214">
          <w:rPr>
            <w:noProof/>
            <w:webHidden/>
          </w:rPr>
          <w:tab/>
        </w:r>
        <w:r w:rsidR="00016214">
          <w:rPr>
            <w:noProof/>
            <w:webHidden/>
          </w:rPr>
          <w:fldChar w:fldCharType="begin"/>
        </w:r>
        <w:r w:rsidR="00016214">
          <w:rPr>
            <w:noProof/>
            <w:webHidden/>
          </w:rPr>
          <w:instrText xml:space="preserve"> PAGEREF _Toc137814228 \h </w:instrText>
        </w:r>
        <w:r w:rsidR="00016214">
          <w:rPr>
            <w:noProof/>
            <w:webHidden/>
          </w:rPr>
        </w:r>
        <w:r w:rsidR="00016214">
          <w:rPr>
            <w:noProof/>
            <w:webHidden/>
          </w:rPr>
          <w:fldChar w:fldCharType="separate"/>
        </w:r>
        <w:r w:rsidR="00016214">
          <w:rPr>
            <w:noProof/>
            <w:webHidden/>
          </w:rPr>
          <w:t>8</w:t>
        </w:r>
        <w:r w:rsidR="00016214">
          <w:rPr>
            <w:noProof/>
            <w:webHidden/>
          </w:rPr>
          <w:fldChar w:fldCharType="end"/>
        </w:r>
      </w:hyperlink>
    </w:p>
    <w:p w14:paraId="5E23252E" w14:textId="6A6A1579" w:rsidR="00016214" w:rsidRDefault="00313C80">
      <w:pPr>
        <w:pStyle w:val="TOC2"/>
        <w:rPr>
          <w:rFonts w:asciiTheme="minorHAnsi" w:eastAsiaTheme="minorEastAsia" w:hAnsiTheme="minorHAnsi" w:cstheme="minorBidi"/>
          <w:b w:val="0"/>
          <w:noProof/>
          <w:sz w:val="22"/>
          <w:szCs w:val="22"/>
        </w:rPr>
      </w:pPr>
      <w:hyperlink w:anchor="_Toc137814229" w:history="1">
        <w:r w:rsidR="00016214" w:rsidRPr="002C7BF5">
          <w:rPr>
            <w:rStyle w:val="Hyperlink"/>
            <w:noProof/>
            <w:snapToGrid w:val="0"/>
          </w:rPr>
          <w:t>Section B:  Indicators for Hatchery Programs and Populations of Hatchery Origin Fishes</w:t>
        </w:r>
        <w:r w:rsidR="00016214">
          <w:rPr>
            <w:noProof/>
            <w:webHidden/>
          </w:rPr>
          <w:tab/>
        </w:r>
        <w:r w:rsidR="00016214">
          <w:rPr>
            <w:noProof/>
            <w:webHidden/>
          </w:rPr>
          <w:fldChar w:fldCharType="begin"/>
        </w:r>
        <w:r w:rsidR="00016214">
          <w:rPr>
            <w:noProof/>
            <w:webHidden/>
          </w:rPr>
          <w:instrText xml:space="preserve"> PAGEREF _Toc137814229 \h </w:instrText>
        </w:r>
        <w:r w:rsidR="00016214">
          <w:rPr>
            <w:noProof/>
            <w:webHidden/>
          </w:rPr>
        </w:r>
        <w:r w:rsidR="00016214">
          <w:rPr>
            <w:noProof/>
            <w:webHidden/>
          </w:rPr>
          <w:fldChar w:fldCharType="separate"/>
        </w:r>
        <w:r w:rsidR="00016214">
          <w:rPr>
            <w:noProof/>
            <w:webHidden/>
          </w:rPr>
          <w:t>10</w:t>
        </w:r>
        <w:r w:rsidR="00016214">
          <w:rPr>
            <w:noProof/>
            <w:webHidden/>
          </w:rPr>
          <w:fldChar w:fldCharType="end"/>
        </w:r>
      </w:hyperlink>
    </w:p>
    <w:p w14:paraId="055632B3" w14:textId="50B10AE7" w:rsidR="00016214" w:rsidRDefault="00313C80">
      <w:pPr>
        <w:pStyle w:val="TOC3"/>
        <w:rPr>
          <w:rFonts w:asciiTheme="minorHAnsi" w:eastAsiaTheme="minorEastAsia" w:hAnsiTheme="minorHAnsi" w:cstheme="minorBidi"/>
          <w:noProof/>
          <w:sz w:val="22"/>
          <w:szCs w:val="22"/>
        </w:rPr>
      </w:pPr>
      <w:hyperlink w:anchor="_Toc137814230" w:history="1">
        <w:r w:rsidR="00016214" w:rsidRPr="002C7BF5">
          <w:rPr>
            <w:rStyle w:val="Hyperlink"/>
            <w:noProof/>
          </w:rPr>
          <w:t>B1.  HatcheryReturns Table</w:t>
        </w:r>
        <w:r w:rsidR="00016214">
          <w:rPr>
            <w:noProof/>
            <w:webHidden/>
          </w:rPr>
          <w:tab/>
        </w:r>
        <w:r w:rsidR="00016214">
          <w:rPr>
            <w:noProof/>
            <w:webHidden/>
          </w:rPr>
          <w:fldChar w:fldCharType="begin"/>
        </w:r>
        <w:r w:rsidR="00016214">
          <w:rPr>
            <w:noProof/>
            <w:webHidden/>
          </w:rPr>
          <w:instrText xml:space="preserve"> PAGEREF _Toc137814230 \h </w:instrText>
        </w:r>
        <w:r w:rsidR="00016214">
          <w:rPr>
            <w:noProof/>
            <w:webHidden/>
          </w:rPr>
        </w:r>
        <w:r w:rsidR="00016214">
          <w:rPr>
            <w:noProof/>
            <w:webHidden/>
          </w:rPr>
          <w:fldChar w:fldCharType="separate"/>
        </w:r>
        <w:r w:rsidR="00016214">
          <w:rPr>
            <w:noProof/>
            <w:webHidden/>
          </w:rPr>
          <w:t>10</w:t>
        </w:r>
        <w:r w:rsidR="00016214">
          <w:rPr>
            <w:noProof/>
            <w:webHidden/>
          </w:rPr>
          <w:fldChar w:fldCharType="end"/>
        </w:r>
      </w:hyperlink>
    </w:p>
    <w:p w14:paraId="56E3C076" w14:textId="7DF2701F" w:rsidR="00016214" w:rsidRDefault="00313C80">
      <w:pPr>
        <w:pStyle w:val="TOC3"/>
        <w:rPr>
          <w:rFonts w:asciiTheme="minorHAnsi" w:eastAsiaTheme="minorEastAsia" w:hAnsiTheme="minorHAnsi" w:cstheme="minorBidi"/>
          <w:noProof/>
          <w:sz w:val="22"/>
          <w:szCs w:val="22"/>
        </w:rPr>
      </w:pPr>
      <w:hyperlink w:anchor="_Toc137814231" w:history="1">
        <w:r w:rsidR="00016214" w:rsidRPr="002C7BF5">
          <w:rPr>
            <w:rStyle w:val="Hyperlink"/>
            <w:noProof/>
          </w:rPr>
          <w:t>B2.  BroodstockSpawning Table</w:t>
        </w:r>
        <w:r w:rsidR="00016214">
          <w:rPr>
            <w:noProof/>
            <w:webHidden/>
          </w:rPr>
          <w:tab/>
        </w:r>
        <w:r w:rsidR="00016214">
          <w:rPr>
            <w:noProof/>
            <w:webHidden/>
          </w:rPr>
          <w:fldChar w:fldCharType="begin"/>
        </w:r>
        <w:r w:rsidR="00016214">
          <w:rPr>
            <w:noProof/>
            <w:webHidden/>
          </w:rPr>
          <w:instrText xml:space="preserve"> PAGEREF _Toc137814231 \h </w:instrText>
        </w:r>
        <w:r w:rsidR="00016214">
          <w:rPr>
            <w:noProof/>
            <w:webHidden/>
          </w:rPr>
        </w:r>
        <w:r w:rsidR="00016214">
          <w:rPr>
            <w:noProof/>
            <w:webHidden/>
          </w:rPr>
          <w:fldChar w:fldCharType="separate"/>
        </w:r>
        <w:r w:rsidR="00016214">
          <w:rPr>
            <w:noProof/>
            <w:webHidden/>
          </w:rPr>
          <w:t>20</w:t>
        </w:r>
        <w:r w:rsidR="00016214">
          <w:rPr>
            <w:noProof/>
            <w:webHidden/>
          </w:rPr>
          <w:fldChar w:fldCharType="end"/>
        </w:r>
      </w:hyperlink>
    </w:p>
    <w:p w14:paraId="7A5B5AFC" w14:textId="346C345C" w:rsidR="00016214" w:rsidRDefault="00313C80">
      <w:pPr>
        <w:pStyle w:val="TOC3"/>
        <w:rPr>
          <w:rFonts w:asciiTheme="minorHAnsi" w:eastAsiaTheme="minorEastAsia" w:hAnsiTheme="minorHAnsi" w:cstheme="minorBidi"/>
          <w:noProof/>
          <w:sz w:val="22"/>
          <w:szCs w:val="22"/>
        </w:rPr>
      </w:pPr>
      <w:hyperlink w:anchor="_Toc137814232" w:history="1">
        <w:r w:rsidR="00016214" w:rsidRPr="002C7BF5">
          <w:rPr>
            <w:rStyle w:val="Hyperlink"/>
            <w:noProof/>
          </w:rPr>
          <w:t>B3.  HatcheryReleases Table</w:t>
        </w:r>
        <w:r w:rsidR="00016214">
          <w:rPr>
            <w:noProof/>
            <w:webHidden/>
          </w:rPr>
          <w:tab/>
        </w:r>
        <w:r w:rsidR="00016214">
          <w:rPr>
            <w:noProof/>
            <w:webHidden/>
          </w:rPr>
          <w:fldChar w:fldCharType="begin"/>
        </w:r>
        <w:r w:rsidR="00016214">
          <w:rPr>
            <w:noProof/>
            <w:webHidden/>
          </w:rPr>
          <w:instrText xml:space="preserve"> PAGEREF _Toc137814232 \h </w:instrText>
        </w:r>
        <w:r w:rsidR="00016214">
          <w:rPr>
            <w:noProof/>
            <w:webHidden/>
          </w:rPr>
        </w:r>
        <w:r w:rsidR="00016214">
          <w:rPr>
            <w:noProof/>
            <w:webHidden/>
          </w:rPr>
          <w:fldChar w:fldCharType="separate"/>
        </w:r>
        <w:r w:rsidR="00016214">
          <w:rPr>
            <w:noProof/>
            <w:webHidden/>
          </w:rPr>
          <w:t>26</w:t>
        </w:r>
        <w:r w:rsidR="00016214">
          <w:rPr>
            <w:noProof/>
            <w:webHidden/>
          </w:rPr>
          <w:fldChar w:fldCharType="end"/>
        </w:r>
      </w:hyperlink>
    </w:p>
    <w:p w14:paraId="1DBE79DF" w14:textId="08D92E4C" w:rsidR="00016214" w:rsidRDefault="00313C80">
      <w:pPr>
        <w:pStyle w:val="TOC3"/>
        <w:rPr>
          <w:rFonts w:asciiTheme="minorHAnsi" w:eastAsiaTheme="minorEastAsia" w:hAnsiTheme="minorHAnsi" w:cstheme="minorBidi"/>
          <w:noProof/>
          <w:sz w:val="22"/>
          <w:szCs w:val="22"/>
        </w:rPr>
      </w:pPr>
      <w:hyperlink w:anchor="_Toc137814233" w:history="1">
        <w:r w:rsidR="00016214" w:rsidRPr="002C7BF5">
          <w:rPr>
            <w:rStyle w:val="Hyperlink"/>
            <w:noProof/>
          </w:rPr>
          <w:t>B4.  SAR_Hatchery Table</w:t>
        </w:r>
        <w:r w:rsidR="00016214">
          <w:rPr>
            <w:noProof/>
            <w:webHidden/>
          </w:rPr>
          <w:tab/>
        </w:r>
        <w:r w:rsidR="00016214">
          <w:rPr>
            <w:noProof/>
            <w:webHidden/>
          </w:rPr>
          <w:fldChar w:fldCharType="begin"/>
        </w:r>
        <w:r w:rsidR="00016214">
          <w:rPr>
            <w:noProof/>
            <w:webHidden/>
          </w:rPr>
          <w:instrText xml:space="preserve"> PAGEREF _Toc137814233 \h </w:instrText>
        </w:r>
        <w:r w:rsidR="00016214">
          <w:rPr>
            <w:noProof/>
            <w:webHidden/>
          </w:rPr>
        </w:r>
        <w:r w:rsidR="00016214">
          <w:rPr>
            <w:noProof/>
            <w:webHidden/>
          </w:rPr>
          <w:fldChar w:fldCharType="separate"/>
        </w:r>
        <w:r w:rsidR="00016214">
          <w:rPr>
            <w:noProof/>
            <w:webHidden/>
          </w:rPr>
          <w:t>32</w:t>
        </w:r>
        <w:r w:rsidR="00016214">
          <w:rPr>
            <w:noProof/>
            <w:webHidden/>
          </w:rPr>
          <w:fldChar w:fldCharType="end"/>
        </w:r>
      </w:hyperlink>
    </w:p>
    <w:p w14:paraId="2F563176" w14:textId="50AD4E21" w:rsidR="00016214" w:rsidRDefault="00313C80">
      <w:pPr>
        <w:pStyle w:val="TOC1"/>
        <w:rPr>
          <w:rFonts w:asciiTheme="minorHAnsi" w:eastAsiaTheme="minorEastAsia" w:hAnsiTheme="minorHAnsi" w:cstheme="minorBidi"/>
          <w:b w:val="0"/>
          <w:noProof/>
          <w:sz w:val="22"/>
          <w:szCs w:val="22"/>
        </w:rPr>
      </w:pPr>
      <w:hyperlink w:anchor="_Toc137814234" w:history="1">
        <w:r w:rsidR="00016214" w:rsidRPr="002C7BF5">
          <w:rPr>
            <w:rStyle w:val="Hyperlink"/>
            <w:noProof/>
          </w:rPr>
          <w:t>III.  Appendices</w:t>
        </w:r>
        <w:r w:rsidR="00016214">
          <w:rPr>
            <w:noProof/>
            <w:webHidden/>
          </w:rPr>
          <w:tab/>
        </w:r>
        <w:r w:rsidR="00016214">
          <w:rPr>
            <w:noProof/>
            <w:webHidden/>
          </w:rPr>
          <w:fldChar w:fldCharType="begin"/>
        </w:r>
        <w:r w:rsidR="00016214">
          <w:rPr>
            <w:noProof/>
            <w:webHidden/>
          </w:rPr>
          <w:instrText xml:space="preserve"> PAGEREF _Toc137814234 \h </w:instrText>
        </w:r>
        <w:r w:rsidR="00016214">
          <w:rPr>
            <w:noProof/>
            <w:webHidden/>
          </w:rPr>
        </w:r>
        <w:r w:rsidR="00016214">
          <w:rPr>
            <w:noProof/>
            <w:webHidden/>
          </w:rPr>
          <w:fldChar w:fldCharType="separate"/>
        </w:r>
        <w:r w:rsidR="00016214">
          <w:rPr>
            <w:noProof/>
            <w:webHidden/>
          </w:rPr>
          <w:t>40</w:t>
        </w:r>
        <w:r w:rsidR="00016214">
          <w:rPr>
            <w:noProof/>
            <w:webHidden/>
          </w:rPr>
          <w:fldChar w:fldCharType="end"/>
        </w:r>
      </w:hyperlink>
    </w:p>
    <w:p w14:paraId="18B4405B" w14:textId="24C6755B" w:rsidR="00016214" w:rsidRDefault="00313C80">
      <w:pPr>
        <w:pStyle w:val="TOC2"/>
        <w:rPr>
          <w:rFonts w:asciiTheme="minorHAnsi" w:eastAsiaTheme="minorEastAsia" w:hAnsiTheme="minorHAnsi" w:cstheme="minorBidi"/>
          <w:b w:val="0"/>
          <w:noProof/>
          <w:sz w:val="22"/>
          <w:szCs w:val="22"/>
        </w:rPr>
      </w:pPr>
      <w:hyperlink w:anchor="_Toc137814235" w:history="1">
        <w:r w:rsidR="00016214" w:rsidRPr="002C7BF5">
          <w:rPr>
            <w:rStyle w:val="Hyperlink"/>
            <w:noProof/>
          </w:rPr>
          <w:t>Appendix A.  Fields included in every data table by reference</w:t>
        </w:r>
        <w:r w:rsidR="00016214">
          <w:rPr>
            <w:noProof/>
            <w:webHidden/>
          </w:rPr>
          <w:tab/>
        </w:r>
        <w:r w:rsidR="00016214">
          <w:rPr>
            <w:noProof/>
            <w:webHidden/>
          </w:rPr>
          <w:fldChar w:fldCharType="begin"/>
        </w:r>
        <w:r w:rsidR="00016214">
          <w:rPr>
            <w:noProof/>
            <w:webHidden/>
          </w:rPr>
          <w:instrText xml:space="preserve"> PAGEREF _Toc137814235 \h </w:instrText>
        </w:r>
        <w:r w:rsidR="00016214">
          <w:rPr>
            <w:noProof/>
            <w:webHidden/>
          </w:rPr>
        </w:r>
        <w:r w:rsidR="00016214">
          <w:rPr>
            <w:noProof/>
            <w:webHidden/>
          </w:rPr>
          <w:fldChar w:fldCharType="separate"/>
        </w:r>
        <w:r w:rsidR="00016214">
          <w:rPr>
            <w:noProof/>
            <w:webHidden/>
          </w:rPr>
          <w:t>40</w:t>
        </w:r>
        <w:r w:rsidR="00016214">
          <w:rPr>
            <w:noProof/>
            <w:webHidden/>
          </w:rPr>
          <w:fldChar w:fldCharType="end"/>
        </w:r>
      </w:hyperlink>
    </w:p>
    <w:p w14:paraId="56159748" w14:textId="2FE97572" w:rsidR="00016214" w:rsidRDefault="00313C80">
      <w:pPr>
        <w:pStyle w:val="TOC2"/>
        <w:rPr>
          <w:rFonts w:asciiTheme="minorHAnsi" w:eastAsiaTheme="minorEastAsia" w:hAnsiTheme="minorHAnsi" w:cstheme="minorBidi"/>
          <w:b w:val="0"/>
          <w:noProof/>
          <w:sz w:val="22"/>
          <w:szCs w:val="22"/>
        </w:rPr>
      </w:pPr>
      <w:hyperlink w:anchor="_Toc137814236" w:history="1">
        <w:r w:rsidR="00016214" w:rsidRPr="002C7BF5">
          <w:rPr>
            <w:rStyle w:val="Hyperlink"/>
            <w:noProof/>
          </w:rPr>
          <w:t>Appendix B.  Glossary</w:t>
        </w:r>
        <w:r w:rsidR="00016214">
          <w:rPr>
            <w:noProof/>
            <w:webHidden/>
          </w:rPr>
          <w:tab/>
        </w:r>
        <w:r w:rsidR="00016214">
          <w:rPr>
            <w:noProof/>
            <w:webHidden/>
          </w:rPr>
          <w:fldChar w:fldCharType="begin"/>
        </w:r>
        <w:r w:rsidR="00016214">
          <w:rPr>
            <w:noProof/>
            <w:webHidden/>
          </w:rPr>
          <w:instrText xml:space="preserve"> PAGEREF _Toc137814236 \h </w:instrText>
        </w:r>
        <w:r w:rsidR="00016214">
          <w:rPr>
            <w:noProof/>
            <w:webHidden/>
          </w:rPr>
        </w:r>
        <w:r w:rsidR="00016214">
          <w:rPr>
            <w:noProof/>
            <w:webHidden/>
          </w:rPr>
          <w:fldChar w:fldCharType="separate"/>
        </w:r>
        <w:r w:rsidR="00016214">
          <w:rPr>
            <w:noProof/>
            <w:webHidden/>
          </w:rPr>
          <w:t>42</w:t>
        </w:r>
        <w:r w:rsidR="00016214">
          <w:rPr>
            <w:noProof/>
            <w:webHidden/>
          </w:rPr>
          <w:fldChar w:fldCharType="end"/>
        </w:r>
      </w:hyperlink>
    </w:p>
    <w:p w14:paraId="15599627" w14:textId="48770AB6" w:rsidR="00016214" w:rsidRDefault="00313C80">
      <w:pPr>
        <w:pStyle w:val="TOC2"/>
        <w:rPr>
          <w:rFonts w:asciiTheme="minorHAnsi" w:eastAsiaTheme="minorEastAsia" w:hAnsiTheme="minorHAnsi" w:cstheme="minorBidi"/>
          <w:b w:val="0"/>
          <w:noProof/>
          <w:sz w:val="22"/>
          <w:szCs w:val="22"/>
        </w:rPr>
      </w:pPr>
      <w:hyperlink w:anchor="_Toc137814237" w:history="1">
        <w:r w:rsidR="00016214" w:rsidRPr="002C7BF5">
          <w:rPr>
            <w:rStyle w:val="Hyperlink"/>
            <w:noProof/>
          </w:rPr>
          <w:t>Appendix C.  Data Types Used in the Data Tables</w:t>
        </w:r>
        <w:r w:rsidR="00016214">
          <w:rPr>
            <w:noProof/>
            <w:webHidden/>
          </w:rPr>
          <w:tab/>
        </w:r>
        <w:r w:rsidR="00016214">
          <w:rPr>
            <w:noProof/>
            <w:webHidden/>
          </w:rPr>
          <w:fldChar w:fldCharType="begin"/>
        </w:r>
        <w:r w:rsidR="00016214">
          <w:rPr>
            <w:noProof/>
            <w:webHidden/>
          </w:rPr>
          <w:instrText xml:space="preserve"> PAGEREF _Toc137814237 \h </w:instrText>
        </w:r>
        <w:r w:rsidR="00016214">
          <w:rPr>
            <w:noProof/>
            <w:webHidden/>
          </w:rPr>
        </w:r>
        <w:r w:rsidR="00016214">
          <w:rPr>
            <w:noProof/>
            <w:webHidden/>
          </w:rPr>
          <w:fldChar w:fldCharType="separate"/>
        </w:r>
        <w:r w:rsidR="00016214">
          <w:rPr>
            <w:noProof/>
            <w:webHidden/>
          </w:rPr>
          <w:t>43</w:t>
        </w:r>
        <w:r w:rsidR="00016214">
          <w:rPr>
            <w:noProof/>
            <w:webHidden/>
          </w:rPr>
          <w:fldChar w:fldCharType="end"/>
        </w:r>
      </w:hyperlink>
    </w:p>
    <w:p w14:paraId="08362836" w14:textId="3339B8EB"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24" w:name="_Toc323717041"/>
      <w:bookmarkStart w:id="25" w:name="_Toc324924899"/>
      <w:bookmarkStart w:id="26" w:name="_Toc324925794"/>
      <w:bookmarkStart w:id="27" w:name="_Toc325793613"/>
      <w:bookmarkStart w:id="28" w:name="_Toc325793818"/>
      <w:bookmarkStart w:id="29" w:name="_Toc353674278"/>
      <w:bookmarkStart w:id="30" w:name="_Toc353674315"/>
      <w:bookmarkStart w:id="31" w:name="_Toc353674634"/>
      <w:bookmarkStart w:id="32" w:name="_Toc54168257"/>
      <w:bookmarkStart w:id="33" w:name="_Toc55028255"/>
      <w:bookmarkStart w:id="34" w:name="_Toc55029308"/>
      <w:bookmarkStart w:id="35" w:name="_Toc55029416"/>
      <w:bookmarkStart w:id="36" w:name="_Toc55031659"/>
      <w:bookmarkStart w:id="37" w:name="_Toc137814223"/>
      <w:r>
        <w:lastRenderedPageBreak/>
        <w:t>I.  Introduction</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CD93C62" w14:textId="77777777" w:rsidR="002C77CA" w:rsidRDefault="002C77CA"/>
    <w:p w14:paraId="44EE5A03" w14:textId="3A9A66B2" w:rsidR="00C66C57" w:rsidRDefault="000536B4" w:rsidP="00C66C57">
      <w:r>
        <w:t xml:space="preserve">This document contains the </w:t>
      </w:r>
      <w:r w:rsidR="008D5DDE">
        <w:t xml:space="preserve">Coordinated Assessments </w:t>
      </w:r>
      <w:r w:rsidR="00821132">
        <w:t xml:space="preserve">Hatchery Program </w:t>
      </w:r>
      <w:r w:rsidR="008D5DDE">
        <w:t xml:space="preserve">Data Exchange </w:t>
      </w:r>
      <w:r w:rsidR="004744CB">
        <w:t>Standard</w:t>
      </w:r>
      <w:r w:rsidR="00397E2B">
        <w:t>s</w:t>
      </w:r>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r w:rsidR="007354FC">
        <w:t>ese</w:t>
      </w:r>
      <w:r w:rsidR="00C66C57">
        <w:t xml:space="preserve"> data exchange standard</w:t>
      </w:r>
      <w:r w:rsidR="00397E2B">
        <w:t>s</w:t>
      </w:r>
      <w:r w:rsidR="00C66C57">
        <w:t xml:space="preserve"> w</w:t>
      </w:r>
      <w:r w:rsidR="00397E2B">
        <w:t>ere</w:t>
      </w:r>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p>
    <w:p w14:paraId="06FFF9D6" w14:textId="77777777" w:rsidR="00C66C57" w:rsidRDefault="00C66C57" w:rsidP="00C66C57"/>
    <w:p w14:paraId="25204AEE" w14:textId="7211088D"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r w:rsidR="009504AA">
        <w:t xml:space="preserve"> </w:t>
      </w:r>
    </w:p>
    <w:p w14:paraId="62E74B2D" w14:textId="77777777" w:rsidR="00C66C57" w:rsidRDefault="00C66C57" w:rsidP="00C66C57"/>
    <w:p w14:paraId="2482D0FA" w14:textId="77777777" w:rsidR="006E6B4D" w:rsidRDefault="00C66C57" w:rsidP="00C66C57">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r w:rsidR="006E6B4D">
        <w:t>:</w:t>
      </w:r>
    </w:p>
    <w:p w14:paraId="461800E6" w14:textId="77777777" w:rsidR="006E6B4D" w:rsidRPr="006E6B4D" w:rsidRDefault="006E6B4D" w:rsidP="006E6B4D">
      <w:pPr>
        <w:pStyle w:val="ListParagraph"/>
        <w:numPr>
          <w:ilvl w:val="0"/>
          <w:numId w:val="24"/>
        </w:numPr>
        <w:rPr>
          <w:i/>
        </w:rPr>
      </w:pPr>
      <w:r w:rsidRPr="006E6B4D">
        <w:rPr>
          <w:i/>
        </w:rPr>
        <w:t>Field Name</w:t>
      </w:r>
    </w:p>
    <w:p w14:paraId="1ACF9771" w14:textId="77777777" w:rsidR="006E6B4D" w:rsidRPr="006E6B4D" w:rsidRDefault="006E6B4D" w:rsidP="006E6B4D">
      <w:pPr>
        <w:pStyle w:val="ListParagraph"/>
        <w:numPr>
          <w:ilvl w:val="0"/>
          <w:numId w:val="24"/>
        </w:numPr>
        <w:rPr>
          <w:i/>
        </w:rPr>
      </w:pPr>
      <w:r w:rsidRPr="006E6B4D">
        <w:rPr>
          <w:i/>
        </w:rPr>
        <w:t>Field Description</w:t>
      </w:r>
    </w:p>
    <w:p w14:paraId="10FCC764" w14:textId="77777777" w:rsidR="006E6B4D" w:rsidRPr="006E6B4D" w:rsidRDefault="006E6B4D" w:rsidP="006E6B4D">
      <w:pPr>
        <w:pStyle w:val="ListParagraph"/>
        <w:numPr>
          <w:ilvl w:val="0"/>
          <w:numId w:val="24"/>
        </w:numPr>
        <w:rPr>
          <w:i/>
        </w:rPr>
      </w:pPr>
      <w:r w:rsidRPr="006E6B4D">
        <w:rPr>
          <w:i/>
        </w:rPr>
        <w:t>Data Type</w:t>
      </w:r>
    </w:p>
    <w:p w14:paraId="5DDB3B62" w14:textId="41828B97" w:rsidR="006E6B4D" w:rsidRDefault="006E6B4D" w:rsidP="006E6B4D">
      <w:pPr>
        <w:pStyle w:val="ListParagraph"/>
        <w:numPr>
          <w:ilvl w:val="0"/>
          <w:numId w:val="24"/>
        </w:numPr>
      </w:pPr>
      <w:r w:rsidRPr="006E6B4D">
        <w:rPr>
          <w:i/>
        </w:rPr>
        <w:t>Codes/Conventions</w:t>
      </w:r>
      <w:r w:rsidR="00C66C57">
        <w:t>.</w:t>
      </w:r>
    </w:p>
    <w:p w14:paraId="1BC011BE" w14:textId="77777777" w:rsidR="006E6B4D" w:rsidRDefault="006E6B4D" w:rsidP="00C66C57"/>
    <w:p w14:paraId="4DF4879B" w14:textId="2A47B126" w:rsidR="006E6B4D" w:rsidRDefault="00C66C57" w:rsidP="00BB4D4E">
      <w:pPr>
        <w:ind w:left="360"/>
      </w:pPr>
      <w:r w:rsidRPr="00BD0108">
        <w:rPr>
          <w:i/>
        </w:rPr>
        <w:t>Field Name</w:t>
      </w:r>
      <w:r>
        <w:t xml:space="preserve"> is the name of the field in the </w:t>
      </w:r>
      <w:r w:rsidR="00743AE7">
        <w:t xml:space="preserve">data </w:t>
      </w:r>
      <w:r w:rsidR="00BD0108">
        <w:t>table</w:t>
      </w:r>
      <w:r>
        <w:t xml:space="preserve">.  </w:t>
      </w:r>
      <w:r w:rsidRPr="00743AE7">
        <w:rPr>
          <w:u w:val="single"/>
        </w:rPr>
        <w:t>Underlined field names</w:t>
      </w:r>
      <w:r>
        <w:t xml:space="preserve"> indicate primary key designations; multiple underlined field names indicate a multi-field key.  </w:t>
      </w:r>
      <w:ins w:id="38" w:author="Mike Banach" w:date="2023-03-10T13:41:00Z">
        <w:r w:rsidR="00C524FA">
          <w:t>T</w:t>
        </w:r>
      </w:ins>
      <w:ins w:id="39" w:author="Mike Banach" w:date="2023-03-10T12:03:00Z">
        <w:r w:rsidR="009D04B1">
          <w:t>able</w:t>
        </w:r>
      </w:ins>
      <w:ins w:id="40" w:author="Mike Banach" w:date="2023-03-10T13:41:00Z">
        <w:r w:rsidR="00C524FA">
          <w:t xml:space="preserve">s sometimes </w:t>
        </w:r>
      </w:ins>
      <w:ins w:id="41" w:author="Mike Banach" w:date="2023-03-10T12:03:00Z">
        <w:r w:rsidR="009D04B1">
          <w:t>have</w:t>
        </w:r>
      </w:ins>
      <w:ins w:id="42" w:author="Mike Banach" w:date="2023-03-30T10:29:00Z">
        <w:r w:rsidR="0096750F">
          <w:t xml:space="preserve"> </w:t>
        </w:r>
      </w:ins>
      <w:ins w:id="43" w:author="Mike Banach" w:date="2023-03-10T12:03:00Z">
        <w:r w:rsidR="009D04B1">
          <w:t>key</w:t>
        </w:r>
      </w:ins>
      <w:ins w:id="44" w:author="Mike Banach" w:date="2023-03-30T10:29:00Z">
        <w:r w:rsidR="0096750F">
          <w:t>(s)</w:t>
        </w:r>
      </w:ins>
      <w:ins w:id="45" w:author="Mike Banach" w:date="2023-03-10T13:53:00Z">
        <w:r w:rsidR="00062272">
          <w:t xml:space="preserve"> in addition to</w:t>
        </w:r>
      </w:ins>
      <w:ins w:id="46" w:author="Mike Banach" w:date="2023-03-10T13:51:00Z">
        <w:r w:rsidR="00E261BD">
          <w:t xml:space="preserve"> the </w:t>
        </w:r>
        <w:r w:rsidR="00062272">
          <w:t>primary key</w:t>
        </w:r>
      </w:ins>
      <w:ins w:id="47" w:author="Mike Banach" w:date="2023-03-10T13:54:00Z">
        <w:r w:rsidR="00062272">
          <w:t xml:space="preserve">; </w:t>
        </w:r>
      </w:ins>
      <w:ins w:id="48" w:author="Mike Banach" w:date="2023-03-10T13:40:00Z">
        <w:r w:rsidR="005C0C06">
          <w:t>the additional key</w:t>
        </w:r>
        <w:r w:rsidR="007D12F9">
          <w:t xml:space="preserve">(s) </w:t>
        </w:r>
      </w:ins>
      <w:ins w:id="49" w:author="Mike Banach" w:date="2023-03-10T13:54:00Z">
        <w:r w:rsidR="00062272">
          <w:t xml:space="preserve">are </w:t>
        </w:r>
      </w:ins>
      <w:ins w:id="50" w:author="Mike Banach" w:date="2023-03-10T13:40:00Z">
        <w:r w:rsidR="007D12F9">
          <w:t>called "alternate keys</w:t>
        </w:r>
      </w:ins>
      <w:ins w:id="51" w:author="Mike Banach" w:date="2023-03-10T13:41:00Z">
        <w:r w:rsidR="007D12F9">
          <w:t>"</w:t>
        </w:r>
      </w:ins>
      <w:ins w:id="52" w:author="Mike Banach" w:date="2023-03-10T12:03:00Z">
        <w:r w:rsidR="009D04B1">
          <w:t xml:space="preserve">.  </w:t>
        </w:r>
      </w:ins>
      <w:r>
        <w:t>The word "unique" in parentheses under a field name indicates</w:t>
      </w:r>
      <w:ins w:id="53" w:author="Mike Banach" w:date="2023-03-10T12:00:00Z">
        <w:r w:rsidR="000E6F38">
          <w:t xml:space="preserve"> a single-field </w:t>
        </w:r>
      </w:ins>
      <w:ins w:id="54" w:author="Mike Banach" w:date="2023-03-10T13:49:00Z">
        <w:r w:rsidR="00C524FA">
          <w:t xml:space="preserve">(primary or alternate) </w:t>
        </w:r>
      </w:ins>
      <w:ins w:id="55" w:author="Mike Banach" w:date="2023-03-10T12:00:00Z">
        <w:r w:rsidR="000E6F38">
          <w:t>key</w:t>
        </w:r>
      </w:ins>
      <w:ins w:id="56" w:author="Mike Banach" w:date="2023-03-10T12:02:00Z">
        <w:r w:rsidR="000E6F38">
          <w:t xml:space="preserve"> – </w:t>
        </w:r>
      </w:ins>
      <w:del w:id="57" w:author="Mike Banach" w:date="2023-03-10T12:02:00Z">
        <w:r w:rsidDel="000E6F38">
          <w:delText xml:space="preserve"> that </w:delText>
        </w:r>
      </w:del>
      <w:r>
        <w:t>each value in that field must be unique within the table.</w:t>
      </w:r>
      <w:ins w:id="58" w:author="Mike Banach" w:date="2023-03-10T11:52:00Z">
        <w:r w:rsidR="00B62351">
          <w:t xml:space="preserve">  </w:t>
        </w:r>
      </w:ins>
      <w:ins w:id="59" w:author="Mike Banach" w:date="2023-03-10T11:56:00Z">
        <w:r w:rsidR="00617FCB">
          <w:t xml:space="preserve">When </w:t>
        </w:r>
      </w:ins>
      <w:ins w:id="60" w:author="Mike Banach" w:date="2023-03-10T13:42:00Z">
        <w:r w:rsidR="00C524FA">
          <w:t xml:space="preserve">one or more </w:t>
        </w:r>
      </w:ins>
      <w:ins w:id="61" w:author="Mike Banach" w:date="2023-03-10T11:57:00Z">
        <w:r w:rsidR="00961F32">
          <w:t xml:space="preserve">multi-field </w:t>
        </w:r>
      </w:ins>
      <w:ins w:id="62" w:author="Mike Banach" w:date="2023-03-10T11:56:00Z">
        <w:r w:rsidR="00617FCB">
          <w:t xml:space="preserve">alternate keys </w:t>
        </w:r>
      </w:ins>
      <w:ins w:id="63" w:author="Mike Banach" w:date="2023-03-10T13:49:00Z">
        <w:r w:rsidR="00337F81">
          <w:t xml:space="preserve">exist </w:t>
        </w:r>
      </w:ins>
      <w:ins w:id="64" w:author="Mike Banach" w:date="2023-03-10T13:44:00Z">
        <w:r w:rsidR="00C524FA">
          <w:t xml:space="preserve">they are </w:t>
        </w:r>
      </w:ins>
      <w:ins w:id="65" w:author="Mike Banach" w:date="2023-03-10T13:47:00Z">
        <w:r w:rsidR="00C524FA">
          <w:t>noted in the table's introductory paragraph</w:t>
        </w:r>
      </w:ins>
      <w:ins w:id="66" w:author="Mike Banach" w:date="2023-03-10T11:53:00Z">
        <w:r w:rsidR="005C050E">
          <w:t>.</w:t>
        </w:r>
      </w:ins>
    </w:p>
    <w:p w14:paraId="4B1620B7" w14:textId="77777777" w:rsidR="006E6B4D" w:rsidRDefault="006E6B4D" w:rsidP="00BB4D4E">
      <w:pPr>
        <w:ind w:left="360"/>
      </w:pPr>
    </w:p>
    <w:p w14:paraId="569803DD" w14:textId="035C9AD9" w:rsidR="006E6B4D" w:rsidRDefault="00C66C57" w:rsidP="00BB4D4E">
      <w:pPr>
        <w:ind w:left="360"/>
      </w:pPr>
      <w:r w:rsidRPr="00FA47FD">
        <w:rPr>
          <w:i/>
        </w:rPr>
        <w:t>Field Description</w:t>
      </w:r>
      <w:r>
        <w:t xml:space="preserve"> is a brief definition or description of the field.  The </w:t>
      </w:r>
      <w:r w:rsidR="00644EF0">
        <w:t>definitions/</w:t>
      </w:r>
      <w:r>
        <w:t>descriptions are the most important part of the tables in this document.</w:t>
      </w:r>
    </w:p>
    <w:p w14:paraId="44AFB312" w14:textId="77777777" w:rsidR="006E6B4D" w:rsidRDefault="006E6B4D" w:rsidP="00BB4D4E">
      <w:pPr>
        <w:ind w:left="360"/>
      </w:pPr>
    </w:p>
    <w:p w14:paraId="7F71868E" w14:textId="04F66CD6" w:rsidR="006E6B4D" w:rsidRDefault="00C66C57" w:rsidP="00BB4D4E">
      <w:pPr>
        <w:ind w:left="360"/>
      </w:pPr>
      <w:r w:rsidRPr="00FA47FD">
        <w:rPr>
          <w:i/>
        </w:rPr>
        <w:t>Data Type</w:t>
      </w:r>
      <w:r>
        <w:t xml:space="preserve"> specifies the</w:t>
      </w:r>
      <w:r w:rsidR="001C71B3">
        <w:t xml:space="preserve"> type of data/information</w:t>
      </w:r>
      <w:r w:rsidR="005C3A29">
        <w:t>.  T</w:t>
      </w:r>
      <w:r>
        <w:t>he number</w:t>
      </w:r>
      <w:r w:rsidR="001C71B3">
        <w:t>s</w:t>
      </w:r>
      <w:r>
        <w:t xml:space="preserve"> </w:t>
      </w:r>
      <w:r w:rsidR="001C71B3">
        <w:t>in parentheses below</w:t>
      </w:r>
      <w:r>
        <w:t xml:space="preserve"> </w:t>
      </w:r>
      <w:r w:rsidR="001141D3">
        <w:t>a</w:t>
      </w:r>
      <w:r>
        <w:t xml:space="preserve"> "Text" </w:t>
      </w:r>
      <w:r w:rsidR="001C71B3">
        <w:t>designation</w:t>
      </w:r>
      <w:r>
        <w:t xml:space="preserve"> indicate the </w:t>
      </w:r>
      <w:r w:rsidR="001C71B3">
        <w:t xml:space="preserve">minimum and </w:t>
      </w:r>
      <w:r>
        <w:t xml:space="preserve">maximum </w:t>
      </w:r>
      <w:r w:rsidR="005C3A29">
        <w:t xml:space="preserve">number of characters </w:t>
      </w:r>
      <w:r>
        <w:t xml:space="preserve">of </w:t>
      </w:r>
      <w:r w:rsidR="001C71B3">
        <w:t>an</w:t>
      </w:r>
      <w:r>
        <w:t xml:space="preserve"> entry</w:t>
      </w:r>
      <w:r w:rsidR="005C3A29">
        <w:t xml:space="preserve"> allowed in</w:t>
      </w:r>
      <w:r>
        <w:t xml:space="preserve"> that field.</w:t>
      </w:r>
      <w:r w:rsidR="006E6B4D">
        <w:t xml:space="preserve">  Appendix C contains details regarding these data types.</w:t>
      </w:r>
    </w:p>
    <w:p w14:paraId="69865D8A" w14:textId="77777777" w:rsidR="006E6B4D" w:rsidRDefault="006E6B4D" w:rsidP="00BB4D4E">
      <w:pPr>
        <w:ind w:left="360"/>
      </w:pPr>
    </w:p>
    <w:p w14:paraId="5E3BD875" w14:textId="07EA2637" w:rsidR="0019003D" w:rsidRDefault="00C66C57" w:rsidP="00BB4D4E">
      <w:pPr>
        <w:ind w:left="360"/>
      </w:pPr>
      <w:r w:rsidRPr="00FA47FD">
        <w:rPr>
          <w:i/>
        </w:rPr>
        <w:t>Codes/Conventions</w:t>
      </w:r>
      <w:r>
        <w:t xml:space="preserve"> provides lookup codes, business rules, or other information applicable to the field.</w:t>
      </w:r>
    </w:p>
    <w:p w14:paraId="38EBFBE9" w14:textId="77777777" w:rsidR="0019003D" w:rsidRDefault="0019003D" w:rsidP="00C66C57"/>
    <w:p w14:paraId="502BF9B4" w14:textId="3D14B250" w:rsidR="00A1219A" w:rsidRDefault="00C66C57" w:rsidP="00A1219A">
      <w:r>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Field Name and Data Type are </w:t>
      </w:r>
      <w:r w:rsidRPr="008E14FD">
        <w:rPr>
          <w:b/>
          <w:i/>
          <w:color w:val="FF0000"/>
        </w:rPr>
        <w:t xml:space="preserve">bold and red and </w:t>
      </w:r>
      <w:r w:rsidR="00291E56">
        <w:rPr>
          <w:b/>
          <w:i/>
          <w:color w:val="FF0000"/>
        </w:rPr>
        <w:t xml:space="preserve">also </w:t>
      </w:r>
      <w:r w:rsidRPr="008E14FD">
        <w:rPr>
          <w:b/>
          <w:i/>
          <w:color w:val="FF0000"/>
        </w:rPr>
        <w:t>italicized</w:t>
      </w:r>
      <w:r>
        <w:t>, then whether the field is required varies according to other entries in the record -- refer to the</w:t>
      </w:r>
      <w:r w:rsidR="000D768F">
        <w:t xml:space="preserve"> </w:t>
      </w:r>
      <w:r w:rsidR="000D768F" w:rsidRPr="000D768F">
        <w:rPr>
          <w:color w:val="FF0000"/>
        </w:rPr>
        <w:t xml:space="preserve">red </w:t>
      </w:r>
      <w:r w:rsidR="00FC3216">
        <w:rPr>
          <w:color w:val="FF0000"/>
        </w:rPr>
        <w:t xml:space="preserve">italicized </w:t>
      </w:r>
      <w:r w:rsidR="000D768F" w:rsidRPr="000D768F">
        <w:rPr>
          <w:color w:val="FF0000"/>
        </w:rPr>
        <w:t>text in the</w:t>
      </w:r>
      <w:r w:rsidRPr="000D768F">
        <w:rPr>
          <w:color w:val="FF0000"/>
        </w:rPr>
        <w:t xml:space="preserve"> </w:t>
      </w:r>
      <w:r w:rsidRPr="000D768F">
        <w:rPr>
          <w:i/>
          <w:color w:val="FF0000"/>
        </w:rPr>
        <w:t>Field Description</w:t>
      </w:r>
      <w:r w:rsidRPr="000D768F">
        <w:rPr>
          <w:color w:val="FF0000"/>
        </w:rPr>
        <w:t xml:space="preserve"> column</w:t>
      </w:r>
      <w:r>
        <w:t xml:space="preserve"> for business rules </w:t>
      </w:r>
      <w:r w:rsidR="00DE415C">
        <w:t>indicating</w:t>
      </w:r>
      <w:r>
        <w:t xml:space="preserve"> when the field is required.</w:t>
      </w:r>
    </w:p>
    <w:p w14:paraId="11719A29" w14:textId="3B4D42A7" w:rsidR="00C66C57" w:rsidRDefault="00C66C57" w:rsidP="00C66C57"/>
    <w:p w14:paraId="1E02E35A" w14:textId="34F17D69" w:rsidR="00CB7E45" w:rsidRDefault="00CB7E45" w:rsidP="00C66C57">
      <w:ins w:id="67" w:author="Mike Banach" w:date="2022-12-12T17:22:00Z">
        <w:r>
          <w:t>In</w:t>
        </w:r>
      </w:ins>
      <w:ins w:id="68" w:author="Mike Banach" w:date="2022-12-12T17:21:00Z">
        <w:r>
          <w:t xml:space="preserve"> several </w:t>
        </w:r>
      </w:ins>
      <w:ins w:id="69" w:author="Mike Banach" w:date="2022-12-12T17:22:00Z">
        <w:r>
          <w:t xml:space="preserve">places in this </w:t>
        </w:r>
      </w:ins>
      <w:ins w:id="70" w:author="Mike Banach" w:date="2022-12-12T17:26:00Z">
        <w:r w:rsidR="003C1F59">
          <w:t>p</w:t>
        </w:r>
      </w:ins>
      <w:ins w:id="71" w:author="Mike Banach" w:date="2022-12-12T17:22:00Z">
        <w:r>
          <w:t xml:space="preserve">ilot </w:t>
        </w:r>
      </w:ins>
      <w:ins w:id="72" w:author="Mike Banach" w:date="2022-12-12T17:24:00Z">
        <w:r w:rsidR="006A448D">
          <w:t>version DES</w:t>
        </w:r>
      </w:ins>
      <w:ins w:id="73" w:author="Mike Banach" w:date="2022-12-12T17:22:00Z">
        <w:r>
          <w:t xml:space="preserve"> you will find "tracked changes" like this paragraph.  These are meant to draw your attention for review and </w:t>
        </w:r>
      </w:ins>
      <w:ins w:id="74" w:author="Mike Banach" w:date="2022-12-12T17:23:00Z">
        <w:r>
          <w:t xml:space="preserve">discussion for the next version of this document.  </w:t>
        </w:r>
      </w:ins>
      <w:ins w:id="75" w:author="Mike Banach" w:date="2022-12-12T17:27:00Z">
        <w:r w:rsidR="003C1F59">
          <w:t>But</w:t>
        </w:r>
      </w:ins>
      <w:ins w:id="76" w:author="Mike Banach" w:date="2022-12-12T17:23:00Z">
        <w:r>
          <w:t xml:space="preserve"> for this pilot version these items will </w:t>
        </w:r>
      </w:ins>
      <w:ins w:id="77" w:author="Mike Banach" w:date="2022-12-12T17:26:00Z">
        <w:r w:rsidR="000F4036">
          <w:t xml:space="preserve">not be included in our first attempts to </w:t>
        </w:r>
      </w:ins>
      <w:ins w:id="78" w:author="Mike Banach" w:date="2022-12-12T17:27:00Z">
        <w:r w:rsidR="003C1F59">
          <w:t>share</w:t>
        </w:r>
      </w:ins>
      <w:ins w:id="79" w:author="Mike Banach" w:date="2022-12-12T17:26:00Z">
        <w:r w:rsidR="000F4036">
          <w:t xml:space="preserve"> data.</w:t>
        </w:r>
      </w:ins>
    </w:p>
    <w:p w14:paraId="66D6E60A" w14:textId="77777777" w:rsidR="00CB7E45" w:rsidRDefault="00CB7E45" w:rsidP="00C66C57"/>
    <w:p w14:paraId="3CECF4DE" w14:textId="77777777" w:rsidR="007E2F9D" w:rsidRDefault="00C66C57">
      <w:pPr>
        <w:sectPr w:rsidR="007E2F9D" w:rsidSect="00587BD0">
          <w:type w:val="continuous"/>
          <w:pgSz w:w="15840" w:h="12240" w:orient="landscape" w:code="1"/>
          <w:pgMar w:top="1440" w:right="720" w:bottom="1440" w:left="720" w:header="0" w:footer="720" w:gutter="0"/>
          <w:paperSrc w:first="21582" w:other="21582"/>
          <w:cols w:num="2" w:space="720"/>
        </w:sectPr>
      </w:pPr>
      <w:r>
        <w:t xml:space="preserve">For help understanding the </w:t>
      </w:r>
      <w:r w:rsidR="00BD0108">
        <w:t xml:space="preserve">data tables </w:t>
      </w:r>
      <w:r>
        <w:t>or this document, contact Mike Banach with Pacific States Marine Fisheries Commission (503-595-31</w:t>
      </w:r>
      <w:r w:rsidR="000B70F1">
        <w:t>52</w:t>
      </w:r>
      <w:r>
        <w:t>; Mike_Banach@psmfc.org).</w:t>
      </w:r>
    </w:p>
    <w:p w14:paraId="75B57B53" w14:textId="77777777" w:rsidR="007E2F9D" w:rsidRDefault="007E2F9D">
      <w:pPr>
        <w:rPr>
          <w:snapToGrid w:val="0"/>
        </w:rPr>
        <w:sectPr w:rsidR="007E2F9D" w:rsidSect="004B4B2A">
          <w:type w:val="continuous"/>
          <w:pgSz w:w="15840" w:h="12240" w:orient="landscape" w:code="1"/>
          <w:pgMar w:top="1440" w:right="720" w:bottom="1440" w:left="720" w:header="0" w:footer="720" w:gutter="0"/>
          <w:paperSrc w:first="21582" w:other="21582"/>
          <w:cols w:space="720"/>
        </w:sectPr>
      </w:pPr>
      <w:bookmarkStart w:id="80" w:name="_Toc54168264"/>
      <w:bookmarkStart w:id="81" w:name="_Toc55028262"/>
      <w:bookmarkStart w:id="82" w:name="_Toc55029315"/>
      <w:bookmarkStart w:id="83" w:name="_Toc55029423"/>
      <w:bookmarkStart w:id="84" w:name="_Toc55031666"/>
    </w:p>
    <w:p w14:paraId="504B2009" w14:textId="41D49423" w:rsidR="00455D27" w:rsidRDefault="00455D27" w:rsidP="00455D27">
      <w:pPr>
        <w:pStyle w:val="Heading1"/>
        <w:rPr>
          <w:snapToGrid w:val="0"/>
        </w:rPr>
      </w:pPr>
      <w:bookmarkStart w:id="85" w:name="_Toc137814224"/>
      <w:r>
        <w:rPr>
          <w:snapToGrid w:val="0"/>
        </w:rPr>
        <w:lastRenderedPageBreak/>
        <w:t>II.  Data Tables</w:t>
      </w:r>
      <w:bookmarkEnd w:id="85"/>
    </w:p>
    <w:p w14:paraId="6D18DC2C" w14:textId="60E34BA5" w:rsidR="00455D27" w:rsidRDefault="00455D27" w:rsidP="00455D27"/>
    <w:p w14:paraId="0AD9D867" w14:textId="6AA2ACC7" w:rsidR="00EB1943" w:rsidRDefault="009D03C4" w:rsidP="00EB1943">
      <w:r>
        <w:t>In all tables, "natural origin" fish are those resulting from spawning in the natural environment, while "hatchery origin" fish are those resulting from spawning in a hatchery.  Whether the parents were natural origin, hatchery origin, or a mix does not matter.</w:t>
      </w:r>
      <w:r w:rsidR="00A6340F">
        <w:t xml:space="preserve">  "Unmarked" fish are those without a mark that identifies them as hatchery origin; these unmarked fish can be natural origin fish, hatchery origin fish that did not receive a distinguishing mark, or a mixture of these two.</w:t>
      </w:r>
    </w:p>
    <w:p w14:paraId="607B3AED" w14:textId="729087E9" w:rsidR="009D03C4" w:rsidRDefault="009D03C4" w:rsidP="00455D27"/>
    <w:p w14:paraId="2DBAF27A" w14:textId="4C430F31" w:rsidR="009D03C4" w:rsidRDefault="009D03C4" w:rsidP="00455D27"/>
    <w:p w14:paraId="43AAB3C7" w14:textId="77777777" w:rsidR="00EB1943" w:rsidRPr="00455D27" w:rsidRDefault="00EB1943" w:rsidP="00455D27"/>
    <w:p w14:paraId="6DC37B31" w14:textId="7320D3EB" w:rsidR="004934A8" w:rsidRDefault="006F6DFB" w:rsidP="00B6259A">
      <w:pPr>
        <w:pStyle w:val="Heading2"/>
        <w:rPr>
          <w:snapToGrid w:val="0"/>
        </w:rPr>
      </w:pPr>
      <w:bookmarkStart w:id="86" w:name="_Toc137814225"/>
      <w:r>
        <w:rPr>
          <w:snapToGrid w:val="0"/>
        </w:rPr>
        <w:t xml:space="preserve">Section A:  </w:t>
      </w:r>
      <w:r w:rsidR="00BB46A9">
        <w:rPr>
          <w:snapToGrid w:val="0"/>
        </w:rPr>
        <w:t>Hatchery Program</w:t>
      </w:r>
      <w:r w:rsidR="00D875B6">
        <w:rPr>
          <w:snapToGrid w:val="0"/>
        </w:rPr>
        <w:t>s Information</w:t>
      </w:r>
      <w:bookmarkEnd w:id="86"/>
    </w:p>
    <w:p w14:paraId="694CCCC5" w14:textId="77777777" w:rsidR="004B2662" w:rsidRDefault="004B2662" w:rsidP="004B2662">
      <w:pPr>
        <w:rPr>
          <w:snapToGrid w:val="0"/>
        </w:rPr>
      </w:pPr>
    </w:p>
    <w:p w14:paraId="42589C60" w14:textId="67A6FBE4" w:rsidR="004B2662" w:rsidRDefault="004B2662" w:rsidP="004B2662">
      <w:pPr>
        <w:pStyle w:val="Heading3"/>
      </w:pPr>
      <w:bookmarkStart w:id="87" w:name="_Toc137814226"/>
      <w:r>
        <w:t xml:space="preserve">A1.  </w:t>
      </w:r>
      <w:commentRangeStart w:id="88"/>
      <w:commentRangeStart w:id="89"/>
      <w:r>
        <w:t>HatcheryStock Table</w:t>
      </w:r>
      <w:commentRangeEnd w:id="88"/>
      <w:r w:rsidR="00F063FB">
        <w:rPr>
          <w:rStyle w:val="CommentReference"/>
          <w:rFonts w:ascii="Times New Roman" w:hAnsi="Times New Roman"/>
          <w:b w:val="0"/>
        </w:rPr>
        <w:commentReference w:id="88"/>
      </w:r>
      <w:commentRangeEnd w:id="89"/>
      <w:r w:rsidR="008F4EE4">
        <w:rPr>
          <w:rStyle w:val="CommentReference"/>
          <w:rFonts w:ascii="Times New Roman" w:hAnsi="Times New Roman"/>
          <w:b w:val="0"/>
        </w:rPr>
        <w:commentReference w:id="89"/>
      </w:r>
      <w:bookmarkEnd w:id="87"/>
    </w:p>
    <w:p w14:paraId="5C73DD8C" w14:textId="7E37FD20" w:rsidR="004B2662" w:rsidRDefault="004B2662" w:rsidP="004B2662">
      <w:pPr>
        <w:tabs>
          <w:tab w:val="right" w:pos="14310"/>
        </w:tabs>
      </w:pPr>
      <w:r>
        <w:t>This lookup table stores the list of hatchery stocks.</w:t>
      </w:r>
      <w:ins w:id="90" w:author="Mike Banach" w:date="2023-06-14T13:12:00Z">
        <w:r w:rsidR="0057165E" w:rsidRPr="0057165E">
          <w:t xml:space="preserve">  Additions and changes to this table are done through PSMFC, not via the API.</w:t>
        </w:r>
      </w:ins>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714"/>
        <w:gridCol w:w="3893"/>
      </w:tblGrid>
      <w:tr w:rsidR="004B2662" w:rsidRPr="00751827" w14:paraId="136DD95E" w14:textId="77777777" w:rsidTr="002F0309">
        <w:trPr>
          <w:tblHeader/>
        </w:trPr>
        <w:tc>
          <w:tcPr>
            <w:tcW w:w="1728" w:type="dxa"/>
            <w:shd w:val="clear" w:color="auto" w:fill="E7E6E6" w:themeFill="background2"/>
            <w:vAlign w:val="center"/>
          </w:tcPr>
          <w:p w14:paraId="6407396C" w14:textId="77777777" w:rsidR="004B2662" w:rsidRPr="00751827" w:rsidRDefault="004B2662" w:rsidP="002F0309">
            <w:pPr>
              <w:tabs>
                <w:tab w:val="right" w:pos="14310"/>
              </w:tabs>
              <w:jc w:val="center"/>
              <w:rPr>
                <w:b/>
                <w:sz w:val="16"/>
                <w:szCs w:val="16"/>
              </w:rPr>
            </w:pPr>
            <w:r w:rsidRPr="00751827">
              <w:rPr>
                <w:b/>
                <w:sz w:val="16"/>
                <w:szCs w:val="16"/>
              </w:rPr>
              <w:t>Field Name</w:t>
            </w:r>
          </w:p>
        </w:tc>
        <w:tc>
          <w:tcPr>
            <w:tcW w:w="3600" w:type="dxa"/>
            <w:shd w:val="clear" w:color="auto" w:fill="E7E6E6" w:themeFill="background2"/>
            <w:vAlign w:val="center"/>
          </w:tcPr>
          <w:p w14:paraId="0432BDDA" w14:textId="77777777" w:rsidR="004B2662" w:rsidRPr="00751827" w:rsidRDefault="004B2662" w:rsidP="002F0309">
            <w:pPr>
              <w:tabs>
                <w:tab w:val="right" w:pos="14310"/>
              </w:tabs>
              <w:jc w:val="center"/>
              <w:rPr>
                <w:b/>
                <w:sz w:val="16"/>
                <w:szCs w:val="16"/>
              </w:rPr>
            </w:pPr>
            <w:r w:rsidRPr="00751827">
              <w:rPr>
                <w:b/>
                <w:sz w:val="16"/>
                <w:szCs w:val="16"/>
              </w:rPr>
              <w:t>Field Description</w:t>
            </w:r>
          </w:p>
        </w:tc>
        <w:tc>
          <w:tcPr>
            <w:tcW w:w="950" w:type="dxa"/>
            <w:shd w:val="clear" w:color="auto" w:fill="E7E6E6" w:themeFill="background2"/>
          </w:tcPr>
          <w:p w14:paraId="29AA10F7" w14:textId="77777777" w:rsidR="004B2662" w:rsidRPr="00751827" w:rsidRDefault="004B2662" w:rsidP="002F0309">
            <w:pPr>
              <w:tabs>
                <w:tab w:val="right" w:pos="14310"/>
              </w:tabs>
              <w:jc w:val="center"/>
              <w:rPr>
                <w:b/>
                <w:sz w:val="16"/>
                <w:szCs w:val="16"/>
              </w:rPr>
            </w:pPr>
            <w:r w:rsidRPr="00751827">
              <w:rPr>
                <w:b/>
                <w:sz w:val="16"/>
                <w:szCs w:val="16"/>
              </w:rPr>
              <w:t>Data Type</w:t>
            </w:r>
          </w:p>
        </w:tc>
        <w:tc>
          <w:tcPr>
            <w:tcW w:w="8410" w:type="dxa"/>
            <w:gridSpan w:val="3"/>
            <w:shd w:val="clear" w:color="auto" w:fill="E7E6E6" w:themeFill="background2"/>
            <w:vAlign w:val="center"/>
          </w:tcPr>
          <w:p w14:paraId="7C59931E" w14:textId="5A9D9F04" w:rsidR="004B2662" w:rsidRPr="00751827" w:rsidRDefault="004B2662" w:rsidP="002F0309">
            <w:pPr>
              <w:tabs>
                <w:tab w:val="right" w:pos="14310"/>
              </w:tabs>
              <w:jc w:val="center"/>
              <w:rPr>
                <w:b/>
                <w:sz w:val="16"/>
                <w:szCs w:val="16"/>
              </w:rPr>
            </w:pPr>
            <w:r w:rsidRPr="00751827">
              <w:rPr>
                <w:b/>
                <w:sz w:val="16"/>
                <w:szCs w:val="16"/>
              </w:rPr>
              <w:t>Codes/Conventions for Hatchery</w:t>
            </w:r>
            <w:r w:rsidR="008D7577">
              <w:rPr>
                <w:b/>
                <w:sz w:val="16"/>
                <w:szCs w:val="16"/>
              </w:rPr>
              <w:t>Stock</w:t>
            </w:r>
            <w:r w:rsidRPr="00751827">
              <w:rPr>
                <w:b/>
                <w:sz w:val="16"/>
                <w:szCs w:val="16"/>
              </w:rPr>
              <w:t xml:space="preserve"> Table</w:t>
            </w:r>
          </w:p>
        </w:tc>
      </w:tr>
      <w:tr w:rsidR="004732A4" w:rsidRPr="00751827" w14:paraId="22B78992" w14:textId="77777777" w:rsidTr="002F0309">
        <w:tc>
          <w:tcPr>
            <w:tcW w:w="1728" w:type="dxa"/>
          </w:tcPr>
          <w:p w14:paraId="21850D80" w14:textId="77777777" w:rsidR="004732A4" w:rsidRPr="00F87C60" w:rsidRDefault="004732A4" w:rsidP="004732A4">
            <w:pPr>
              <w:keepNext/>
              <w:snapToGrid w:val="0"/>
              <w:rPr>
                <w:bCs/>
                <w:color w:val="FF0000"/>
                <w:sz w:val="16"/>
                <w:szCs w:val="16"/>
              </w:rPr>
            </w:pPr>
            <w:r w:rsidRPr="00F87C60">
              <w:rPr>
                <w:b/>
                <w:bCs/>
                <w:i/>
                <w:color w:val="FF0000"/>
                <w:sz w:val="16"/>
                <w:szCs w:val="16"/>
              </w:rPr>
              <w:t>ID</w:t>
            </w:r>
          </w:p>
          <w:p w14:paraId="2EA5F7BF" w14:textId="0863A9AA" w:rsidR="004732A4" w:rsidRPr="00751827" w:rsidRDefault="004732A4" w:rsidP="004732A4">
            <w:pPr>
              <w:tabs>
                <w:tab w:val="right" w:pos="14310"/>
              </w:tabs>
              <w:rPr>
                <w:sz w:val="16"/>
                <w:szCs w:val="16"/>
              </w:rPr>
            </w:pPr>
            <w:r w:rsidRPr="00F87C60">
              <w:rPr>
                <w:bCs/>
                <w:color w:val="FF0000"/>
                <w:sz w:val="16"/>
                <w:szCs w:val="16"/>
              </w:rPr>
              <w:t>(unique)</w:t>
            </w:r>
          </w:p>
        </w:tc>
        <w:tc>
          <w:tcPr>
            <w:tcW w:w="3600" w:type="dxa"/>
          </w:tcPr>
          <w:p w14:paraId="301E3188" w14:textId="7270A124" w:rsidR="004732A4" w:rsidRPr="00751827" w:rsidRDefault="004732A4" w:rsidP="004732A4">
            <w:pPr>
              <w:tabs>
                <w:tab w:val="right" w:pos="14310"/>
              </w:tabs>
              <w:rPr>
                <w:sz w:val="16"/>
                <w:szCs w:val="16"/>
              </w:rPr>
            </w:pPr>
            <w:r w:rsidRPr="00F87C60">
              <w:rPr>
                <w:sz w:val="16"/>
                <w:szCs w:val="16"/>
              </w:rPr>
              <w:t>Value used by computer to identify a record.</w:t>
            </w:r>
          </w:p>
        </w:tc>
        <w:tc>
          <w:tcPr>
            <w:tcW w:w="950" w:type="dxa"/>
          </w:tcPr>
          <w:p w14:paraId="115EEB67" w14:textId="65E2DFBB" w:rsidR="004732A4" w:rsidRPr="00751827" w:rsidRDefault="004732A4" w:rsidP="004732A4">
            <w:pPr>
              <w:tabs>
                <w:tab w:val="right" w:pos="14310"/>
              </w:tabs>
              <w:jc w:val="center"/>
              <w:rPr>
                <w:sz w:val="16"/>
                <w:szCs w:val="16"/>
              </w:rPr>
            </w:pPr>
            <w:r w:rsidRPr="00F87C60">
              <w:rPr>
                <w:b/>
                <w:bCs/>
                <w:i/>
                <w:color w:val="FF0000"/>
                <w:sz w:val="16"/>
                <w:szCs w:val="16"/>
              </w:rPr>
              <w:t>GUID</w:t>
            </w:r>
          </w:p>
        </w:tc>
        <w:tc>
          <w:tcPr>
            <w:tcW w:w="8410" w:type="dxa"/>
            <w:gridSpan w:val="3"/>
          </w:tcPr>
          <w:p w14:paraId="4BADFA4D" w14:textId="77777777" w:rsidR="004732A4" w:rsidRPr="007355AF" w:rsidRDefault="004732A4" w:rsidP="004732A4">
            <w:pPr>
              <w:keepNext/>
              <w:snapToGrid w:val="0"/>
              <w:rPr>
                <w:sz w:val="16"/>
                <w:szCs w:val="16"/>
              </w:rPr>
            </w:pPr>
            <w:r w:rsidRPr="007355AF">
              <w:rPr>
                <w:sz w:val="16"/>
                <w:szCs w:val="16"/>
              </w:rPr>
              <w:t>This value is a globally unique identifier (GUID) exactly 36 characters long.</w:t>
            </w:r>
          </w:p>
          <w:p w14:paraId="39D93E6B" w14:textId="77777777" w:rsidR="007355AF" w:rsidRPr="007355AF" w:rsidRDefault="004732A4"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5A1FEC5" w14:textId="5E3C63D7" w:rsidR="004732A4" w:rsidRPr="007355AF" w:rsidRDefault="004732A4"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4732A4" w:rsidRPr="00751827" w14:paraId="5A7F6F43" w14:textId="77777777" w:rsidTr="002F0309">
        <w:tc>
          <w:tcPr>
            <w:tcW w:w="1728" w:type="dxa"/>
          </w:tcPr>
          <w:p w14:paraId="6E5AFFAA" w14:textId="77777777" w:rsidR="004732A4" w:rsidRPr="00751827" w:rsidRDefault="004732A4" w:rsidP="004732A4">
            <w:pPr>
              <w:snapToGrid w:val="0"/>
              <w:rPr>
                <w:bCs/>
                <w:color w:val="FF0000"/>
                <w:sz w:val="16"/>
                <w:szCs w:val="16"/>
              </w:rPr>
            </w:pPr>
            <w:r w:rsidRPr="00751827">
              <w:rPr>
                <w:b/>
                <w:bCs/>
                <w:color w:val="FF0000"/>
                <w:sz w:val="16"/>
                <w:szCs w:val="16"/>
              </w:rPr>
              <w:t>StockID</w:t>
            </w:r>
          </w:p>
          <w:p w14:paraId="2E7F7B1A" w14:textId="340F098E"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6BA25255" w14:textId="3FEE5C89" w:rsidR="004732A4" w:rsidRPr="00751827" w:rsidRDefault="004732A4" w:rsidP="004732A4">
            <w:pPr>
              <w:tabs>
                <w:tab w:val="right" w:pos="14310"/>
              </w:tabs>
              <w:rPr>
                <w:sz w:val="16"/>
                <w:szCs w:val="16"/>
              </w:rPr>
            </w:pPr>
            <w:r w:rsidRPr="00751827">
              <w:rPr>
                <w:sz w:val="16"/>
                <w:szCs w:val="16"/>
              </w:rPr>
              <w:t>Code for the stock of hatchery fish represented by this record.</w:t>
            </w:r>
          </w:p>
        </w:tc>
        <w:tc>
          <w:tcPr>
            <w:tcW w:w="950" w:type="dxa"/>
          </w:tcPr>
          <w:p w14:paraId="3660C657" w14:textId="77777777" w:rsidR="004732A4" w:rsidRPr="00751827" w:rsidRDefault="004732A4" w:rsidP="004732A4">
            <w:pPr>
              <w:tabs>
                <w:tab w:val="right" w:pos="14310"/>
              </w:tabs>
              <w:jc w:val="center"/>
              <w:rPr>
                <w:b/>
                <w:bCs/>
                <w:color w:val="FF0000"/>
                <w:sz w:val="16"/>
                <w:szCs w:val="16"/>
              </w:rPr>
            </w:pPr>
            <w:r w:rsidRPr="00751827">
              <w:rPr>
                <w:b/>
                <w:bCs/>
                <w:color w:val="FF0000"/>
                <w:sz w:val="16"/>
                <w:szCs w:val="16"/>
              </w:rPr>
              <w:t>Integer</w:t>
            </w:r>
          </w:p>
          <w:p w14:paraId="4D3D886E" w14:textId="39A5D7E4" w:rsidR="004732A4" w:rsidRPr="00751827" w:rsidRDefault="004732A4" w:rsidP="004732A4">
            <w:pPr>
              <w:tabs>
                <w:tab w:val="right" w:pos="14310"/>
              </w:tabs>
              <w:jc w:val="center"/>
              <w:rPr>
                <w:b/>
                <w:bCs/>
                <w:color w:val="FF0000"/>
                <w:sz w:val="16"/>
                <w:szCs w:val="16"/>
              </w:rPr>
            </w:pPr>
            <w:r w:rsidRPr="00751827">
              <w:rPr>
                <w:color w:val="FF0000"/>
                <w:sz w:val="16"/>
                <w:szCs w:val="16"/>
              </w:rPr>
              <w:t>(1-max)</w:t>
            </w:r>
          </w:p>
        </w:tc>
        <w:tc>
          <w:tcPr>
            <w:tcW w:w="8410" w:type="dxa"/>
            <w:gridSpan w:val="3"/>
          </w:tcPr>
          <w:p w14:paraId="4CA7C00C" w14:textId="77777777" w:rsidR="004732A4" w:rsidRPr="00751827" w:rsidRDefault="004732A4" w:rsidP="004732A4">
            <w:pPr>
              <w:snapToGrid w:val="0"/>
              <w:ind w:left="29"/>
              <w:rPr>
                <w:sz w:val="16"/>
                <w:szCs w:val="16"/>
              </w:rPr>
            </w:pPr>
          </w:p>
        </w:tc>
      </w:tr>
      <w:tr w:rsidR="004732A4" w:rsidRPr="00751827" w14:paraId="6423E5C8" w14:textId="77777777" w:rsidTr="002F0309">
        <w:tc>
          <w:tcPr>
            <w:tcW w:w="1728" w:type="dxa"/>
          </w:tcPr>
          <w:p w14:paraId="7A0967D0" w14:textId="77777777" w:rsidR="004732A4" w:rsidRPr="00751827" w:rsidRDefault="004732A4" w:rsidP="004732A4">
            <w:pPr>
              <w:snapToGrid w:val="0"/>
              <w:rPr>
                <w:bCs/>
                <w:color w:val="FF0000"/>
                <w:sz w:val="16"/>
                <w:szCs w:val="16"/>
                <w:u w:val="single"/>
              </w:rPr>
            </w:pPr>
            <w:r w:rsidRPr="00751827">
              <w:rPr>
                <w:b/>
                <w:bCs/>
                <w:color w:val="FF0000"/>
                <w:sz w:val="16"/>
                <w:szCs w:val="16"/>
                <w:u w:val="single"/>
              </w:rPr>
              <w:t>HatcheryStockName</w:t>
            </w:r>
          </w:p>
          <w:p w14:paraId="336FB114" w14:textId="55E08588"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5851E51D" w14:textId="02958EA6" w:rsidR="004732A4" w:rsidRPr="00751827" w:rsidDel="0062221D" w:rsidRDefault="004732A4" w:rsidP="0062221D">
            <w:pPr>
              <w:tabs>
                <w:tab w:val="right" w:pos="14310"/>
              </w:tabs>
              <w:rPr>
                <w:del w:id="91" w:author="Mike Banach" w:date="2023-06-09T13:54:00Z"/>
                <w:sz w:val="16"/>
                <w:szCs w:val="16"/>
              </w:rPr>
            </w:pPr>
            <w:r w:rsidRPr="00751827">
              <w:rPr>
                <w:sz w:val="16"/>
                <w:szCs w:val="16"/>
              </w:rPr>
              <w:t>Name for the stock of hatchery fish represented by this record.</w:t>
            </w:r>
          </w:p>
          <w:p w14:paraId="27F0425E" w14:textId="3E8E1D45" w:rsidR="004732A4" w:rsidRPr="00751827" w:rsidDel="0062221D" w:rsidRDefault="004732A4" w:rsidP="0062221D">
            <w:pPr>
              <w:tabs>
                <w:tab w:val="right" w:pos="14310"/>
              </w:tabs>
              <w:rPr>
                <w:del w:id="92" w:author="Mike Banach" w:date="2023-06-09T13:54:00Z"/>
                <w:sz w:val="16"/>
                <w:szCs w:val="16"/>
              </w:rPr>
            </w:pPr>
          </w:p>
          <w:p w14:paraId="5EE91DC9" w14:textId="4AAF27D5" w:rsidR="004732A4" w:rsidRPr="00751827" w:rsidRDefault="004732A4" w:rsidP="0062221D">
            <w:pPr>
              <w:tabs>
                <w:tab w:val="right" w:pos="14310"/>
              </w:tabs>
              <w:rPr>
                <w:sz w:val="16"/>
                <w:szCs w:val="16"/>
              </w:rPr>
            </w:pPr>
            <w:del w:id="93" w:author="Mike Banach" w:date="2023-05-18T16:01:00Z">
              <w:r w:rsidRPr="00751827" w:rsidDel="008B5CFB">
                <w:rPr>
                  <w:sz w:val="16"/>
                  <w:szCs w:val="16"/>
                </w:rPr>
                <w:delText>Hatchery stock names and natural population names will follow the same naming conventions.  See the rules in the Code/Conventions column.</w:delText>
              </w:r>
            </w:del>
          </w:p>
        </w:tc>
        <w:tc>
          <w:tcPr>
            <w:tcW w:w="950" w:type="dxa"/>
          </w:tcPr>
          <w:p w14:paraId="302899D6"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0A27D36" w14:textId="77777777"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8410" w:type="dxa"/>
            <w:gridSpan w:val="3"/>
          </w:tcPr>
          <w:p w14:paraId="1B4A8CB9" w14:textId="24A28192" w:rsidR="003623D9" w:rsidRDefault="003623D9" w:rsidP="003623D9">
            <w:pPr>
              <w:snapToGrid w:val="0"/>
              <w:rPr>
                <w:ins w:id="94" w:author="Mike Banach" w:date="2023-05-18T16:03:00Z"/>
                <w:sz w:val="16"/>
                <w:szCs w:val="16"/>
              </w:rPr>
            </w:pPr>
            <w:ins w:id="95" w:author="Mike Banach" w:date="2023-05-18T16:04:00Z">
              <w:r w:rsidRPr="003623D9">
                <w:rPr>
                  <w:sz w:val="16"/>
                  <w:szCs w:val="16"/>
                </w:rPr>
                <w:t>Fish f</w:t>
              </w:r>
              <w:r>
                <w:rPr>
                  <w:sz w:val="16"/>
                  <w:szCs w:val="16"/>
                </w:rPr>
                <w:t>rom</w:t>
              </w:r>
              <w:r w:rsidRPr="003623D9">
                <w:rPr>
                  <w:sz w:val="16"/>
                  <w:szCs w:val="16"/>
                </w:rPr>
                <w:t xml:space="preserve"> the same source are identified as the same stock even whe</w:t>
              </w:r>
              <w:r>
                <w:rPr>
                  <w:sz w:val="16"/>
                  <w:szCs w:val="16"/>
                </w:rPr>
                <w:t>n</w:t>
              </w:r>
              <w:r w:rsidRPr="003623D9">
                <w:rPr>
                  <w:sz w:val="16"/>
                  <w:szCs w:val="16"/>
                </w:rPr>
                <w:t xml:space="preserve"> reared or released in different locations.</w:t>
              </w:r>
              <w:r>
                <w:rPr>
                  <w:sz w:val="16"/>
                  <w:szCs w:val="16"/>
                </w:rPr>
                <w:t xml:space="preserve">  </w:t>
              </w:r>
              <w:r w:rsidRPr="003623D9">
                <w:rPr>
                  <w:sz w:val="16"/>
                  <w:szCs w:val="16"/>
                </w:rPr>
                <w:t>Stock designations may also identify wild-origin adults collected in hatchery facilities</w:t>
              </w:r>
            </w:ins>
            <w:ins w:id="96" w:author="Mike Banach" w:date="2023-05-18T16:06:00Z">
              <w:r w:rsidR="008D1831">
                <w:rPr>
                  <w:sz w:val="16"/>
                  <w:szCs w:val="16"/>
                </w:rPr>
                <w:t xml:space="preserve"> or for hatchery operations</w:t>
              </w:r>
            </w:ins>
            <w:ins w:id="97" w:author="Mike Banach" w:date="2023-05-18T16:04:00Z">
              <w:r w:rsidRPr="003623D9">
                <w:rPr>
                  <w:sz w:val="16"/>
                  <w:szCs w:val="16"/>
                </w:rPr>
                <w:t>.</w:t>
              </w:r>
            </w:ins>
            <w:ins w:id="98" w:author="Mike Banach" w:date="2023-05-18T16:05:00Z">
              <w:r>
                <w:rPr>
                  <w:sz w:val="16"/>
                  <w:szCs w:val="16"/>
                </w:rPr>
                <w:t xml:space="preserve">  </w:t>
              </w:r>
            </w:ins>
            <w:ins w:id="99" w:author="Mike Banach" w:date="2023-05-18T16:10:00Z">
              <w:r w:rsidR="00B85154">
                <w:rPr>
                  <w:sz w:val="16"/>
                  <w:szCs w:val="16"/>
                </w:rPr>
                <w:t>S</w:t>
              </w:r>
            </w:ins>
            <w:ins w:id="100" w:author="Mike Banach" w:date="2023-05-18T16:04:00Z">
              <w:r w:rsidRPr="003623D9">
                <w:rPr>
                  <w:sz w:val="16"/>
                  <w:szCs w:val="16"/>
                </w:rPr>
                <w:t>tock name</w:t>
              </w:r>
            </w:ins>
            <w:ins w:id="101" w:author="Mike Banach" w:date="2023-05-18T16:10:00Z">
              <w:r w:rsidR="00B85154">
                <w:rPr>
                  <w:sz w:val="16"/>
                  <w:szCs w:val="16"/>
                </w:rPr>
                <w:t>s</w:t>
              </w:r>
            </w:ins>
            <w:ins w:id="102" w:author="Mike Banach" w:date="2023-05-18T16:04:00Z">
              <w:r w:rsidRPr="003623D9">
                <w:rPr>
                  <w:sz w:val="16"/>
                  <w:szCs w:val="16"/>
                </w:rPr>
                <w:t xml:space="preserve"> </w:t>
              </w:r>
            </w:ins>
            <w:ins w:id="103" w:author="Mike Banach" w:date="2023-05-18T16:10:00Z">
              <w:r w:rsidR="00B85154">
                <w:rPr>
                  <w:sz w:val="16"/>
                  <w:szCs w:val="16"/>
                </w:rPr>
                <w:t xml:space="preserve">without </w:t>
              </w:r>
            </w:ins>
            <w:ins w:id="104" w:author="Mike Banach" w:date="2023-05-18T16:04:00Z">
              <w:r w:rsidRPr="003623D9">
                <w:rPr>
                  <w:sz w:val="16"/>
                  <w:szCs w:val="16"/>
                </w:rPr>
                <w:t xml:space="preserve">a </w:t>
              </w:r>
            </w:ins>
            <w:ins w:id="105" w:author="Mike Banach" w:date="2023-05-18T16:07:00Z">
              <w:r w:rsidR="008D1831">
                <w:rPr>
                  <w:sz w:val="16"/>
                  <w:szCs w:val="16"/>
                </w:rPr>
                <w:t>"</w:t>
              </w:r>
            </w:ins>
            <w:ins w:id="106" w:author="Mike Banach" w:date="2023-05-18T16:04:00Z">
              <w:r w:rsidRPr="003623D9">
                <w:rPr>
                  <w:sz w:val="16"/>
                  <w:szCs w:val="16"/>
                </w:rPr>
                <w:t>wild</w:t>
              </w:r>
            </w:ins>
            <w:ins w:id="107" w:author="Mike Banach" w:date="2023-05-18T16:07:00Z">
              <w:r w:rsidR="008D1831">
                <w:rPr>
                  <w:sz w:val="16"/>
                  <w:szCs w:val="16"/>
                </w:rPr>
                <w:t>"</w:t>
              </w:r>
            </w:ins>
            <w:ins w:id="108" w:author="Mike Banach" w:date="2023-05-18T16:04:00Z">
              <w:r w:rsidRPr="003623D9">
                <w:rPr>
                  <w:sz w:val="16"/>
                  <w:szCs w:val="16"/>
                </w:rPr>
                <w:t xml:space="preserve"> designation </w:t>
              </w:r>
            </w:ins>
            <w:ins w:id="109" w:author="Mike Banach" w:date="2023-05-18T16:10:00Z">
              <w:r w:rsidR="00B85154">
                <w:rPr>
                  <w:sz w:val="16"/>
                  <w:szCs w:val="16"/>
                </w:rPr>
                <w:t xml:space="preserve">indicate </w:t>
              </w:r>
            </w:ins>
            <w:ins w:id="110" w:author="Mike Banach" w:date="2023-05-18T16:04:00Z">
              <w:r w:rsidRPr="003623D9">
                <w:rPr>
                  <w:sz w:val="16"/>
                  <w:szCs w:val="16"/>
                </w:rPr>
                <w:t>a hatchery or mixed stock type.</w:t>
              </w:r>
            </w:ins>
          </w:p>
          <w:p w14:paraId="66B3515C" w14:textId="77777777" w:rsidR="003623D9" w:rsidRDefault="003623D9" w:rsidP="004732A4">
            <w:pPr>
              <w:snapToGrid w:val="0"/>
              <w:rPr>
                <w:ins w:id="111" w:author="Mike Banach" w:date="2023-05-18T16:04:00Z"/>
                <w:sz w:val="16"/>
                <w:szCs w:val="16"/>
              </w:rPr>
            </w:pPr>
          </w:p>
          <w:p w14:paraId="39B04EC5" w14:textId="49858CE3" w:rsidR="008B5CFB" w:rsidRDefault="008B5CFB" w:rsidP="004732A4">
            <w:pPr>
              <w:snapToGrid w:val="0"/>
              <w:rPr>
                <w:ins w:id="112" w:author="Mike Banach" w:date="2023-05-18T16:01:00Z"/>
                <w:sz w:val="16"/>
                <w:szCs w:val="16"/>
              </w:rPr>
            </w:pPr>
            <w:ins w:id="113" w:author="Mike Banach" w:date="2023-05-18T16:01:00Z">
              <w:r w:rsidRPr="00751827">
                <w:rPr>
                  <w:sz w:val="16"/>
                  <w:szCs w:val="16"/>
                </w:rPr>
                <w:t xml:space="preserve">Hatchery stock names and natural population names </w:t>
              </w:r>
            </w:ins>
            <w:ins w:id="114" w:author="Mike Banach" w:date="2023-05-18T16:07:00Z">
              <w:r w:rsidR="00104BD3">
                <w:rPr>
                  <w:sz w:val="16"/>
                  <w:szCs w:val="16"/>
                </w:rPr>
                <w:t>use</w:t>
              </w:r>
            </w:ins>
            <w:ins w:id="115" w:author="Mike Banach" w:date="2023-05-18T16:01:00Z">
              <w:r w:rsidRPr="00751827">
                <w:rPr>
                  <w:sz w:val="16"/>
                  <w:szCs w:val="16"/>
                </w:rPr>
                <w:t xml:space="preserve"> th</w:t>
              </w:r>
            </w:ins>
            <w:ins w:id="116" w:author="Mike Banach" w:date="2023-05-18T16:08:00Z">
              <w:r w:rsidR="00104BD3">
                <w:rPr>
                  <w:sz w:val="16"/>
                  <w:szCs w:val="16"/>
                </w:rPr>
                <w:t>is</w:t>
              </w:r>
            </w:ins>
            <w:ins w:id="117" w:author="Mike Banach" w:date="2023-05-18T16:01:00Z">
              <w:r w:rsidRPr="00751827">
                <w:rPr>
                  <w:sz w:val="16"/>
                  <w:szCs w:val="16"/>
                </w:rPr>
                <w:t xml:space="preserve"> naming convention</w:t>
              </w:r>
            </w:ins>
            <w:ins w:id="118" w:author="Mike Banach" w:date="2023-05-18T16:08:00Z">
              <w:r w:rsidR="00104BD3">
                <w:rPr>
                  <w:sz w:val="16"/>
                  <w:szCs w:val="16"/>
                </w:rPr>
                <w:t>:</w:t>
              </w:r>
            </w:ins>
          </w:p>
          <w:p w14:paraId="38E7E2C5" w14:textId="0146FA0E" w:rsidR="004732A4" w:rsidRPr="00751827" w:rsidRDefault="004732A4" w:rsidP="004732A4">
            <w:pPr>
              <w:snapToGrid w:val="0"/>
              <w:rPr>
                <w:sz w:val="16"/>
                <w:szCs w:val="16"/>
              </w:rPr>
            </w:pPr>
            <w:r w:rsidRPr="00751827">
              <w:rPr>
                <w:sz w:val="16"/>
                <w:szCs w:val="16"/>
              </w:rPr>
              <w:t>Names use the form &lt;</w:t>
            </w:r>
            <w:ins w:id="119" w:author="Mike Banach" w:date="2023-05-18T16:28:00Z">
              <w:r w:rsidR="00954A86">
                <w:rPr>
                  <w:sz w:val="16"/>
                  <w:szCs w:val="16"/>
                </w:rPr>
                <w:t xml:space="preserve">source </w:t>
              </w:r>
            </w:ins>
            <w:r w:rsidRPr="00751827">
              <w:rPr>
                <w:sz w:val="16"/>
                <w:szCs w:val="16"/>
              </w:rPr>
              <w:t xml:space="preserve">location(s)&gt; &lt;dash&gt; </w:t>
            </w:r>
            <w:ins w:id="120" w:author="Mike Banach" w:date="2023-05-22T16:29:00Z">
              <w:r w:rsidR="00A97DD7">
                <w:rPr>
                  <w:sz w:val="16"/>
                  <w:szCs w:val="16"/>
                </w:rPr>
                <w:t>[</w:t>
              </w:r>
            </w:ins>
            <w:ins w:id="121" w:author="Mike Banach" w:date="2023-05-18T16:09:00Z">
              <w:r w:rsidR="00B85154">
                <w:rPr>
                  <w:sz w:val="16"/>
                  <w:szCs w:val="16"/>
                </w:rPr>
                <w:t>wild</w:t>
              </w:r>
            </w:ins>
            <w:ins w:id="122" w:author="Mike Banach" w:date="2023-05-22T16:29:00Z">
              <w:r w:rsidR="00A97DD7">
                <w:rPr>
                  <w:sz w:val="16"/>
                  <w:szCs w:val="16"/>
                </w:rPr>
                <w:t xml:space="preserve"> ]</w:t>
              </w:r>
            </w:ins>
            <w:r w:rsidRPr="00751827">
              <w:rPr>
                <w:sz w:val="16"/>
                <w:szCs w:val="16"/>
              </w:rPr>
              <w:t>&lt;run(s)&gt; &lt;species&gt;.  For example, "Big Creek - winter Steelhead".</w:t>
            </w:r>
          </w:p>
          <w:p w14:paraId="37CE819A" w14:textId="33412844" w:rsidR="004732A4" w:rsidRPr="00751827" w:rsidRDefault="004732A4" w:rsidP="004732A4">
            <w:pPr>
              <w:numPr>
                <w:ilvl w:val="0"/>
                <w:numId w:val="10"/>
              </w:numPr>
              <w:snapToGrid w:val="0"/>
              <w:ind w:left="173" w:hanging="144"/>
              <w:rPr>
                <w:sz w:val="16"/>
                <w:szCs w:val="16"/>
              </w:rPr>
            </w:pPr>
            <w:r w:rsidRPr="00751827">
              <w:rPr>
                <w:sz w:val="16"/>
                <w:szCs w:val="16"/>
              </w:rPr>
              <w:t>Include specifiers such as "River" and "Creek"</w:t>
            </w:r>
            <w:del w:id="123" w:author="Mike Banach" w:date="2023-05-18T16:29:00Z">
              <w:r w:rsidRPr="00751827" w:rsidDel="00F055DE">
                <w:rPr>
                  <w:sz w:val="16"/>
                  <w:szCs w:val="16"/>
                </w:rPr>
                <w:delText xml:space="preserve"> and "Hatchery"</w:delText>
              </w:r>
            </w:del>
            <w:r w:rsidRPr="00751827">
              <w:rPr>
                <w:sz w:val="16"/>
                <w:szCs w:val="16"/>
              </w:rPr>
              <w:t xml:space="preserve"> in the name.</w:t>
            </w:r>
          </w:p>
          <w:p w14:paraId="1AE9A2FE" w14:textId="77777777" w:rsidR="004732A4" w:rsidRPr="00751827" w:rsidRDefault="004732A4" w:rsidP="004732A4">
            <w:pPr>
              <w:numPr>
                <w:ilvl w:val="0"/>
                <w:numId w:val="10"/>
              </w:numPr>
              <w:snapToGrid w:val="0"/>
              <w:ind w:left="173" w:hanging="144"/>
              <w:rPr>
                <w:sz w:val="16"/>
                <w:szCs w:val="16"/>
              </w:rPr>
            </w:pPr>
            <w:r w:rsidRPr="00751827">
              <w:rPr>
                <w:sz w:val="16"/>
                <w:szCs w:val="16"/>
              </w:rPr>
              <w:t>Use hyphens where necessary, such as for "mid-Columbia".</w:t>
            </w:r>
          </w:p>
          <w:p w14:paraId="1035F36C" w14:textId="77777777" w:rsidR="004732A4" w:rsidRPr="00751827" w:rsidRDefault="004732A4" w:rsidP="004732A4">
            <w:pPr>
              <w:numPr>
                <w:ilvl w:val="0"/>
                <w:numId w:val="10"/>
              </w:numPr>
              <w:snapToGrid w:val="0"/>
              <w:ind w:left="173" w:hanging="144"/>
              <w:rPr>
                <w:sz w:val="16"/>
                <w:szCs w:val="16"/>
              </w:rPr>
            </w:pPr>
            <w:r w:rsidRPr="00751827">
              <w:rPr>
                <w:sz w:val="16"/>
                <w:szCs w:val="16"/>
              </w:rPr>
              <w:t>Use "and" for multiple locations; use ampersand for multiple runs.</w:t>
            </w:r>
          </w:p>
          <w:p w14:paraId="2D5EB68F" w14:textId="0691C989" w:rsidR="004732A4" w:rsidRPr="00751827" w:rsidRDefault="004732A4" w:rsidP="004732A4">
            <w:pPr>
              <w:numPr>
                <w:ilvl w:val="0"/>
                <w:numId w:val="10"/>
              </w:numPr>
              <w:snapToGrid w:val="0"/>
              <w:ind w:left="173" w:hanging="144"/>
              <w:rPr>
                <w:sz w:val="16"/>
                <w:szCs w:val="16"/>
              </w:rPr>
            </w:pPr>
            <w:r w:rsidRPr="00751827">
              <w:rPr>
                <w:sz w:val="16"/>
                <w:szCs w:val="16"/>
              </w:rPr>
              <w:t>Capitalization:  The first word, and proper nouns, are capitalized; other words are not.  AFS considers accepted common names to be proper nouns, e.g. "Bull Trout", "Coho Salmon".  We will follow AFS's lead.</w:t>
            </w:r>
          </w:p>
          <w:p w14:paraId="27D2A410" w14:textId="763DB8D4" w:rsidR="004732A4" w:rsidRPr="00751827" w:rsidRDefault="004732A4" w:rsidP="004732A4">
            <w:pPr>
              <w:numPr>
                <w:ilvl w:val="0"/>
                <w:numId w:val="10"/>
              </w:numPr>
              <w:snapToGrid w:val="0"/>
              <w:ind w:left="173" w:hanging="144"/>
              <w:rPr>
                <w:sz w:val="16"/>
                <w:szCs w:val="16"/>
              </w:rPr>
            </w:pPr>
            <w:r w:rsidRPr="00751827">
              <w:rPr>
                <w:sz w:val="16"/>
                <w:szCs w:val="16"/>
              </w:rPr>
              <w:t>Do the best possible for complex instances where the rules cannot apply perfectly.  (This mostly applies to superpopulations.)</w:t>
            </w:r>
          </w:p>
          <w:p w14:paraId="3679A1F6" w14:textId="77777777" w:rsidR="004732A4" w:rsidRPr="00751827" w:rsidRDefault="004732A4" w:rsidP="004732A4">
            <w:pPr>
              <w:numPr>
                <w:ilvl w:val="0"/>
                <w:numId w:val="10"/>
              </w:numPr>
              <w:snapToGrid w:val="0"/>
              <w:ind w:left="173" w:hanging="144"/>
              <w:rPr>
                <w:sz w:val="16"/>
                <w:szCs w:val="16"/>
              </w:rPr>
            </w:pPr>
            <w:r w:rsidRPr="00751827">
              <w:rPr>
                <w:sz w:val="16"/>
                <w:szCs w:val="16"/>
              </w:rPr>
              <w:t>Clarifying information goes in parentheses; information in addition to the name goes in square brackets.</w:t>
            </w:r>
          </w:p>
          <w:p w14:paraId="14AA4BA0" w14:textId="1ED9898B" w:rsidR="004732A4" w:rsidRPr="00751827" w:rsidRDefault="004732A4" w:rsidP="004732A4">
            <w:pPr>
              <w:numPr>
                <w:ilvl w:val="1"/>
                <w:numId w:val="10"/>
              </w:numPr>
              <w:snapToGrid w:val="0"/>
              <w:ind w:left="440" w:hanging="180"/>
              <w:rPr>
                <w:sz w:val="16"/>
                <w:szCs w:val="16"/>
              </w:rPr>
            </w:pPr>
            <w:r w:rsidRPr="00751827">
              <w:rPr>
                <w:sz w:val="16"/>
                <w:szCs w:val="16"/>
              </w:rPr>
              <w:t>E.g. "Big Creek (near Alsea) - fall Coho Salmon"; "Burnt River – spring Chinook Salmon [extirpated]".</w:t>
            </w:r>
          </w:p>
        </w:tc>
      </w:tr>
      <w:tr w:rsidR="00336D11" w:rsidRPr="00751827" w14:paraId="60B00256" w14:textId="77777777" w:rsidTr="002F0309">
        <w:trPr>
          <w:ins w:id="124" w:author="Mike Banach" w:date="2023-03-06T15:25:00Z"/>
        </w:trPr>
        <w:tc>
          <w:tcPr>
            <w:tcW w:w="1728" w:type="dxa"/>
          </w:tcPr>
          <w:p w14:paraId="5B218A2E" w14:textId="333D9160" w:rsidR="00336D11" w:rsidRPr="002A4E8C" w:rsidRDefault="00551EEF" w:rsidP="004732A4">
            <w:pPr>
              <w:snapToGrid w:val="0"/>
              <w:rPr>
                <w:ins w:id="125" w:author="Mike Banach" w:date="2023-03-06T15:25:00Z"/>
                <w:b/>
                <w:bCs/>
                <w:color w:val="FF0000"/>
                <w:sz w:val="16"/>
                <w:szCs w:val="16"/>
              </w:rPr>
            </w:pPr>
            <w:ins w:id="126" w:author="Mike Banach" w:date="2023-03-06T15:25:00Z">
              <w:r w:rsidRPr="002A4E8C">
                <w:rPr>
                  <w:b/>
                  <w:bCs/>
                  <w:color w:val="FF0000"/>
                  <w:sz w:val="16"/>
                  <w:szCs w:val="16"/>
                </w:rPr>
                <w:t>Location</w:t>
              </w:r>
            </w:ins>
          </w:p>
        </w:tc>
        <w:tc>
          <w:tcPr>
            <w:tcW w:w="3600" w:type="dxa"/>
          </w:tcPr>
          <w:p w14:paraId="30BEEAE4" w14:textId="0B68F151" w:rsidR="00336D11" w:rsidRPr="00751827" w:rsidRDefault="00551EEF" w:rsidP="004732A4">
            <w:pPr>
              <w:tabs>
                <w:tab w:val="right" w:pos="14310"/>
              </w:tabs>
              <w:rPr>
                <w:ins w:id="127" w:author="Mike Banach" w:date="2023-03-06T15:25:00Z"/>
                <w:sz w:val="16"/>
                <w:szCs w:val="16"/>
              </w:rPr>
            </w:pPr>
            <w:commentRangeStart w:id="128"/>
            <w:ins w:id="129" w:author="Mike Banach" w:date="2023-03-06T15:25:00Z">
              <w:r>
                <w:rPr>
                  <w:sz w:val="16"/>
                  <w:szCs w:val="16"/>
                </w:rPr>
                <w:t xml:space="preserve">Add field for </w:t>
              </w:r>
            </w:ins>
            <w:ins w:id="130" w:author="Mike Banach" w:date="2023-03-06T15:26:00Z">
              <w:r>
                <w:rPr>
                  <w:sz w:val="16"/>
                  <w:szCs w:val="16"/>
                </w:rPr>
                <w:t>location to go along with common name and run?</w:t>
              </w:r>
            </w:ins>
            <w:commentRangeEnd w:id="128"/>
            <w:ins w:id="131" w:author="Mike Banach" w:date="2023-03-10T09:33:00Z">
              <w:r w:rsidR="00BC1FCD">
                <w:rPr>
                  <w:rStyle w:val="CommentReference"/>
                </w:rPr>
                <w:commentReference w:id="128"/>
              </w:r>
            </w:ins>
          </w:p>
        </w:tc>
        <w:tc>
          <w:tcPr>
            <w:tcW w:w="950" w:type="dxa"/>
          </w:tcPr>
          <w:p w14:paraId="2746010D" w14:textId="77777777" w:rsidR="00336D11" w:rsidRPr="00751827" w:rsidRDefault="00336D11" w:rsidP="004732A4">
            <w:pPr>
              <w:tabs>
                <w:tab w:val="right" w:pos="14310"/>
              </w:tabs>
              <w:jc w:val="center"/>
              <w:rPr>
                <w:ins w:id="132" w:author="Mike Banach" w:date="2023-03-06T15:25:00Z"/>
                <w:b/>
                <w:bCs/>
                <w:color w:val="FF0000"/>
                <w:sz w:val="16"/>
                <w:szCs w:val="16"/>
              </w:rPr>
            </w:pPr>
          </w:p>
        </w:tc>
        <w:tc>
          <w:tcPr>
            <w:tcW w:w="8410" w:type="dxa"/>
            <w:gridSpan w:val="3"/>
          </w:tcPr>
          <w:p w14:paraId="43A3097E" w14:textId="77777777" w:rsidR="00336D11" w:rsidRPr="00751827" w:rsidRDefault="00336D11" w:rsidP="004732A4">
            <w:pPr>
              <w:snapToGrid w:val="0"/>
              <w:rPr>
                <w:ins w:id="133" w:author="Mike Banach" w:date="2023-03-06T15:25:00Z"/>
                <w:sz w:val="16"/>
                <w:szCs w:val="16"/>
              </w:rPr>
            </w:pPr>
          </w:p>
        </w:tc>
      </w:tr>
      <w:tr w:rsidR="004732A4" w:rsidRPr="00751827" w14:paraId="09E0B592" w14:textId="77777777" w:rsidTr="000A124B">
        <w:tc>
          <w:tcPr>
            <w:tcW w:w="1728" w:type="dxa"/>
          </w:tcPr>
          <w:p w14:paraId="7C28F9A9" w14:textId="26B6B947" w:rsidR="004732A4" w:rsidRPr="002A4E8C" w:rsidRDefault="004732A4" w:rsidP="004732A4">
            <w:pPr>
              <w:snapToGrid w:val="0"/>
              <w:rPr>
                <w:b/>
                <w:bCs/>
                <w:color w:val="FF0000"/>
                <w:sz w:val="16"/>
                <w:szCs w:val="16"/>
                <w:rPrChange w:id="134" w:author="Mike Banach" w:date="2023-03-10T13:57:00Z">
                  <w:rPr>
                    <w:b/>
                    <w:bCs/>
                    <w:color w:val="FF0000"/>
                    <w:sz w:val="16"/>
                    <w:szCs w:val="16"/>
                    <w:u w:val="single"/>
                  </w:rPr>
                </w:rPrChange>
              </w:rPr>
            </w:pPr>
            <w:r w:rsidRPr="002A4E8C">
              <w:rPr>
                <w:b/>
                <w:bCs/>
                <w:color w:val="FF0000"/>
                <w:sz w:val="16"/>
                <w:szCs w:val="16"/>
                <w:rPrChange w:id="135" w:author="Mike Banach" w:date="2023-03-10T13:57:00Z">
                  <w:rPr>
                    <w:b/>
                    <w:bCs/>
                    <w:color w:val="FF0000"/>
                    <w:sz w:val="16"/>
                    <w:szCs w:val="16"/>
                    <w:u w:val="single"/>
                  </w:rPr>
                </w:rPrChange>
              </w:rPr>
              <w:t>CommonName</w:t>
            </w:r>
          </w:p>
        </w:tc>
        <w:tc>
          <w:tcPr>
            <w:tcW w:w="3600" w:type="dxa"/>
          </w:tcPr>
          <w:p w14:paraId="4AFEAFDF" w14:textId="16E350F4" w:rsidR="004732A4" w:rsidRPr="00751827" w:rsidRDefault="004732A4" w:rsidP="004732A4">
            <w:pPr>
              <w:tabs>
                <w:tab w:val="right" w:pos="14310"/>
              </w:tabs>
              <w:rPr>
                <w:sz w:val="16"/>
                <w:szCs w:val="16"/>
              </w:rPr>
            </w:pPr>
            <w:r w:rsidRPr="00751827">
              <w:rPr>
                <w:sz w:val="16"/>
                <w:szCs w:val="16"/>
              </w:rPr>
              <w:t>Common name of the taxon of fish.</w:t>
            </w:r>
          </w:p>
        </w:tc>
        <w:tc>
          <w:tcPr>
            <w:tcW w:w="950" w:type="dxa"/>
          </w:tcPr>
          <w:p w14:paraId="1B624C0A"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7ADD202" w14:textId="16D3379C" w:rsidR="004732A4" w:rsidRPr="00751827" w:rsidRDefault="004732A4" w:rsidP="004732A4">
            <w:pPr>
              <w:tabs>
                <w:tab w:val="right" w:pos="14310"/>
              </w:tabs>
              <w:jc w:val="center"/>
              <w:rPr>
                <w:b/>
                <w:bCs/>
                <w:color w:val="FF0000"/>
                <w:sz w:val="16"/>
                <w:szCs w:val="16"/>
              </w:rPr>
            </w:pPr>
            <w:r w:rsidRPr="00751827">
              <w:rPr>
                <w:bCs/>
                <w:color w:val="FF0000"/>
                <w:sz w:val="16"/>
                <w:szCs w:val="16"/>
              </w:rPr>
              <w:t>(1-15)</w:t>
            </w:r>
          </w:p>
        </w:tc>
        <w:tc>
          <w:tcPr>
            <w:tcW w:w="2803" w:type="dxa"/>
          </w:tcPr>
          <w:p w14:paraId="0DC6C485" w14:textId="66385576" w:rsidR="004732A4" w:rsidRPr="00751827" w:rsidRDefault="004732A4" w:rsidP="004732A4">
            <w:pPr>
              <w:snapToGrid w:val="0"/>
              <w:rPr>
                <w:sz w:val="16"/>
                <w:szCs w:val="16"/>
              </w:rPr>
            </w:pPr>
            <w:r w:rsidRPr="00751827">
              <w:rPr>
                <w:sz w:val="16"/>
                <w:szCs w:val="16"/>
              </w:rPr>
              <w:t>Select from the following:</w:t>
            </w:r>
          </w:p>
        </w:tc>
        <w:tc>
          <w:tcPr>
            <w:tcW w:w="1714" w:type="dxa"/>
          </w:tcPr>
          <w:p w14:paraId="5C6E8C1E" w14:textId="77777777" w:rsidR="004732A4" w:rsidRPr="00751827" w:rsidRDefault="004732A4" w:rsidP="004732A4">
            <w:pPr>
              <w:numPr>
                <w:ilvl w:val="0"/>
                <w:numId w:val="10"/>
              </w:numPr>
              <w:snapToGrid w:val="0"/>
              <w:ind w:left="173" w:hanging="144"/>
              <w:rPr>
                <w:sz w:val="16"/>
                <w:szCs w:val="16"/>
              </w:rPr>
            </w:pPr>
            <w:r w:rsidRPr="00751827">
              <w:rPr>
                <w:sz w:val="16"/>
                <w:szCs w:val="16"/>
              </w:rPr>
              <w:t>Bull trout</w:t>
            </w:r>
          </w:p>
          <w:p w14:paraId="180239E9" w14:textId="77777777" w:rsidR="004732A4" w:rsidRPr="00751827" w:rsidRDefault="004732A4" w:rsidP="004732A4">
            <w:pPr>
              <w:numPr>
                <w:ilvl w:val="0"/>
                <w:numId w:val="10"/>
              </w:numPr>
              <w:snapToGrid w:val="0"/>
              <w:ind w:left="173" w:hanging="144"/>
              <w:rPr>
                <w:sz w:val="16"/>
                <w:szCs w:val="16"/>
              </w:rPr>
            </w:pPr>
            <w:r w:rsidRPr="00751827">
              <w:rPr>
                <w:sz w:val="16"/>
                <w:szCs w:val="16"/>
              </w:rPr>
              <w:t>Chinook salmon</w:t>
            </w:r>
          </w:p>
          <w:p w14:paraId="28745F69" w14:textId="77777777" w:rsidR="004732A4" w:rsidRPr="00751827" w:rsidRDefault="004732A4" w:rsidP="004732A4">
            <w:pPr>
              <w:numPr>
                <w:ilvl w:val="0"/>
                <w:numId w:val="10"/>
              </w:numPr>
              <w:snapToGrid w:val="0"/>
              <w:ind w:left="173" w:hanging="144"/>
              <w:rPr>
                <w:sz w:val="16"/>
                <w:szCs w:val="16"/>
              </w:rPr>
            </w:pPr>
            <w:r w:rsidRPr="00751827">
              <w:rPr>
                <w:sz w:val="16"/>
                <w:szCs w:val="16"/>
              </w:rPr>
              <w:t>Chum salmon</w:t>
            </w:r>
          </w:p>
          <w:p w14:paraId="137D08BA" w14:textId="77777777" w:rsidR="004732A4" w:rsidRPr="00751827" w:rsidRDefault="004732A4" w:rsidP="004732A4">
            <w:pPr>
              <w:numPr>
                <w:ilvl w:val="0"/>
                <w:numId w:val="10"/>
              </w:numPr>
              <w:snapToGrid w:val="0"/>
              <w:ind w:left="173" w:hanging="144"/>
              <w:rPr>
                <w:sz w:val="16"/>
                <w:szCs w:val="16"/>
              </w:rPr>
            </w:pPr>
            <w:r w:rsidRPr="00751827">
              <w:rPr>
                <w:sz w:val="16"/>
                <w:szCs w:val="16"/>
              </w:rPr>
              <w:t>Coho salmon</w:t>
            </w:r>
          </w:p>
          <w:p w14:paraId="6B4AE71E" w14:textId="77777777" w:rsidR="004732A4" w:rsidRPr="00751827" w:rsidRDefault="004732A4" w:rsidP="004732A4">
            <w:pPr>
              <w:numPr>
                <w:ilvl w:val="0"/>
                <w:numId w:val="10"/>
              </w:numPr>
              <w:snapToGrid w:val="0"/>
              <w:ind w:left="173" w:hanging="144"/>
              <w:rPr>
                <w:sz w:val="16"/>
                <w:szCs w:val="16"/>
              </w:rPr>
            </w:pPr>
            <w:r w:rsidRPr="00751827">
              <w:rPr>
                <w:sz w:val="16"/>
                <w:szCs w:val="16"/>
              </w:rPr>
              <w:lastRenderedPageBreak/>
              <w:t>Sockeye salmon</w:t>
            </w:r>
          </w:p>
          <w:p w14:paraId="1D6DE5AE" w14:textId="43A9FC90" w:rsidR="004732A4" w:rsidRPr="00751827" w:rsidRDefault="004732A4" w:rsidP="004732A4">
            <w:pPr>
              <w:numPr>
                <w:ilvl w:val="0"/>
                <w:numId w:val="10"/>
              </w:numPr>
              <w:snapToGrid w:val="0"/>
              <w:ind w:left="173" w:hanging="144"/>
              <w:rPr>
                <w:sz w:val="16"/>
                <w:szCs w:val="16"/>
              </w:rPr>
            </w:pPr>
            <w:r w:rsidRPr="00751827">
              <w:rPr>
                <w:sz w:val="16"/>
                <w:szCs w:val="16"/>
              </w:rPr>
              <w:t>Steelhead</w:t>
            </w:r>
          </w:p>
        </w:tc>
        <w:tc>
          <w:tcPr>
            <w:tcW w:w="3893" w:type="dxa"/>
          </w:tcPr>
          <w:p w14:paraId="525E61F4" w14:textId="0F279C86" w:rsidR="004732A4" w:rsidRPr="00751827" w:rsidRDefault="004732A4" w:rsidP="004732A4">
            <w:pPr>
              <w:snapToGrid w:val="0"/>
              <w:rPr>
                <w:sz w:val="16"/>
                <w:szCs w:val="16"/>
              </w:rPr>
            </w:pPr>
            <w:r w:rsidRPr="00751827">
              <w:rPr>
                <w:sz w:val="16"/>
                <w:szCs w:val="16"/>
              </w:rPr>
              <w:lastRenderedPageBreak/>
              <w:t xml:space="preserve">Additional species may be added in the future: refer to </w:t>
            </w:r>
            <w:hyperlink r:id="rId20" w:history="1">
              <w:r w:rsidRPr="00751827">
                <w:rPr>
                  <w:rStyle w:val="Hyperlink"/>
                  <w:sz w:val="16"/>
                  <w:szCs w:val="16"/>
                </w:rPr>
                <w:t>https://www.streamnet.org/resources/nw-fish/fish-species/</w:t>
              </w:r>
            </w:hyperlink>
            <w:r w:rsidRPr="00751827">
              <w:rPr>
                <w:sz w:val="16"/>
                <w:szCs w:val="16"/>
              </w:rPr>
              <w:t xml:space="preserve"> for common names.</w:t>
            </w:r>
          </w:p>
        </w:tc>
      </w:tr>
      <w:tr w:rsidR="004732A4" w:rsidRPr="00751827" w14:paraId="28ABC670" w14:textId="77777777" w:rsidTr="000A124B">
        <w:tc>
          <w:tcPr>
            <w:tcW w:w="1728" w:type="dxa"/>
          </w:tcPr>
          <w:p w14:paraId="782E2547" w14:textId="7FE0EF1E" w:rsidR="004732A4" w:rsidRPr="002A4E8C" w:rsidRDefault="004732A4" w:rsidP="004732A4">
            <w:pPr>
              <w:snapToGrid w:val="0"/>
              <w:rPr>
                <w:b/>
                <w:bCs/>
                <w:color w:val="FF0000"/>
                <w:sz w:val="16"/>
                <w:szCs w:val="16"/>
                <w:rPrChange w:id="136" w:author="Mike Banach" w:date="2023-03-10T13:57:00Z">
                  <w:rPr>
                    <w:b/>
                    <w:bCs/>
                    <w:color w:val="FF0000"/>
                    <w:sz w:val="16"/>
                    <w:szCs w:val="16"/>
                    <w:u w:val="single"/>
                  </w:rPr>
                </w:rPrChange>
              </w:rPr>
            </w:pPr>
            <w:r w:rsidRPr="002A4E8C">
              <w:rPr>
                <w:b/>
                <w:bCs/>
                <w:color w:val="FF0000"/>
                <w:sz w:val="16"/>
                <w:szCs w:val="16"/>
                <w:rPrChange w:id="137" w:author="Mike Banach" w:date="2023-03-10T13:57:00Z">
                  <w:rPr>
                    <w:b/>
                    <w:bCs/>
                    <w:color w:val="FF0000"/>
                    <w:sz w:val="16"/>
                    <w:szCs w:val="16"/>
                    <w:u w:val="single"/>
                  </w:rPr>
                </w:rPrChange>
              </w:rPr>
              <w:t>Run</w:t>
            </w:r>
          </w:p>
        </w:tc>
        <w:tc>
          <w:tcPr>
            <w:tcW w:w="3600" w:type="dxa"/>
          </w:tcPr>
          <w:p w14:paraId="1D590929" w14:textId="471A2EC0" w:rsidR="004732A4" w:rsidRPr="00751827" w:rsidRDefault="004732A4" w:rsidP="004732A4">
            <w:pPr>
              <w:tabs>
                <w:tab w:val="right" w:pos="14310"/>
              </w:tabs>
              <w:rPr>
                <w:sz w:val="16"/>
                <w:szCs w:val="16"/>
              </w:rPr>
            </w:pPr>
            <w:r w:rsidRPr="00751827">
              <w:rPr>
                <w:sz w:val="16"/>
                <w:szCs w:val="16"/>
              </w:rPr>
              <w:t>Run of fish.</w:t>
            </w:r>
          </w:p>
        </w:tc>
        <w:tc>
          <w:tcPr>
            <w:tcW w:w="950" w:type="dxa"/>
          </w:tcPr>
          <w:p w14:paraId="1A9CB44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7BC120D0" w14:textId="172C4A6F" w:rsidR="004732A4" w:rsidRPr="00751827" w:rsidRDefault="004732A4" w:rsidP="004732A4">
            <w:pPr>
              <w:tabs>
                <w:tab w:val="right" w:pos="14310"/>
              </w:tabs>
              <w:jc w:val="center"/>
              <w:rPr>
                <w:b/>
                <w:bCs/>
                <w:color w:val="FF0000"/>
                <w:sz w:val="16"/>
                <w:szCs w:val="16"/>
              </w:rPr>
            </w:pPr>
            <w:r w:rsidRPr="00751827">
              <w:rPr>
                <w:bCs/>
                <w:color w:val="FF0000"/>
                <w:sz w:val="16"/>
                <w:szCs w:val="16"/>
              </w:rPr>
              <w:t>(3-20)</w:t>
            </w:r>
          </w:p>
        </w:tc>
        <w:tc>
          <w:tcPr>
            <w:tcW w:w="2803" w:type="dxa"/>
          </w:tcPr>
          <w:p w14:paraId="7013097F" w14:textId="7DAC895B" w:rsidR="004732A4" w:rsidRPr="00751827" w:rsidRDefault="004732A4" w:rsidP="004732A4">
            <w:pPr>
              <w:snapToGrid w:val="0"/>
              <w:rPr>
                <w:sz w:val="16"/>
                <w:szCs w:val="16"/>
              </w:rPr>
            </w:pPr>
            <w:r w:rsidRPr="00751827">
              <w:rPr>
                <w:sz w:val="16"/>
                <w:szCs w:val="16"/>
              </w:rPr>
              <w:t>Enter the name of the run here, even if run name is included in the name of the population.  Entries in this field are not recognized as taxonomic divisions.  Select from the following:   [</w:t>
            </w:r>
            <w:r w:rsidRPr="00751827">
              <w:rPr>
                <w:i/>
                <w:sz w:val="16"/>
                <w:szCs w:val="16"/>
              </w:rPr>
              <w:t>Do not include comments in brackets.</w:t>
            </w:r>
            <w:r w:rsidRPr="00751827">
              <w:rPr>
                <w:sz w:val="16"/>
                <w:szCs w:val="16"/>
              </w:rPr>
              <w:t>]</w:t>
            </w:r>
          </w:p>
        </w:tc>
        <w:tc>
          <w:tcPr>
            <w:tcW w:w="1714" w:type="dxa"/>
          </w:tcPr>
          <w:p w14:paraId="5F1E6F9A" w14:textId="77777777" w:rsidR="004732A4" w:rsidRPr="00751827" w:rsidRDefault="004732A4" w:rsidP="004732A4">
            <w:pPr>
              <w:numPr>
                <w:ilvl w:val="0"/>
                <w:numId w:val="6"/>
              </w:numPr>
              <w:snapToGrid w:val="0"/>
              <w:ind w:left="173" w:hanging="144"/>
              <w:rPr>
                <w:sz w:val="16"/>
                <w:szCs w:val="16"/>
              </w:rPr>
            </w:pPr>
            <w:r w:rsidRPr="00751827">
              <w:rPr>
                <w:sz w:val="16"/>
                <w:szCs w:val="16"/>
              </w:rPr>
              <w:t>Spring</w:t>
            </w:r>
          </w:p>
          <w:p w14:paraId="2DAC576A" w14:textId="77777777" w:rsidR="004732A4" w:rsidRPr="00751827" w:rsidRDefault="004732A4" w:rsidP="004732A4">
            <w:pPr>
              <w:numPr>
                <w:ilvl w:val="0"/>
                <w:numId w:val="6"/>
              </w:numPr>
              <w:snapToGrid w:val="0"/>
              <w:ind w:left="173" w:hanging="144"/>
              <w:rPr>
                <w:sz w:val="16"/>
                <w:szCs w:val="16"/>
              </w:rPr>
            </w:pPr>
            <w:r w:rsidRPr="00751827">
              <w:rPr>
                <w:sz w:val="16"/>
                <w:szCs w:val="16"/>
              </w:rPr>
              <w:t>Summer</w:t>
            </w:r>
          </w:p>
          <w:p w14:paraId="47A249A3" w14:textId="77777777" w:rsidR="004732A4" w:rsidRPr="00751827" w:rsidRDefault="004732A4" w:rsidP="004732A4">
            <w:pPr>
              <w:numPr>
                <w:ilvl w:val="0"/>
                <w:numId w:val="6"/>
              </w:numPr>
              <w:snapToGrid w:val="0"/>
              <w:ind w:left="173" w:hanging="144"/>
              <w:rPr>
                <w:sz w:val="16"/>
                <w:szCs w:val="16"/>
              </w:rPr>
            </w:pPr>
            <w:r w:rsidRPr="00751827">
              <w:rPr>
                <w:sz w:val="16"/>
                <w:szCs w:val="16"/>
              </w:rPr>
              <w:t>Fall</w:t>
            </w:r>
          </w:p>
          <w:p w14:paraId="37EFBAAC" w14:textId="77777777" w:rsidR="004732A4" w:rsidRPr="00751827" w:rsidRDefault="004732A4" w:rsidP="004732A4">
            <w:pPr>
              <w:numPr>
                <w:ilvl w:val="0"/>
                <w:numId w:val="6"/>
              </w:numPr>
              <w:snapToGrid w:val="0"/>
              <w:ind w:left="173" w:hanging="144"/>
              <w:rPr>
                <w:sz w:val="16"/>
                <w:szCs w:val="16"/>
              </w:rPr>
            </w:pPr>
            <w:r w:rsidRPr="00751827">
              <w:rPr>
                <w:sz w:val="16"/>
                <w:szCs w:val="16"/>
              </w:rPr>
              <w:t>Late fall</w:t>
            </w:r>
          </w:p>
          <w:p w14:paraId="69996E0D" w14:textId="77777777" w:rsidR="004732A4" w:rsidRPr="00751827" w:rsidRDefault="004732A4" w:rsidP="004732A4">
            <w:pPr>
              <w:numPr>
                <w:ilvl w:val="0"/>
                <w:numId w:val="6"/>
              </w:numPr>
              <w:snapToGrid w:val="0"/>
              <w:ind w:left="173" w:hanging="144"/>
              <w:rPr>
                <w:sz w:val="16"/>
                <w:szCs w:val="16"/>
              </w:rPr>
            </w:pPr>
            <w:r w:rsidRPr="00751827">
              <w:rPr>
                <w:sz w:val="16"/>
                <w:szCs w:val="16"/>
              </w:rPr>
              <w:t>Winter</w:t>
            </w:r>
          </w:p>
          <w:p w14:paraId="25602E19" w14:textId="0E1F80B6" w:rsidR="004732A4" w:rsidRPr="00751827" w:rsidRDefault="004732A4" w:rsidP="004732A4">
            <w:pPr>
              <w:numPr>
                <w:ilvl w:val="0"/>
                <w:numId w:val="6"/>
              </w:numPr>
              <w:snapToGrid w:val="0"/>
              <w:ind w:left="173" w:hanging="144"/>
              <w:rPr>
                <w:sz w:val="16"/>
                <w:szCs w:val="16"/>
              </w:rPr>
            </w:pPr>
            <w:r w:rsidRPr="00751827">
              <w:rPr>
                <w:sz w:val="16"/>
                <w:szCs w:val="16"/>
              </w:rPr>
              <w:t>Spring/summer</w:t>
            </w:r>
          </w:p>
        </w:tc>
        <w:tc>
          <w:tcPr>
            <w:tcW w:w="3893" w:type="dxa"/>
          </w:tcPr>
          <w:p w14:paraId="1FA878D6" w14:textId="77777777" w:rsidR="004732A4" w:rsidRPr="00751827" w:rsidRDefault="004732A4" w:rsidP="004732A4">
            <w:pPr>
              <w:numPr>
                <w:ilvl w:val="0"/>
                <w:numId w:val="6"/>
              </w:numPr>
              <w:snapToGrid w:val="0"/>
              <w:ind w:left="173" w:hanging="144"/>
              <w:rPr>
                <w:sz w:val="16"/>
                <w:szCs w:val="16"/>
              </w:rPr>
            </w:pPr>
            <w:r w:rsidRPr="00751827">
              <w:rPr>
                <w:sz w:val="16"/>
                <w:szCs w:val="16"/>
              </w:rPr>
              <w:t>Both summer &amp; winter</w:t>
            </w:r>
          </w:p>
          <w:p w14:paraId="1D307187" w14:textId="77777777" w:rsidR="004732A4" w:rsidRPr="00751827" w:rsidRDefault="004732A4" w:rsidP="004732A4">
            <w:pPr>
              <w:numPr>
                <w:ilvl w:val="0"/>
                <w:numId w:val="6"/>
              </w:numPr>
              <w:snapToGrid w:val="0"/>
              <w:ind w:left="173" w:hanging="144"/>
              <w:rPr>
                <w:sz w:val="16"/>
                <w:szCs w:val="16"/>
              </w:rPr>
            </w:pPr>
            <w:r w:rsidRPr="00751827">
              <w:rPr>
                <w:sz w:val="16"/>
                <w:szCs w:val="16"/>
              </w:rPr>
              <w:t>Early</w:t>
            </w:r>
          </w:p>
          <w:p w14:paraId="667FFBF7" w14:textId="77777777" w:rsidR="004732A4" w:rsidRPr="00751827" w:rsidRDefault="004732A4" w:rsidP="004732A4">
            <w:pPr>
              <w:numPr>
                <w:ilvl w:val="0"/>
                <w:numId w:val="6"/>
              </w:numPr>
              <w:snapToGrid w:val="0"/>
              <w:ind w:left="173" w:hanging="144"/>
              <w:rPr>
                <w:sz w:val="16"/>
                <w:szCs w:val="16"/>
              </w:rPr>
            </w:pPr>
            <w:r w:rsidRPr="00751827">
              <w:rPr>
                <w:sz w:val="16"/>
                <w:szCs w:val="16"/>
              </w:rPr>
              <w:t>Late</w:t>
            </w:r>
          </w:p>
          <w:p w14:paraId="298B1C58" w14:textId="77777777" w:rsidR="004732A4" w:rsidRPr="00751827" w:rsidRDefault="004732A4" w:rsidP="004732A4">
            <w:pPr>
              <w:numPr>
                <w:ilvl w:val="0"/>
                <w:numId w:val="6"/>
              </w:numPr>
              <w:snapToGrid w:val="0"/>
              <w:ind w:left="173" w:hanging="144"/>
              <w:rPr>
                <w:sz w:val="16"/>
                <w:szCs w:val="16"/>
              </w:rPr>
            </w:pPr>
            <w:r w:rsidRPr="00751827">
              <w:rPr>
                <w:sz w:val="16"/>
                <w:szCs w:val="16"/>
              </w:rPr>
              <w:t>Both early &amp; late</w:t>
            </w:r>
          </w:p>
          <w:p w14:paraId="3B14D13C" w14:textId="355252A5" w:rsidR="004732A4" w:rsidRPr="00751827" w:rsidRDefault="004732A4" w:rsidP="004732A4">
            <w:pPr>
              <w:numPr>
                <w:ilvl w:val="0"/>
                <w:numId w:val="6"/>
              </w:numPr>
              <w:snapToGrid w:val="0"/>
              <w:ind w:left="173" w:hanging="144"/>
              <w:rPr>
                <w:sz w:val="16"/>
                <w:szCs w:val="16"/>
              </w:rPr>
            </w:pPr>
            <w:r w:rsidRPr="00751827">
              <w:rPr>
                <w:sz w:val="16"/>
                <w:szCs w:val="16"/>
              </w:rPr>
              <w:t>N/A   [</w:t>
            </w:r>
            <w:r w:rsidRPr="00751827">
              <w:rPr>
                <w:i/>
                <w:sz w:val="16"/>
                <w:szCs w:val="16"/>
              </w:rPr>
              <w:t>For species without recognized runs.  For example, bull trout.</w:t>
            </w:r>
            <w:r w:rsidRPr="00751827">
              <w:rPr>
                <w:sz w:val="16"/>
                <w:szCs w:val="16"/>
              </w:rPr>
              <w:t>]</w:t>
            </w:r>
          </w:p>
        </w:tc>
      </w:tr>
      <w:tr w:rsidR="004732A4" w:rsidRPr="00751827" w14:paraId="5F6436A2" w14:textId="77777777" w:rsidTr="000A124B">
        <w:tc>
          <w:tcPr>
            <w:tcW w:w="1728" w:type="dxa"/>
          </w:tcPr>
          <w:p w14:paraId="0C17D6E3" w14:textId="6B2D2772" w:rsidR="004732A4" w:rsidRPr="00751827" w:rsidRDefault="004732A4" w:rsidP="004732A4">
            <w:pPr>
              <w:snapToGrid w:val="0"/>
              <w:rPr>
                <w:b/>
                <w:bCs/>
                <w:color w:val="FF0000"/>
                <w:sz w:val="16"/>
                <w:szCs w:val="16"/>
                <w:u w:val="single"/>
              </w:rPr>
            </w:pPr>
            <w:r w:rsidRPr="00751827">
              <w:rPr>
                <w:b/>
                <w:bCs/>
                <w:color w:val="FF0000"/>
                <w:sz w:val="16"/>
                <w:szCs w:val="16"/>
              </w:rPr>
              <w:t>ContactAgency</w:t>
            </w:r>
          </w:p>
        </w:tc>
        <w:tc>
          <w:tcPr>
            <w:tcW w:w="3600" w:type="dxa"/>
          </w:tcPr>
          <w:p w14:paraId="099B89A6" w14:textId="158FC2BE" w:rsidR="004732A4" w:rsidRPr="00751827" w:rsidRDefault="004732A4" w:rsidP="004732A4">
            <w:pPr>
              <w:tabs>
                <w:tab w:val="right" w:pos="14310"/>
              </w:tabs>
              <w:rPr>
                <w:sz w:val="16"/>
                <w:szCs w:val="16"/>
              </w:rPr>
            </w:pPr>
            <w:r w:rsidRPr="00751827">
              <w:rPr>
                <w:bCs/>
                <w:sz w:val="16"/>
                <w:szCs w:val="16"/>
              </w:rPr>
              <w:t>Agency, tribe, or other entity that identified/defined this stock.</w:t>
            </w:r>
          </w:p>
        </w:tc>
        <w:tc>
          <w:tcPr>
            <w:tcW w:w="950" w:type="dxa"/>
          </w:tcPr>
          <w:p w14:paraId="38371F8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EFC6E36" w14:textId="3DCDDB96"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4517" w:type="dxa"/>
            <w:gridSpan w:val="2"/>
          </w:tcPr>
          <w:p w14:paraId="661586C0" w14:textId="77777777" w:rsidR="004732A4" w:rsidRPr="00751827" w:rsidRDefault="004732A4" w:rsidP="004732A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F6710" w14:textId="77777777" w:rsidR="004732A4" w:rsidRPr="00751827" w:rsidRDefault="004732A4" w:rsidP="004732A4">
            <w:pPr>
              <w:snapToGrid w:val="0"/>
              <w:rPr>
                <w:sz w:val="16"/>
                <w:szCs w:val="16"/>
              </w:rPr>
            </w:pPr>
          </w:p>
          <w:p w14:paraId="2F81BF8F" w14:textId="77777777" w:rsidR="004732A4" w:rsidRPr="00751827" w:rsidRDefault="004732A4" w:rsidP="004732A4">
            <w:pPr>
              <w:numPr>
                <w:ilvl w:val="0"/>
                <w:numId w:val="8"/>
              </w:numPr>
              <w:snapToGrid w:val="0"/>
              <w:ind w:left="173" w:hanging="144"/>
              <w:rPr>
                <w:sz w:val="16"/>
                <w:szCs w:val="16"/>
              </w:rPr>
            </w:pPr>
            <w:r w:rsidRPr="00751827">
              <w:rPr>
                <w:sz w:val="16"/>
                <w:szCs w:val="16"/>
              </w:rPr>
              <w:t>Columbia River Inter-Tribal Fish Commission</w:t>
            </w:r>
          </w:p>
          <w:p w14:paraId="1F9E9643"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Colville Reservation</w:t>
            </w:r>
          </w:p>
          <w:p w14:paraId="21F73C7E"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and Bands of the Yakama Nation</w:t>
            </w:r>
          </w:p>
          <w:p w14:paraId="03574A39"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Umatilla Indian Reservation</w:t>
            </w:r>
          </w:p>
          <w:p w14:paraId="733F1AF2" w14:textId="1926DF75"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5DAE8081" w14:textId="77777777" w:rsidR="004732A4" w:rsidRPr="00751827" w:rsidRDefault="004732A4" w:rsidP="004732A4">
            <w:pPr>
              <w:numPr>
                <w:ilvl w:val="0"/>
                <w:numId w:val="8"/>
              </w:numPr>
              <w:snapToGrid w:val="0"/>
              <w:ind w:left="173" w:hanging="144"/>
              <w:rPr>
                <w:sz w:val="16"/>
                <w:szCs w:val="16"/>
              </w:rPr>
            </w:pPr>
            <w:r w:rsidRPr="00751827">
              <w:rPr>
                <w:sz w:val="16"/>
                <w:szCs w:val="16"/>
              </w:rPr>
              <w:t>Fish Passage Center</w:t>
            </w:r>
          </w:p>
          <w:p w14:paraId="0A84CDA7" w14:textId="77777777" w:rsidR="004732A4" w:rsidRPr="00751827" w:rsidRDefault="004732A4" w:rsidP="004732A4">
            <w:pPr>
              <w:numPr>
                <w:ilvl w:val="0"/>
                <w:numId w:val="8"/>
              </w:numPr>
              <w:snapToGrid w:val="0"/>
              <w:ind w:left="173" w:hanging="144"/>
              <w:rPr>
                <w:sz w:val="16"/>
                <w:szCs w:val="16"/>
              </w:rPr>
            </w:pPr>
            <w:r w:rsidRPr="00751827">
              <w:rPr>
                <w:sz w:val="16"/>
                <w:szCs w:val="16"/>
              </w:rPr>
              <w:t>Idaho Department of Fish and Game</w:t>
            </w:r>
          </w:p>
          <w:p w14:paraId="23D22BA7" w14:textId="77777777" w:rsidR="004732A4" w:rsidRPr="00751827" w:rsidRDefault="004732A4" w:rsidP="004732A4">
            <w:pPr>
              <w:numPr>
                <w:ilvl w:val="0"/>
                <w:numId w:val="8"/>
              </w:numPr>
              <w:snapToGrid w:val="0"/>
              <w:ind w:left="173" w:hanging="144"/>
              <w:rPr>
                <w:sz w:val="16"/>
                <w:szCs w:val="16"/>
              </w:rPr>
            </w:pPr>
            <w:r w:rsidRPr="00751827">
              <w:rPr>
                <w:sz w:val="16"/>
                <w:szCs w:val="16"/>
              </w:rPr>
              <w:t>Nez Perce Tribe</w:t>
            </w:r>
          </w:p>
          <w:p w14:paraId="50E1710C" w14:textId="77777777" w:rsidR="004732A4" w:rsidRPr="00751827" w:rsidRDefault="004732A4" w:rsidP="004732A4">
            <w:pPr>
              <w:numPr>
                <w:ilvl w:val="0"/>
                <w:numId w:val="8"/>
              </w:numPr>
              <w:snapToGrid w:val="0"/>
              <w:ind w:left="173" w:hanging="144"/>
              <w:rPr>
                <w:sz w:val="16"/>
                <w:szCs w:val="16"/>
              </w:rPr>
            </w:pPr>
            <w:r w:rsidRPr="00751827">
              <w:rPr>
                <w:sz w:val="16"/>
                <w:szCs w:val="16"/>
              </w:rPr>
              <w:t>Northwest Indian Fisheries Commission</w:t>
            </w:r>
          </w:p>
          <w:p w14:paraId="73BAA8DB" w14:textId="77777777" w:rsidR="004732A4" w:rsidRPr="00751827" w:rsidRDefault="004732A4" w:rsidP="004732A4">
            <w:pPr>
              <w:numPr>
                <w:ilvl w:val="0"/>
                <w:numId w:val="8"/>
              </w:numPr>
              <w:snapToGrid w:val="0"/>
              <w:ind w:left="173" w:hanging="144"/>
              <w:rPr>
                <w:sz w:val="16"/>
                <w:szCs w:val="16"/>
              </w:rPr>
            </w:pPr>
            <w:r w:rsidRPr="00751827">
              <w:rPr>
                <w:sz w:val="16"/>
                <w:szCs w:val="16"/>
              </w:rPr>
              <w:t>Oregon Department of Fish and Wildlife</w:t>
            </w:r>
          </w:p>
          <w:p w14:paraId="5AECCF0B" w14:textId="77777777" w:rsidR="004732A4" w:rsidRPr="00751827" w:rsidRDefault="004732A4" w:rsidP="004732A4">
            <w:pPr>
              <w:numPr>
                <w:ilvl w:val="0"/>
                <w:numId w:val="8"/>
              </w:numPr>
              <w:snapToGrid w:val="0"/>
              <w:ind w:left="173" w:hanging="144"/>
              <w:rPr>
                <w:sz w:val="16"/>
                <w:szCs w:val="16"/>
              </w:rPr>
            </w:pPr>
            <w:r w:rsidRPr="00751827">
              <w:rPr>
                <w:sz w:val="16"/>
                <w:szCs w:val="16"/>
              </w:rPr>
              <w:t>Quantitative Consultants, Inc.</w:t>
            </w:r>
          </w:p>
          <w:p w14:paraId="49CFD201" w14:textId="77777777" w:rsidR="004732A4" w:rsidRPr="00751827" w:rsidRDefault="004732A4" w:rsidP="004732A4">
            <w:pPr>
              <w:numPr>
                <w:ilvl w:val="0"/>
                <w:numId w:val="8"/>
              </w:numPr>
              <w:snapToGrid w:val="0"/>
              <w:ind w:left="173" w:hanging="144"/>
              <w:rPr>
                <w:sz w:val="16"/>
                <w:szCs w:val="16"/>
              </w:rPr>
            </w:pPr>
            <w:r w:rsidRPr="00751827">
              <w:rPr>
                <w:sz w:val="16"/>
                <w:szCs w:val="16"/>
              </w:rPr>
              <w:t>Shoshone-Bannock Tribes</w:t>
            </w:r>
          </w:p>
          <w:p w14:paraId="44B8579D" w14:textId="77777777" w:rsidR="004732A4" w:rsidRPr="00751827" w:rsidRDefault="004732A4" w:rsidP="004732A4">
            <w:pPr>
              <w:numPr>
                <w:ilvl w:val="0"/>
                <w:numId w:val="8"/>
              </w:numPr>
              <w:snapToGrid w:val="0"/>
              <w:ind w:left="173" w:hanging="144"/>
              <w:rPr>
                <w:bCs/>
                <w:sz w:val="16"/>
                <w:szCs w:val="16"/>
              </w:rPr>
            </w:pPr>
            <w:r w:rsidRPr="00751827">
              <w:rPr>
                <w:sz w:val="16"/>
                <w:szCs w:val="16"/>
              </w:rPr>
              <w:t>Spokane Tribe of Indians</w:t>
            </w:r>
          </w:p>
          <w:p w14:paraId="04C708F7" w14:textId="77777777" w:rsidR="004732A4" w:rsidRPr="00751827" w:rsidRDefault="004732A4" w:rsidP="004732A4">
            <w:pPr>
              <w:numPr>
                <w:ilvl w:val="0"/>
                <w:numId w:val="8"/>
              </w:numPr>
              <w:snapToGrid w:val="0"/>
              <w:ind w:left="173" w:hanging="144"/>
              <w:rPr>
                <w:sz w:val="16"/>
                <w:szCs w:val="16"/>
              </w:rPr>
            </w:pPr>
            <w:r w:rsidRPr="00751827">
              <w:rPr>
                <w:bCs/>
                <w:sz w:val="16"/>
                <w:szCs w:val="16"/>
              </w:rPr>
              <w:t>U.S. Fish and Wildlife Service</w:t>
            </w:r>
          </w:p>
          <w:p w14:paraId="251CDD58" w14:textId="47CC5433" w:rsidR="004732A4" w:rsidRPr="00751827" w:rsidRDefault="004732A4" w:rsidP="004732A4">
            <w:pPr>
              <w:numPr>
                <w:ilvl w:val="0"/>
                <w:numId w:val="8"/>
              </w:numPr>
              <w:snapToGrid w:val="0"/>
              <w:ind w:left="173" w:hanging="144"/>
              <w:rPr>
                <w:sz w:val="16"/>
                <w:szCs w:val="16"/>
              </w:rPr>
            </w:pPr>
            <w:r w:rsidRPr="00751827">
              <w:rPr>
                <w:sz w:val="16"/>
                <w:szCs w:val="16"/>
              </w:rPr>
              <w:t>Washington Department of Fish and Wildlife</w:t>
            </w:r>
          </w:p>
        </w:tc>
      </w:tr>
      <w:tr w:rsidR="004732A4" w:rsidRPr="00751827" w14:paraId="35086762" w14:textId="77777777" w:rsidTr="00CC5907">
        <w:tc>
          <w:tcPr>
            <w:tcW w:w="1728" w:type="dxa"/>
          </w:tcPr>
          <w:p w14:paraId="05BD9215" w14:textId="282987DF" w:rsidR="004732A4" w:rsidRPr="00751827" w:rsidRDefault="004732A4" w:rsidP="004732A4">
            <w:pPr>
              <w:snapToGrid w:val="0"/>
              <w:rPr>
                <w:bCs/>
                <w:sz w:val="16"/>
                <w:szCs w:val="16"/>
              </w:rPr>
            </w:pPr>
            <w:del w:id="138" w:author="Mike Banach" w:date="2023-01-26T11:53:00Z">
              <w:r w:rsidRPr="00751827" w:rsidDel="00A81348">
                <w:rPr>
                  <w:bCs/>
                  <w:sz w:val="16"/>
                  <w:szCs w:val="16"/>
                </w:rPr>
                <w:delText>Contact</w:delText>
              </w:r>
            </w:del>
            <w:ins w:id="139" w:author="Mike Banach" w:date="2023-01-26T11:53:00Z">
              <w:r w:rsidR="00A81348">
                <w:rPr>
                  <w:bCs/>
                  <w:sz w:val="16"/>
                  <w:szCs w:val="16"/>
                </w:rPr>
                <w:t>Agency</w:t>
              </w:r>
            </w:ins>
            <w:r w:rsidRPr="00751827">
              <w:rPr>
                <w:bCs/>
                <w:sz w:val="16"/>
                <w:szCs w:val="16"/>
              </w:rPr>
              <w:t>StockName</w:t>
            </w:r>
          </w:p>
        </w:tc>
        <w:tc>
          <w:tcPr>
            <w:tcW w:w="3600" w:type="dxa"/>
          </w:tcPr>
          <w:p w14:paraId="5499D671" w14:textId="439C6E17" w:rsidR="004732A4" w:rsidRPr="00751827" w:rsidRDefault="004732A4" w:rsidP="004732A4">
            <w:pPr>
              <w:tabs>
                <w:tab w:val="right" w:pos="14310"/>
              </w:tabs>
              <w:rPr>
                <w:bCs/>
                <w:sz w:val="16"/>
                <w:szCs w:val="16"/>
              </w:rPr>
            </w:pPr>
            <w:r w:rsidRPr="00751827">
              <w:rPr>
                <w:bCs/>
                <w:sz w:val="16"/>
                <w:szCs w:val="16"/>
              </w:rPr>
              <w:t>Name of the stock used by the contact agency.</w:t>
            </w:r>
          </w:p>
        </w:tc>
        <w:tc>
          <w:tcPr>
            <w:tcW w:w="950" w:type="dxa"/>
          </w:tcPr>
          <w:p w14:paraId="557371D8" w14:textId="77777777" w:rsidR="004732A4" w:rsidRPr="00751827" w:rsidRDefault="004732A4" w:rsidP="004732A4">
            <w:pPr>
              <w:tabs>
                <w:tab w:val="right" w:pos="14310"/>
              </w:tabs>
              <w:jc w:val="center"/>
              <w:rPr>
                <w:bCs/>
                <w:sz w:val="16"/>
                <w:szCs w:val="16"/>
              </w:rPr>
            </w:pPr>
            <w:r w:rsidRPr="00751827">
              <w:rPr>
                <w:bCs/>
                <w:sz w:val="16"/>
                <w:szCs w:val="16"/>
              </w:rPr>
              <w:t>Text</w:t>
            </w:r>
          </w:p>
          <w:p w14:paraId="2CC48A57" w14:textId="48E341B6"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7C7BD0DB" w14:textId="77777777" w:rsidR="004732A4" w:rsidRPr="00751827" w:rsidRDefault="004732A4" w:rsidP="004732A4">
            <w:pPr>
              <w:snapToGrid w:val="0"/>
              <w:ind w:left="29"/>
              <w:rPr>
                <w:sz w:val="16"/>
                <w:szCs w:val="16"/>
              </w:rPr>
            </w:pPr>
          </w:p>
        </w:tc>
      </w:tr>
      <w:tr w:rsidR="004732A4" w:rsidRPr="00751827" w14:paraId="440DEAC9" w14:textId="77777777" w:rsidTr="00CC5907">
        <w:tc>
          <w:tcPr>
            <w:tcW w:w="1728" w:type="dxa"/>
          </w:tcPr>
          <w:p w14:paraId="084E6A9E" w14:textId="12769650" w:rsidR="004732A4" w:rsidRPr="00751827" w:rsidRDefault="004732A4" w:rsidP="004732A4">
            <w:pPr>
              <w:snapToGrid w:val="0"/>
              <w:rPr>
                <w:bCs/>
                <w:sz w:val="16"/>
                <w:szCs w:val="16"/>
              </w:rPr>
            </w:pPr>
            <w:commentRangeStart w:id="140"/>
            <w:del w:id="141" w:author="Mike Banach" w:date="2023-01-26T11:53:00Z">
              <w:r w:rsidRPr="00751827" w:rsidDel="00A81348">
                <w:rPr>
                  <w:bCs/>
                  <w:sz w:val="16"/>
                  <w:szCs w:val="16"/>
                </w:rPr>
                <w:delText>Contact</w:delText>
              </w:r>
            </w:del>
            <w:proofErr w:type="spellStart"/>
            <w:ins w:id="142" w:author="Mike Banach" w:date="2023-01-26T11:53:00Z">
              <w:r w:rsidR="00A81348">
                <w:rPr>
                  <w:bCs/>
                  <w:sz w:val="16"/>
                  <w:szCs w:val="16"/>
                </w:rPr>
                <w:t>Agency</w:t>
              </w:r>
            </w:ins>
            <w:r w:rsidRPr="00751827">
              <w:rPr>
                <w:bCs/>
                <w:sz w:val="16"/>
                <w:szCs w:val="16"/>
              </w:rPr>
              <w:t>StockCode</w:t>
            </w:r>
            <w:commentRangeEnd w:id="140"/>
            <w:proofErr w:type="spellEnd"/>
            <w:r w:rsidR="001B03B0">
              <w:rPr>
                <w:rStyle w:val="CommentReference"/>
              </w:rPr>
              <w:commentReference w:id="140"/>
            </w:r>
          </w:p>
        </w:tc>
        <w:tc>
          <w:tcPr>
            <w:tcW w:w="3600" w:type="dxa"/>
          </w:tcPr>
          <w:p w14:paraId="435CE32D" w14:textId="3322E2B0" w:rsidR="004732A4" w:rsidRPr="00751827" w:rsidRDefault="004732A4" w:rsidP="004732A4">
            <w:pPr>
              <w:tabs>
                <w:tab w:val="right" w:pos="14310"/>
              </w:tabs>
              <w:rPr>
                <w:bCs/>
                <w:sz w:val="16"/>
                <w:szCs w:val="16"/>
              </w:rPr>
            </w:pPr>
            <w:r w:rsidRPr="00751827">
              <w:rPr>
                <w:bCs/>
                <w:sz w:val="16"/>
                <w:szCs w:val="16"/>
              </w:rPr>
              <w:t>Code of the stock used by the contact agency.</w:t>
            </w:r>
          </w:p>
        </w:tc>
        <w:tc>
          <w:tcPr>
            <w:tcW w:w="950" w:type="dxa"/>
          </w:tcPr>
          <w:p w14:paraId="0D1F3FC8" w14:textId="77777777" w:rsidR="004732A4" w:rsidRPr="00751827" w:rsidRDefault="004732A4" w:rsidP="004732A4">
            <w:pPr>
              <w:tabs>
                <w:tab w:val="right" w:pos="14310"/>
              </w:tabs>
              <w:jc w:val="center"/>
              <w:rPr>
                <w:bCs/>
                <w:sz w:val="16"/>
                <w:szCs w:val="16"/>
              </w:rPr>
            </w:pPr>
            <w:r w:rsidRPr="00751827">
              <w:rPr>
                <w:bCs/>
                <w:sz w:val="16"/>
                <w:szCs w:val="16"/>
              </w:rPr>
              <w:t>Text</w:t>
            </w:r>
          </w:p>
          <w:p w14:paraId="5D83FC87" w14:textId="02DE8BD7"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2B7BB650" w14:textId="77777777" w:rsidR="004732A4" w:rsidRPr="00751827" w:rsidRDefault="004732A4" w:rsidP="004732A4">
            <w:pPr>
              <w:snapToGrid w:val="0"/>
              <w:ind w:left="29"/>
              <w:rPr>
                <w:sz w:val="16"/>
                <w:szCs w:val="16"/>
              </w:rPr>
            </w:pPr>
          </w:p>
        </w:tc>
      </w:tr>
      <w:tr w:rsidR="004732A4" w:rsidRPr="00694901" w14:paraId="30399C9A" w14:textId="77777777" w:rsidTr="002B1E24">
        <w:trPr>
          <w:cantSplit/>
          <w:trHeight w:val="360"/>
        </w:trPr>
        <w:tc>
          <w:tcPr>
            <w:tcW w:w="14688" w:type="dxa"/>
            <w:gridSpan w:val="6"/>
            <w:shd w:val="clear" w:color="auto" w:fill="DBE5F1"/>
            <w:vAlign w:val="center"/>
          </w:tcPr>
          <w:p w14:paraId="5284157F" w14:textId="77777777" w:rsidR="004732A4" w:rsidRPr="00694901" w:rsidRDefault="004732A4" w:rsidP="00FF646A">
            <w:pPr>
              <w:keepNext/>
              <w:snapToGrid w:val="0"/>
              <w:jc w:val="center"/>
              <w:rPr>
                <w:b/>
                <w:sz w:val="16"/>
                <w:szCs w:val="16"/>
              </w:rPr>
            </w:pPr>
            <w:bookmarkStart w:id="143" w:name="_Hlk122079632"/>
            <w:r w:rsidRPr="00694901">
              <w:rPr>
                <w:b/>
                <w:sz w:val="16"/>
                <w:szCs w:val="16"/>
              </w:rPr>
              <w:t>Comments about the data</w:t>
            </w:r>
          </w:p>
        </w:tc>
      </w:tr>
      <w:bookmarkEnd w:id="143"/>
      <w:tr w:rsidR="004732A4" w:rsidRPr="00751827" w14:paraId="0717D6B0" w14:textId="77777777" w:rsidTr="00CC5907">
        <w:tc>
          <w:tcPr>
            <w:tcW w:w="1728" w:type="dxa"/>
          </w:tcPr>
          <w:p w14:paraId="4CF91615" w14:textId="09A23546" w:rsidR="004732A4" w:rsidRPr="00751827" w:rsidRDefault="004732A4" w:rsidP="004732A4">
            <w:pPr>
              <w:snapToGrid w:val="0"/>
              <w:rPr>
                <w:b/>
                <w:bCs/>
                <w:color w:val="FF0000"/>
                <w:sz w:val="16"/>
                <w:szCs w:val="16"/>
              </w:rPr>
            </w:pPr>
            <w:r>
              <w:rPr>
                <w:bCs/>
                <w:sz w:val="16"/>
                <w:szCs w:val="16"/>
              </w:rPr>
              <w:t>Comments</w:t>
            </w:r>
          </w:p>
        </w:tc>
        <w:tc>
          <w:tcPr>
            <w:tcW w:w="3600" w:type="dxa"/>
          </w:tcPr>
          <w:p w14:paraId="0AD0F89A" w14:textId="6D3223ED" w:rsidR="004732A4" w:rsidRPr="00751827" w:rsidRDefault="004732A4" w:rsidP="004732A4">
            <w:pPr>
              <w:tabs>
                <w:tab w:val="right" w:pos="14310"/>
              </w:tabs>
              <w:rPr>
                <w:bCs/>
                <w:sz w:val="16"/>
                <w:szCs w:val="16"/>
              </w:rPr>
            </w:pPr>
            <w:r w:rsidRPr="00751827">
              <w:rPr>
                <w:bCs/>
                <w:sz w:val="16"/>
                <w:szCs w:val="16"/>
              </w:rPr>
              <w:t>Information about the record.</w:t>
            </w:r>
          </w:p>
        </w:tc>
        <w:tc>
          <w:tcPr>
            <w:tcW w:w="950" w:type="dxa"/>
          </w:tcPr>
          <w:p w14:paraId="356C9F85" w14:textId="77777777" w:rsidR="004732A4" w:rsidRPr="00751827" w:rsidRDefault="004732A4" w:rsidP="004732A4">
            <w:pPr>
              <w:tabs>
                <w:tab w:val="right" w:pos="14310"/>
              </w:tabs>
              <w:jc w:val="center"/>
              <w:rPr>
                <w:bCs/>
                <w:sz w:val="16"/>
                <w:szCs w:val="16"/>
              </w:rPr>
            </w:pPr>
            <w:r w:rsidRPr="00751827">
              <w:rPr>
                <w:bCs/>
                <w:sz w:val="16"/>
                <w:szCs w:val="16"/>
              </w:rPr>
              <w:t>Text</w:t>
            </w:r>
          </w:p>
          <w:p w14:paraId="0DDDDEAD" w14:textId="4DAE087D" w:rsidR="004732A4" w:rsidRPr="00751827" w:rsidRDefault="004732A4" w:rsidP="004732A4">
            <w:pPr>
              <w:tabs>
                <w:tab w:val="right" w:pos="14310"/>
              </w:tabs>
              <w:jc w:val="center"/>
              <w:rPr>
                <w:b/>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3"/>
          </w:tcPr>
          <w:p w14:paraId="05CF91C5" w14:textId="3523FDA0" w:rsidR="004732A4" w:rsidRPr="00751827" w:rsidRDefault="004732A4" w:rsidP="004732A4">
            <w:pPr>
              <w:snapToGrid w:val="0"/>
              <w:ind w:left="29"/>
              <w:rPr>
                <w:sz w:val="16"/>
                <w:szCs w:val="16"/>
              </w:rPr>
            </w:pPr>
          </w:p>
        </w:tc>
      </w:tr>
      <w:tr w:rsidR="004732A4" w:rsidRPr="00751827" w14:paraId="10B31EBE" w14:textId="77777777" w:rsidTr="00F97421">
        <w:trPr>
          <w:trHeight w:val="360"/>
        </w:trPr>
        <w:tc>
          <w:tcPr>
            <w:tcW w:w="14688" w:type="dxa"/>
            <w:gridSpan w:val="6"/>
            <w:shd w:val="clear" w:color="auto" w:fill="DBE5F1"/>
            <w:vAlign w:val="center"/>
          </w:tcPr>
          <w:p w14:paraId="3348F386" w14:textId="1031AB4C" w:rsidR="004732A4" w:rsidRPr="00AE440D" w:rsidRDefault="004732A4" w:rsidP="00FF646A">
            <w:pPr>
              <w:keepNext/>
              <w:snapToGrid w:val="0"/>
              <w:jc w:val="center"/>
              <w:rPr>
                <w:b/>
                <w:sz w:val="16"/>
                <w:szCs w:val="16"/>
              </w:rPr>
            </w:pPr>
            <w:bookmarkStart w:id="144" w:name="_Hlk121904975"/>
            <w:commentRangeStart w:id="145"/>
            <w:del w:id="146" w:author="Mike Banach" w:date="2023-02-28T11:40:00Z">
              <w:r w:rsidRPr="00AE440D" w:rsidDel="00D04026">
                <w:rPr>
                  <w:b/>
                  <w:sz w:val="16"/>
                  <w:szCs w:val="16"/>
                </w:rPr>
                <w:delText>Fields needed by people programming the Exchange Network</w:delText>
              </w:r>
              <w:commentRangeEnd w:id="145"/>
              <w:r w:rsidR="00EB41EA" w:rsidDel="00D04026">
                <w:rPr>
                  <w:rStyle w:val="CommentReference"/>
                </w:rPr>
                <w:commentReference w:id="145"/>
              </w:r>
            </w:del>
          </w:p>
        </w:tc>
      </w:tr>
      <w:bookmarkEnd w:id="144"/>
      <w:tr w:rsidR="004732A4" w:rsidRPr="00751827" w14:paraId="5F60566F" w14:textId="77777777" w:rsidTr="00490AED">
        <w:tc>
          <w:tcPr>
            <w:tcW w:w="14688" w:type="dxa"/>
            <w:gridSpan w:val="6"/>
          </w:tcPr>
          <w:p w14:paraId="412263ED" w14:textId="76FCE8FC" w:rsidR="004732A4" w:rsidRPr="00751827" w:rsidRDefault="004732A4" w:rsidP="004732A4">
            <w:pPr>
              <w:snapToGrid w:val="0"/>
              <w:rPr>
                <w:sz w:val="16"/>
                <w:szCs w:val="16"/>
              </w:rPr>
            </w:pPr>
            <w:del w:id="147" w:author="Mike Banach" w:date="2023-02-28T11:40:00Z">
              <w:r w:rsidRPr="00751827" w:rsidDel="00D04026">
                <w:rPr>
                  <w:sz w:val="16"/>
                  <w:szCs w:val="16"/>
                </w:rPr>
                <w:delText xml:space="preserve">If you are a programmer or database manager, refer to </w:delText>
              </w:r>
              <w:r w:rsidR="00550787" w:rsidDel="00D04026">
                <w:fldChar w:fldCharType="begin"/>
              </w:r>
              <w:r w:rsidR="00550787" w:rsidDel="00D04026">
                <w:delInstrText xml:space="preserve"> HYPERLINK \l "_Appendix_A._" </w:delInstrText>
              </w:r>
              <w:r w:rsidR="00550787" w:rsidDel="00D04026">
                <w:fldChar w:fldCharType="separate"/>
              </w:r>
              <w:r w:rsidRPr="004A6CB6" w:rsidDel="00D04026">
                <w:rPr>
                  <w:rStyle w:val="Hyperlink"/>
                  <w:sz w:val="16"/>
                  <w:szCs w:val="16"/>
                </w:rPr>
                <w:delText>Appendix A</w:delText>
              </w:r>
              <w:r w:rsidR="00550787" w:rsidDel="00D04026">
                <w:rPr>
                  <w:rStyle w:val="Hyperlink"/>
                  <w:sz w:val="16"/>
                  <w:szCs w:val="16"/>
                </w:rPr>
                <w:fldChar w:fldCharType="end"/>
              </w:r>
              <w:r w:rsidRPr="00751827" w:rsidDel="00D04026">
                <w:rPr>
                  <w:sz w:val="16"/>
                  <w:szCs w:val="16"/>
                </w:rPr>
                <w:delText xml:space="preserve"> for additional fields that are part of this table but are not listed here.</w:delText>
              </w:r>
            </w:del>
          </w:p>
        </w:tc>
      </w:tr>
    </w:tbl>
    <w:p w14:paraId="0231A38E" w14:textId="455C38CE" w:rsidR="00590BDD" w:rsidRDefault="00590BDD" w:rsidP="004B2662">
      <w:pPr>
        <w:keepNext/>
        <w:tabs>
          <w:tab w:val="right" w:pos="14310"/>
        </w:tabs>
      </w:pPr>
    </w:p>
    <w:p w14:paraId="6149BB73" w14:textId="77777777" w:rsidR="00C56812" w:rsidRDefault="00C56812" w:rsidP="00C56812">
      <w:pPr>
        <w:rPr>
          <w:snapToGrid w:val="0"/>
        </w:rPr>
      </w:pPr>
    </w:p>
    <w:p w14:paraId="64A90224" w14:textId="75B7268A" w:rsidR="00C56812" w:rsidRDefault="00C56812" w:rsidP="00C56812">
      <w:pPr>
        <w:pStyle w:val="Heading3"/>
      </w:pPr>
      <w:bookmarkStart w:id="148" w:name="_Toc137814227"/>
      <w:r>
        <w:t xml:space="preserve">A2.  </w:t>
      </w:r>
      <w:commentRangeStart w:id="149"/>
      <w:commentRangeStart w:id="150"/>
      <w:proofErr w:type="spellStart"/>
      <w:r w:rsidR="00BF245E">
        <w:t>HatcheryXHatchery</w:t>
      </w:r>
      <w:r>
        <w:t>Stock</w:t>
      </w:r>
      <w:proofErr w:type="spellEnd"/>
      <w:r>
        <w:t xml:space="preserve"> Table</w:t>
      </w:r>
      <w:commentRangeEnd w:id="149"/>
      <w:r w:rsidR="000D655C">
        <w:rPr>
          <w:rStyle w:val="CommentReference"/>
          <w:rFonts w:ascii="Times New Roman" w:hAnsi="Times New Roman"/>
          <w:b w:val="0"/>
        </w:rPr>
        <w:commentReference w:id="149"/>
      </w:r>
      <w:commentRangeEnd w:id="150"/>
      <w:r w:rsidR="00A97DD7">
        <w:rPr>
          <w:rStyle w:val="CommentReference"/>
          <w:rFonts w:ascii="Times New Roman" w:hAnsi="Times New Roman"/>
          <w:b w:val="0"/>
        </w:rPr>
        <w:commentReference w:id="150"/>
      </w:r>
      <w:bookmarkEnd w:id="148"/>
    </w:p>
    <w:p w14:paraId="42C41757" w14:textId="78769B6F" w:rsidR="00C56812" w:rsidRDefault="00C56812" w:rsidP="00C56812">
      <w:pPr>
        <w:tabs>
          <w:tab w:val="right" w:pos="14310"/>
        </w:tabs>
      </w:pPr>
      <w:r>
        <w:t>This lookup table stores the hatchery stocks</w:t>
      </w:r>
      <w:r w:rsidR="00BF245E">
        <w:t xml:space="preserve"> found at each hatchery</w:t>
      </w:r>
      <w:r>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4517"/>
        <w:gridCol w:w="3893"/>
      </w:tblGrid>
      <w:tr w:rsidR="00C56812" w:rsidRPr="00A26345" w14:paraId="32C48078" w14:textId="77777777" w:rsidTr="00EC273C">
        <w:trPr>
          <w:cantSplit/>
          <w:tblHeader/>
        </w:trPr>
        <w:tc>
          <w:tcPr>
            <w:tcW w:w="1728" w:type="dxa"/>
            <w:shd w:val="clear" w:color="auto" w:fill="E7E6E6" w:themeFill="background2"/>
            <w:vAlign w:val="center"/>
          </w:tcPr>
          <w:p w14:paraId="77C02C89" w14:textId="77777777" w:rsidR="00C56812" w:rsidRPr="00A26345" w:rsidRDefault="00C56812" w:rsidP="002F0309">
            <w:pPr>
              <w:tabs>
                <w:tab w:val="right" w:pos="14310"/>
              </w:tabs>
              <w:jc w:val="center"/>
              <w:rPr>
                <w:b/>
                <w:sz w:val="16"/>
                <w:szCs w:val="16"/>
              </w:rPr>
            </w:pPr>
            <w:r w:rsidRPr="00A26345">
              <w:rPr>
                <w:b/>
                <w:sz w:val="16"/>
                <w:szCs w:val="16"/>
              </w:rPr>
              <w:t>Field Name</w:t>
            </w:r>
          </w:p>
        </w:tc>
        <w:tc>
          <w:tcPr>
            <w:tcW w:w="3600" w:type="dxa"/>
            <w:shd w:val="clear" w:color="auto" w:fill="E7E6E6" w:themeFill="background2"/>
            <w:vAlign w:val="center"/>
          </w:tcPr>
          <w:p w14:paraId="22796BFF" w14:textId="77777777" w:rsidR="00C56812" w:rsidRPr="00A26345" w:rsidRDefault="00C56812" w:rsidP="002F0309">
            <w:pPr>
              <w:tabs>
                <w:tab w:val="right" w:pos="14310"/>
              </w:tabs>
              <w:jc w:val="center"/>
              <w:rPr>
                <w:b/>
                <w:sz w:val="16"/>
                <w:szCs w:val="16"/>
              </w:rPr>
            </w:pPr>
            <w:r w:rsidRPr="00A26345">
              <w:rPr>
                <w:b/>
                <w:sz w:val="16"/>
                <w:szCs w:val="16"/>
              </w:rPr>
              <w:t>Field Description</w:t>
            </w:r>
          </w:p>
        </w:tc>
        <w:tc>
          <w:tcPr>
            <w:tcW w:w="950" w:type="dxa"/>
            <w:shd w:val="clear" w:color="auto" w:fill="E7E6E6" w:themeFill="background2"/>
          </w:tcPr>
          <w:p w14:paraId="2730E297" w14:textId="77777777" w:rsidR="00C56812" w:rsidRPr="00A26345" w:rsidRDefault="00C56812" w:rsidP="002F0309">
            <w:pPr>
              <w:tabs>
                <w:tab w:val="right" w:pos="14310"/>
              </w:tabs>
              <w:jc w:val="center"/>
              <w:rPr>
                <w:b/>
                <w:sz w:val="16"/>
                <w:szCs w:val="16"/>
              </w:rPr>
            </w:pPr>
            <w:r w:rsidRPr="00A26345">
              <w:rPr>
                <w:b/>
                <w:sz w:val="16"/>
                <w:szCs w:val="16"/>
              </w:rPr>
              <w:t>Data Type</w:t>
            </w:r>
          </w:p>
        </w:tc>
        <w:tc>
          <w:tcPr>
            <w:tcW w:w="8410" w:type="dxa"/>
            <w:gridSpan w:val="2"/>
            <w:shd w:val="clear" w:color="auto" w:fill="E7E6E6" w:themeFill="background2"/>
            <w:vAlign w:val="center"/>
          </w:tcPr>
          <w:p w14:paraId="1971833D" w14:textId="260785BC" w:rsidR="00C56812" w:rsidRPr="00A26345" w:rsidRDefault="00C56812" w:rsidP="002F0309">
            <w:pPr>
              <w:tabs>
                <w:tab w:val="right" w:pos="14310"/>
              </w:tabs>
              <w:jc w:val="center"/>
              <w:rPr>
                <w:b/>
                <w:sz w:val="16"/>
                <w:szCs w:val="16"/>
              </w:rPr>
            </w:pPr>
            <w:r w:rsidRPr="00A26345">
              <w:rPr>
                <w:b/>
                <w:sz w:val="16"/>
                <w:szCs w:val="16"/>
              </w:rPr>
              <w:t>Codes/Conventions for Hatchery</w:t>
            </w:r>
            <w:r w:rsidR="008D7577">
              <w:rPr>
                <w:b/>
                <w:sz w:val="16"/>
                <w:szCs w:val="16"/>
              </w:rPr>
              <w:t>XHatcheryStock</w:t>
            </w:r>
            <w:r w:rsidRPr="00A26345">
              <w:rPr>
                <w:b/>
                <w:sz w:val="16"/>
                <w:szCs w:val="16"/>
              </w:rPr>
              <w:t xml:space="preserve"> Table</w:t>
            </w:r>
          </w:p>
        </w:tc>
      </w:tr>
      <w:tr w:rsidR="002B59F2" w:rsidRPr="00A26345" w14:paraId="5DDCF1E1" w14:textId="77777777" w:rsidTr="00EC273C">
        <w:trPr>
          <w:cantSplit/>
        </w:trPr>
        <w:tc>
          <w:tcPr>
            <w:tcW w:w="1728" w:type="dxa"/>
          </w:tcPr>
          <w:p w14:paraId="68B557C0" w14:textId="77777777" w:rsidR="002B59F2" w:rsidRPr="00F87C60" w:rsidRDefault="002B59F2" w:rsidP="002B59F2">
            <w:pPr>
              <w:keepNext/>
              <w:snapToGrid w:val="0"/>
              <w:rPr>
                <w:bCs/>
                <w:color w:val="FF0000"/>
                <w:sz w:val="16"/>
                <w:szCs w:val="16"/>
              </w:rPr>
            </w:pPr>
            <w:r w:rsidRPr="00F87C60">
              <w:rPr>
                <w:b/>
                <w:bCs/>
                <w:i/>
                <w:color w:val="FF0000"/>
                <w:sz w:val="16"/>
                <w:szCs w:val="16"/>
              </w:rPr>
              <w:t>ID</w:t>
            </w:r>
          </w:p>
          <w:p w14:paraId="77D133D4" w14:textId="0FF45305" w:rsidR="002B59F2" w:rsidRPr="00A26345" w:rsidRDefault="002B59F2" w:rsidP="002B59F2">
            <w:pPr>
              <w:tabs>
                <w:tab w:val="right" w:pos="14310"/>
              </w:tabs>
              <w:rPr>
                <w:sz w:val="16"/>
                <w:szCs w:val="16"/>
              </w:rPr>
            </w:pPr>
            <w:r w:rsidRPr="00F87C60">
              <w:rPr>
                <w:bCs/>
                <w:color w:val="FF0000"/>
                <w:sz w:val="16"/>
                <w:szCs w:val="16"/>
              </w:rPr>
              <w:t>(unique)</w:t>
            </w:r>
          </w:p>
        </w:tc>
        <w:tc>
          <w:tcPr>
            <w:tcW w:w="3600" w:type="dxa"/>
          </w:tcPr>
          <w:p w14:paraId="2FBE4D0B" w14:textId="2B219A5E" w:rsidR="002B59F2" w:rsidRPr="00A26345" w:rsidRDefault="002B59F2" w:rsidP="002B59F2">
            <w:pPr>
              <w:tabs>
                <w:tab w:val="right" w:pos="14310"/>
              </w:tabs>
              <w:rPr>
                <w:sz w:val="16"/>
                <w:szCs w:val="16"/>
              </w:rPr>
            </w:pPr>
            <w:r w:rsidRPr="00F87C60">
              <w:rPr>
                <w:sz w:val="16"/>
                <w:szCs w:val="16"/>
              </w:rPr>
              <w:t>Value used by computer to identify a record.</w:t>
            </w:r>
          </w:p>
        </w:tc>
        <w:tc>
          <w:tcPr>
            <w:tcW w:w="950" w:type="dxa"/>
          </w:tcPr>
          <w:p w14:paraId="03580963" w14:textId="432BE0CA" w:rsidR="002B59F2" w:rsidRPr="00A26345" w:rsidRDefault="002B59F2" w:rsidP="002B59F2">
            <w:pPr>
              <w:tabs>
                <w:tab w:val="right" w:pos="14310"/>
              </w:tabs>
              <w:jc w:val="center"/>
              <w:rPr>
                <w:color w:val="FF0000"/>
                <w:sz w:val="16"/>
                <w:szCs w:val="16"/>
              </w:rPr>
            </w:pPr>
            <w:r w:rsidRPr="00F87C60">
              <w:rPr>
                <w:b/>
                <w:bCs/>
                <w:i/>
                <w:color w:val="FF0000"/>
                <w:sz w:val="16"/>
                <w:szCs w:val="16"/>
              </w:rPr>
              <w:t>GUID</w:t>
            </w:r>
          </w:p>
        </w:tc>
        <w:tc>
          <w:tcPr>
            <w:tcW w:w="8410" w:type="dxa"/>
            <w:gridSpan w:val="2"/>
          </w:tcPr>
          <w:p w14:paraId="055B7AA8" w14:textId="77777777" w:rsidR="002B59F2" w:rsidRPr="007355AF" w:rsidRDefault="002B59F2" w:rsidP="002B59F2">
            <w:pPr>
              <w:keepNext/>
              <w:snapToGrid w:val="0"/>
              <w:rPr>
                <w:sz w:val="16"/>
                <w:szCs w:val="16"/>
              </w:rPr>
            </w:pPr>
            <w:r w:rsidRPr="007355AF">
              <w:rPr>
                <w:sz w:val="16"/>
                <w:szCs w:val="16"/>
              </w:rPr>
              <w:t>This value is a globally unique identifier (GUID) exactly 36 characters long.</w:t>
            </w:r>
          </w:p>
          <w:p w14:paraId="30B0564D" w14:textId="77777777" w:rsidR="007355AF" w:rsidRPr="007355AF" w:rsidRDefault="002B59F2"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36CBEB4" w14:textId="77EB9093" w:rsidR="002B59F2" w:rsidRPr="007355AF" w:rsidRDefault="002B59F2"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2B59F2" w:rsidRPr="00A26345" w14:paraId="30778C6D" w14:textId="77777777" w:rsidTr="00EC273C">
        <w:trPr>
          <w:cantSplit/>
        </w:trPr>
        <w:tc>
          <w:tcPr>
            <w:tcW w:w="1728" w:type="dxa"/>
          </w:tcPr>
          <w:p w14:paraId="44682634" w14:textId="5F7CD48C" w:rsidR="002B59F2" w:rsidRPr="00A26345" w:rsidRDefault="002B59F2" w:rsidP="002B59F2">
            <w:pPr>
              <w:tabs>
                <w:tab w:val="right" w:pos="14310"/>
              </w:tabs>
              <w:rPr>
                <w:b/>
                <w:color w:val="FF0000"/>
                <w:sz w:val="16"/>
                <w:szCs w:val="16"/>
                <w:u w:val="single"/>
              </w:rPr>
            </w:pPr>
            <w:r w:rsidRPr="00A26345">
              <w:rPr>
                <w:b/>
                <w:color w:val="FF0000"/>
                <w:sz w:val="16"/>
                <w:szCs w:val="16"/>
                <w:u w:val="single"/>
              </w:rPr>
              <w:t>HatcheryFacilityName</w:t>
            </w:r>
          </w:p>
        </w:tc>
        <w:tc>
          <w:tcPr>
            <w:tcW w:w="3600" w:type="dxa"/>
          </w:tcPr>
          <w:p w14:paraId="6A8E6517" w14:textId="52F2E2E3" w:rsidR="002B59F2" w:rsidRPr="00A26345" w:rsidRDefault="002B59F2" w:rsidP="002B59F2">
            <w:pPr>
              <w:tabs>
                <w:tab w:val="right" w:pos="14310"/>
              </w:tabs>
              <w:rPr>
                <w:sz w:val="16"/>
                <w:szCs w:val="16"/>
              </w:rPr>
            </w:pPr>
            <w:r w:rsidRPr="00A26345">
              <w:rPr>
                <w:sz w:val="16"/>
                <w:szCs w:val="16"/>
              </w:rPr>
              <w:t>The central facility where the majority of production occurs for a specific group of hatchery fish.</w:t>
            </w:r>
          </w:p>
        </w:tc>
        <w:tc>
          <w:tcPr>
            <w:tcW w:w="950" w:type="dxa"/>
          </w:tcPr>
          <w:p w14:paraId="4AF70B1C"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73C91924" w14:textId="0272198D" w:rsidR="002B59F2" w:rsidRPr="00A26345" w:rsidRDefault="002B59F2" w:rsidP="002B59F2">
            <w:pPr>
              <w:tabs>
                <w:tab w:val="right" w:pos="14310"/>
              </w:tabs>
              <w:jc w:val="center"/>
              <w:rPr>
                <w:b/>
                <w:color w:val="FF0000"/>
                <w:sz w:val="16"/>
                <w:szCs w:val="16"/>
              </w:rPr>
            </w:pPr>
            <w:r w:rsidRPr="00A26345">
              <w:rPr>
                <w:color w:val="FF0000"/>
                <w:sz w:val="16"/>
                <w:szCs w:val="16"/>
              </w:rPr>
              <w:t>(1-100)</w:t>
            </w:r>
          </w:p>
        </w:tc>
        <w:tc>
          <w:tcPr>
            <w:tcW w:w="8410" w:type="dxa"/>
            <w:gridSpan w:val="2"/>
          </w:tcPr>
          <w:p w14:paraId="04D6689A" w14:textId="6E4AEAAC" w:rsidR="002B59F2" w:rsidRPr="00A26345" w:rsidRDefault="002B59F2" w:rsidP="002B59F2">
            <w:pPr>
              <w:snapToGrid w:val="0"/>
              <w:ind w:left="29"/>
              <w:rPr>
                <w:sz w:val="16"/>
                <w:szCs w:val="16"/>
              </w:rPr>
            </w:pPr>
            <w:r w:rsidRPr="00A26345">
              <w:rPr>
                <w:sz w:val="16"/>
                <w:szCs w:val="16"/>
              </w:rPr>
              <w:t xml:space="preserve">Entries in this field must precisely match a hatchery name in the PSMFC facilities list, available at </w:t>
            </w:r>
            <w:hyperlink r:id="rId21" w:history="1">
              <w:r w:rsidRPr="00A26345">
                <w:rPr>
                  <w:rStyle w:val="Hyperlink"/>
                  <w:sz w:val="16"/>
                  <w:szCs w:val="16"/>
                </w:rPr>
                <w:t>https://www.streamnet.org/home/data-maps/fish-facilities-mapper/</w:t>
              </w:r>
            </w:hyperlink>
            <w:r w:rsidRPr="00A26345">
              <w:rPr>
                <w:sz w:val="16"/>
                <w:szCs w:val="16"/>
              </w:rPr>
              <w:t>.</w:t>
            </w:r>
          </w:p>
        </w:tc>
      </w:tr>
      <w:tr w:rsidR="002B59F2" w:rsidRPr="00A26345" w14:paraId="0B554BB3" w14:textId="77777777" w:rsidTr="00EC273C">
        <w:trPr>
          <w:cantSplit/>
        </w:trPr>
        <w:tc>
          <w:tcPr>
            <w:tcW w:w="1728" w:type="dxa"/>
          </w:tcPr>
          <w:p w14:paraId="23334F23" w14:textId="5E428597" w:rsidR="002B59F2" w:rsidRPr="00A26345" w:rsidRDefault="002B59F2" w:rsidP="002B59F2">
            <w:pPr>
              <w:snapToGrid w:val="0"/>
              <w:rPr>
                <w:b/>
                <w:bCs/>
                <w:color w:val="FF0000"/>
                <w:sz w:val="16"/>
                <w:szCs w:val="16"/>
                <w:u w:val="single"/>
              </w:rPr>
            </w:pPr>
            <w:r w:rsidRPr="00A26345">
              <w:rPr>
                <w:b/>
                <w:bCs/>
                <w:color w:val="FF0000"/>
                <w:sz w:val="16"/>
                <w:szCs w:val="16"/>
                <w:u w:val="single"/>
              </w:rPr>
              <w:lastRenderedPageBreak/>
              <w:t>StockID</w:t>
            </w:r>
          </w:p>
        </w:tc>
        <w:tc>
          <w:tcPr>
            <w:tcW w:w="3600" w:type="dxa"/>
          </w:tcPr>
          <w:p w14:paraId="026FB3A8" w14:textId="7C17A7FE" w:rsidR="002B59F2" w:rsidRPr="00A26345" w:rsidRDefault="002B59F2" w:rsidP="002B59F2">
            <w:pPr>
              <w:tabs>
                <w:tab w:val="right" w:pos="14310"/>
              </w:tabs>
              <w:rPr>
                <w:sz w:val="16"/>
                <w:szCs w:val="16"/>
              </w:rPr>
            </w:pPr>
            <w:r w:rsidRPr="00A26345">
              <w:rPr>
                <w:sz w:val="16"/>
                <w:szCs w:val="16"/>
              </w:rPr>
              <w:t>Code for the stock of hatchery fish represented by this record.</w:t>
            </w:r>
          </w:p>
        </w:tc>
        <w:tc>
          <w:tcPr>
            <w:tcW w:w="950" w:type="dxa"/>
          </w:tcPr>
          <w:p w14:paraId="3294AC31" w14:textId="77777777" w:rsidR="002B59F2" w:rsidRPr="00A26345" w:rsidRDefault="002B59F2" w:rsidP="002B59F2">
            <w:pPr>
              <w:tabs>
                <w:tab w:val="right" w:pos="14310"/>
              </w:tabs>
              <w:jc w:val="center"/>
              <w:rPr>
                <w:bCs/>
                <w:color w:val="FF0000"/>
                <w:sz w:val="16"/>
                <w:szCs w:val="16"/>
              </w:rPr>
            </w:pPr>
            <w:r w:rsidRPr="00A26345">
              <w:rPr>
                <w:b/>
                <w:bCs/>
                <w:color w:val="FF0000"/>
                <w:sz w:val="16"/>
                <w:szCs w:val="16"/>
              </w:rPr>
              <w:t>Integer</w:t>
            </w:r>
          </w:p>
          <w:p w14:paraId="124BE184" w14:textId="0C9EA374" w:rsidR="002B59F2" w:rsidRPr="00A26345" w:rsidRDefault="002B59F2" w:rsidP="002B59F2">
            <w:pPr>
              <w:tabs>
                <w:tab w:val="right" w:pos="14310"/>
              </w:tabs>
              <w:jc w:val="center"/>
              <w:rPr>
                <w:b/>
                <w:bCs/>
                <w:color w:val="FF0000"/>
                <w:sz w:val="16"/>
                <w:szCs w:val="16"/>
              </w:rPr>
            </w:pPr>
            <w:r w:rsidRPr="00A26345">
              <w:rPr>
                <w:bCs/>
                <w:color w:val="FF0000"/>
                <w:sz w:val="16"/>
                <w:szCs w:val="16"/>
              </w:rPr>
              <w:t>(1-max)</w:t>
            </w:r>
          </w:p>
        </w:tc>
        <w:tc>
          <w:tcPr>
            <w:tcW w:w="8410" w:type="dxa"/>
            <w:gridSpan w:val="2"/>
          </w:tcPr>
          <w:p w14:paraId="04174240" w14:textId="5C770D35" w:rsidR="002B59F2" w:rsidRPr="00A26345" w:rsidRDefault="002B59F2" w:rsidP="002B59F2">
            <w:pPr>
              <w:snapToGrid w:val="0"/>
              <w:ind w:left="29"/>
              <w:rPr>
                <w:sz w:val="16"/>
                <w:szCs w:val="16"/>
              </w:rPr>
            </w:pPr>
            <w:r w:rsidRPr="00A26345">
              <w:rPr>
                <w:sz w:val="16"/>
                <w:szCs w:val="16"/>
              </w:rPr>
              <w:t>Code from the HatcheryStock table.</w:t>
            </w:r>
          </w:p>
        </w:tc>
      </w:tr>
      <w:tr w:rsidR="002B59F2" w:rsidRPr="00A26345" w14:paraId="3B378504" w14:textId="77777777" w:rsidTr="004173AC">
        <w:trPr>
          <w:cantSplit/>
        </w:trPr>
        <w:tc>
          <w:tcPr>
            <w:tcW w:w="1728" w:type="dxa"/>
          </w:tcPr>
          <w:p w14:paraId="071EC13B" w14:textId="7FAB68BC" w:rsidR="002B59F2" w:rsidRPr="00A26345" w:rsidRDefault="002B59F2" w:rsidP="002B59F2">
            <w:pPr>
              <w:snapToGrid w:val="0"/>
              <w:rPr>
                <w:b/>
                <w:bCs/>
                <w:color w:val="FF0000"/>
                <w:sz w:val="16"/>
                <w:szCs w:val="16"/>
              </w:rPr>
            </w:pPr>
            <w:r w:rsidRPr="00A26345">
              <w:rPr>
                <w:b/>
                <w:color w:val="FF0000"/>
                <w:sz w:val="16"/>
                <w:szCs w:val="16"/>
              </w:rPr>
              <w:t>ESAstatus</w:t>
            </w:r>
          </w:p>
        </w:tc>
        <w:tc>
          <w:tcPr>
            <w:tcW w:w="3600" w:type="dxa"/>
          </w:tcPr>
          <w:p w14:paraId="1C9619F1" w14:textId="77777777" w:rsidR="002B59F2" w:rsidRPr="00A26345" w:rsidRDefault="002B59F2" w:rsidP="002B59F2">
            <w:pPr>
              <w:tabs>
                <w:tab w:val="right" w:pos="14310"/>
              </w:tabs>
              <w:rPr>
                <w:ins w:id="151" w:author="Mike Banach" w:date="2022-12-12T14:55:00Z"/>
                <w:sz w:val="16"/>
                <w:szCs w:val="16"/>
              </w:rPr>
            </w:pPr>
            <w:r w:rsidRPr="00A26345">
              <w:rPr>
                <w:sz w:val="16"/>
                <w:szCs w:val="16"/>
              </w:rPr>
              <w:t>Federal ESA listing status of the hatchery stock at the indicated facility.</w:t>
            </w:r>
          </w:p>
          <w:p w14:paraId="26D8ECCA" w14:textId="77777777" w:rsidR="002B59F2" w:rsidRPr="00A26345" w:rsidRDefault="002B59F2" w:rsidP="002B59F2">
            <w:pPr>
              <w:tabs>
                <w:tab w:val="right" w:pos="14310"/>
              </w:tabs>
              <w:rPr>
                <w:ins w:id="152" w:author="Mike Banach" w:date="2022-12-12T14:55:00Z"/>
                <w:sz w:val="16"/>
                <w:szCs w:val="16"/>
              </w:rPr>
            </w:pPr>
          </w:p>
          <w:p w14:paraId="41E7A477" w14:textId="1918C1B6" w:rsidR="002B59F2" w:rsidRPr="00A26345" w:rsidRDefault="002B59F2" w:rsidP="002B59F2">
            <w:pPr>
              <w:tabs>
                <w:tab w:val="right" w:pos="14310"/>
              </w:tabs>
              <w:rPr>
                <w:sz w:val="16"/>
                <w:szCs w:val="16"/>
              </w:rPr>
            </w:pPr>
            <w:ins w:id="153" w:author="Mike Banach" w:date="2022-12-12T14:55:00Z">
              <w:r w:rsidRPr="00A26345">
                <w:rPr>
                  <w:sz w:val="16"/>
                  <w:szCs w:val="16"/>
                </w:rPr>
                <w:t xml:space="preserve">[The "ESAlisted" field </w:t>
              </w:r>
            </w:ins>
            <w:ins w:id="154" w:author="Mike Banach" w:date="2022-12-12T16:51:00Z">
              <w:r w:rsidRPr="00A26345">
                <w:rPr>
                  <w:sz w:val="16"/>
                  <w:szCs w:val="16"/>
                </w:rPr>
                <w:t xml:space="preserve">on the next line </w:t>
              </w:r>
            </w:ins>
            <w:ins w:id="155" w:author="Mike Banach" w:date="2022-12-12T14:55:00Z">
              <w:r w:rsidRPr="00A26345">
                <w:rPr>
                  <w:sz w:val="16"/>
                  <w:szCs w:val="16"/>
                </w:rPr>
                <w:t xml:space="preserve">is </w:t>
              </w:r>
            </w:ins>
            <w:ins w:id="156" w:author="Mike Banach" w:date="2022-12-12T14:58:00Z">
              <w:r w:rsidRPr="00A26345">
                <w:rPr>
                  <w:sz w:val="16"/>
                  <w:szCs w:val="16"/>
                </w:rPr>
                <w:t xml:space="preserve">from </w:t>
              </w:r>
            </w:ins>
            <w:ins w:id="157" w:author="Mike Banach" w:date="2022-12-12T14:55:00Z">
              <w:r w:rsidRPr="00A26345">
                <w:rPr>
                  <w:sz w:val="16"/>
                  <w:szCs w:val="16"/>
                </w:rPr>
                <w:t>the PNI table of the natural populations DES.  It is slightly different than what we came up with here.  It seems thes</w:t>
              </w:r>
            </w:ins>
            <w:ins w:id="158" w:author="Mike Banach" w:date="2022-12-12T14:56:00Z">
              <w:r w:rsidRPr="00A26345">
                <w:rPr>
                  <w:sz w:val="16"/>
                  <w:szCs w:val="16"/>
                </w:rPr>
                <w:t xml:space="preserve">e two DESs should use the same </w:t>
              </w:r>
            </w:ins>
            <w:ins w:id="159" w:author="Mike Banach" w:date="2022-12-12T14:59:00Z">
              <w:r w:rsidRPr="00A26345">
                <w:rPr>
                  <w:sz w:val="16"/>
                  <w:szCs w:val="16"/>
                </w:rPr>
                <w:t>approach and information</w:t>
              </w:r>
            </w:ins>
            <w:ins w:id="160" w:author="Mike Banach" w:date="2022-12-12T14:56:00Z">
              <w:r w:rsidRPr="00A26345">
                <w:rPr>
                  <w:sz w:val="16"/>
                  <w:szCs w:val="16"/>
                </w:rPr>
                <w:t xml:space="preserve">, and use only one of these fields.  Agree?  If so, is </w:t>
              </w:r>
            </w:ins>
            <w:ins w:id="161" w:author="Mike Banach" w:date="2022-12-12T14:58:00Z">
              <w:r w:rsidRPr="00A26345">
                <w:rPr>
                  <w:sz w:val="16"/>
                  <w:szCs w:val="16"/>
                </w:rPr>
                <w:t xml:space="preserve">one </w:t>
              </w:r>
            </w:ins>
            <w:ins w:id="162" w:author="Mike Banach" w:date="2022-12-12T14:56:00Z">
              <w:r w:rsidRPr="00A26345">
                <w:rPr>
                  <w:sz w:val="16"/>
                  <w:szCs w:val="16"/>
                </w:rPr>
                <w:t>better</w:t>
              </w:r>
            </w:ins>
            <w:ins w:id="163" w:author="Mike Banach" w:date="2022-12-12T14:58:00Z">
              <w:r w:rsidRPr="00A26345">
                <w:rPr>
                  <w:sz w:val="16"/>
                  <w:szCs w:val="16"/>
                </w:rPr>
                <w:t xml:space="preserve"> than the other</w:t>
              </w:r>
            </w:ins>
            <w:ins w:id="164" w:author="Mike Banach" w:date="2022-12-12T14:56:00Z">
              <w:r w:rsidRPr="00A26345">
                <w:rPr>
                  <w:sz w:val="16"/>
                  <w:szCs w:val="16"/>
                </w:rPr>
                <w:t>?</w:t>
              </w:r>
            </w:ins>
            <w:ins w:id="165" w:author="Mike Banach" w:date="2022-12-12T14:58:00Z">
              <w:r w:rsidRPr="00A26345">
                <w:rPr>
                  <w:sz w:val="16"/>
                  <w:szCs w:val="16"/>
                </w:rPr>
                <w:t xml:space="preserve">  </w:t>
              </w:r>
              <w:commentRangeStart w:id="166"/>
              <w:r w:rsidRPr="00A26345">
                <w:rPr>
                  <w:sz w:val="16"/>
                  <w:szCs w:val="16"/>
                </w:rPr>
                <w:t>If neither is better th</w:t>
              </w:r>
            </w:ins>
            <w:ins w:id="167" w:author="Mike Banach" w:date="2022-12-12T16:52:00Z">
              <w:r w:rsidRPr="00A26345">
                <w:rPr>
                  <w:sz w:val="16"/>
                  <w:szCs w:val="16"/>
                </w:rPr>
                <w:t>e</w:t>
              </w:r>
            </w:ins>
            <w:ins w:id="168" w:author="Mike Banach" w:date="2022-12-12T14:59:00Z">
              <w:r w:rsidRPr="00A26345">
                <w:rPr>
                  <w:sz w:val="16"/>
                  <w:szCs w:val="16"/>
                </w:rPr>
                <w:t>n let's use the ESAlisted field below rather than requiring a change in the natural populations DES.</w:t>
              </w:r>
            </w:ins>
            <w:commentRangeEnd w:id="166"/>
            <w:ins w:id="169" w:author="Mike Banach" w:date="2023-01-26T11:58:00Z">
              <w:r w:rsidR="008B6DEF">
                <w:rPr>
                  <w:rStyle w:val="CommentReference"/>
                </w:rPr>
                <w:commentReference w:id="166"/>
              </w:r>
            </w:ins>
          </w:p>
        </w:tc>
        <w:tc>
          <w:tcPr>
            <w:tcW w:w="950" w:type="dxa"/>
          </w:tcPr>
          <w:p w14:paraId="570EBC7B"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2105EC01" w14:textId="1AF47C5D" w:rsidR="002B59F2" w:rsidRPr="00A26345" w:rsidRDefault="002B59F2" w:rsidP="002B59F2">
            <w:pPr>
              <w:tabs>
                <w:tab w:val="right" w:pos="14310"/>
              </w:tabs>
              <w:jc w:val="center"/>
              <w:rPr>
                <w:b/>
                <w:bCs/>
                <w:color w:val="FF0000"/>
                <w:sz w:val="16"/>
                <w:szCs w:val="16"/>
              </w:rPr>
            </w:pPr>
            <w:r w:rsidRPr="00A26345">
              <w:rPr>
                <w:color w:val="FF0000"/>
                <w:sz w:val="16"/>
                <w:szCs w:val="16"/>
              </w:rPr>
              <w:t>(7-16)</w:t>
            </w:r>
          </w:p>
        </w:tc>
        <w:tc>
          <w:tcPr>
            <w:tcW w:w="4517" w:type="dxa"/>
          </w:tcPr>
          <w:p w14:paraId="681BAC72" w14:textId="0083D5A2" w:rsidR="002B59F2" w:rsidRPr="00A26345" w:rsidRDefault="002B59F2" w:rsidP="002B59F2">
            <w:pPr>
              <w:tabs>
                <w:tab w:val="right" w:pos="14310"/>
              </w:tabs>
              <w:rPr>
                <w:sz w:val="16"/>
                <w:szCs w:val="16"/>
              </w:rPr>
            </w:pPr>
            <w:r w:rsidRPr="00A26345">
              <w:rPr>
                <w:sz w:val="16"/>
                <w:szCs w:val="16"/>
                <w:u w:val="single"/>
              </w:rPr>
              <w:t>Acceptable values</w:t>
            </w:r>
            <w:r w:rsidRPr="00A26345">
              <w:rPr>
                <w:sz w:val="16"/>
                <w:szCs w:val="16"/>
              </w:rPr>
              <w:t>:  [</w:t>
            </w:r>
            <w:r w:rsidRPr="00A26345">
              <w:rPr>
                <w:i/>
                <w:sz w:val="16"/>
                <w:szCs w:val="16"/>
              </w:rPr>
              <w:t>Do not include comments in brackets.</w:t>
            </w:r>
            <w:r w:rsidRPr="00A26345">
              <w:rPr>
                <w:sz w:val="16"/>
                <w:szCs w:val="16"/>
              </w:rPr>
              <w:t>]</w:t>
            </w:r>
          </w:p>
          <w:p w14:paraId="08B37692" w14:textId="77777777" w:rsidR="002B59F2" w:rsidRPr="00A26345" w:rsidRDefault="002B59F2" w:rsidP="002B59F2">
            <w:pPr>
              <w:numPr>
                <w:ilvl w:val="0"/>
                <w:numId w:val="10"/>
              </w:numPr>
              <w:snapToGrid w:val="0"/>
              <w:ind w:left="173" w:hanging="144"/>
              <w:rPr>
                <w:sz w:val="16"/>
                <w:szCs w:val="16"/>
              </w:rPr>
            </w:pPr>
            <w:r w:rsidRPr="00A26345">
              <w:rPr>
                <w:sz w:val="16"/>
                <w:szCs w:val="16"/>
              </w:rPr>
              <w:t>Not listed</w:t>
            </w:r>
          </w:p>
          <w:p w14:paraId="1672933C" w14:textId="77777777" w:rsidR="002B59F2" w:rsidRPr="00A26345" w:rsidRDefault="002B59F2" w:rsidP="002B59F2">
            <w:pPr>
              <w:numPr>
                <w:ilvl w:val="0"/>
                <w:numId w:val="10"/>
              </w:numPr>
              <w:snapToGrid w:val="0"/>
              <w:ind w:left="173" w:hanging="144"/>
              <w:rPr>
                <w:sz w:val="16"/>
                <w:szCs w:val="16"/>
              </w:rPr>
            </w:pPr>
            <w:r w:rsidRPr="00A26345">
              <w:rPr>
                <w:sz w:val="16"/>
                <w:szCs w:val="16"/>
              </w:rPr>
              <w:t>Endangered</w:t>
            </w:r>
          </w:p>
          <w:p w14:paraId="44870F5B" w14:textId="77777777" w:rsidR="002B59F2" w:rsidRPr="00A26345" w:rsidRDefault="002B59F2" w:rsidP="002B59F2">
            <w:pPr>
              <w:numPr>
                <w:ilvl w:val="0"/>
                <w:numId w:val="10"/>
              </w:numPr>
              <w:snapToGrid w:val="0"/>
              <w:ind w:left="173" w:hanging="144"/>
              <w:rPr>
                <w:sz w:val="16"/>
                <w:szCs w:val="16"/>
              </w:rPr>
            </w:pPr>
            <w:r w:rsidRPr="00A26345">
              <w:rPr>
                <w:sz w:val="16"/>
                <w:szCs w:val="16"/>
              </w:rPr>
              <w:t>Threatened</w:t>
            </w:r>
          </w:p>
          <w:p w14:paraId="0C64F67F" w14:textId="77777777" w:rsidR="002B59F2" w:rsidRPr="00A26345" w:rsidRDefault="002B59F2" w:rsidP="002B59F2">
            <w:pPr>
              <w:numPr>
                <w:ilvl w:val="0"/>
                <w:numId w:val="10"/>
              </w:numPr>
              <w:snapToGrid w:val="0"/>
              <w:ind w:left="173" w:hanging="144"/>
              <w:rPr>
                <w:sz w:val="16"/>
                <w:szCs w:val="16"/>
              </w:rPr>
            </w:pPr>
            <w:r w:rsidRPr="00A26345">
              <w:rPr>
                <w:sz w:val="16"/>
                <w:szCs w:val="16"/>
              </w:rPr>
              <w:t>Reintroduced 10j  [</w:t>
            </w:r>
            <w:r w:rsidRPr="00A26345">
              <w:rPr>
                <w:i/>
                <w:sz w:val="16"/>
                <w:szCs w:val="16"/>
              </w:rPr>
              <w:t>Only use if legally defined.</w:t>
            </w:r>
            <w:r w:rsidRPr="00A26345">
              <w:rPr>
                <w:sz w:val="16"/>
                <w:szCs w:val="16"/>
              </w:rPr>
              <w:t>]</w:t>
            </w:r>
          </w:p>
          <w:p w14:paraId="223FAD9D" w14:textId="185110D9" w:rsidR="002B59F2" w:rsidRPr="00A26345" w:rsidRDefault="002B59F2" w:rsidP="002B59F2">
            <w:pPr>
              <w:numPr>
                <w:ilvl w:val="0"/>
                <w:numId w:val="10"/>
              </w:numPr>
              <w:snapToGrid w:val="0"/>
              <w:ind w:left="173" w:hanging="144"/>
              <w:rPr>
                <w:sz w:val="16"/>
                <w:szCs w:val="16"/>
              </w:rPr>
            </w:pPr>
            <w:r w:rsidRPr="00A26345">
              <w:rPr>
                <w:sz w:val="16"/>
                <w:szCs w:val="16"/>
              </w:rPr>
              <w:t>Unknown</w:t>
            </w:r>
          </w:p>
        </w:tc>
        <w:tc>
          <w:tcPr>
            <w:tcW w:w="3893" w:type="dxa"/>
          </w:tcPr>
          <w:p w14:paraId="733350DA" w14:textId="77777777" w:rsidR="002B59F2" w:rsidRPr="00A26345" w:rsidRDefault="002B59F2" w:rsidP="002B59F2">
            <w:pPr>
              <w:snapToGrid w:val="0"/>
              <w:rPr>
                <w:sz w:val="16"/>
                <w:szCs w:val="16"/>
              </w:rPr>
            </w:pPr>
          </w:p>
          <w:p w14:paraId="12B1AB84" w14:textId="77777777" w:rsidR="002B59F2" w:rsidRPr="00A26345" w:rsidRDefault="002B59F2" w:rsidP="002B59F2">
            <w:pPr>
              <w:snapToGrid w:val="0"/>
              <w:rPr>
                <w:sz w:val="16"/>
                <w:szCs w:val="16"/>
              </w:rPr>
            </w:pPr>
            <w:r w:rsidRPr="00A26345">
              <w:rPr>
                <w:sz w:val="16"/>
                <w:szCs w:val="16"/>
              </w:rPr>
              <w:t>If you are unsure about a particular hatchery stock's inclusion in an ESU/DPS, information can be found at</w:t>
            </w:r>
          </w:p>
          <w:p w14:paraId="7B3BABB7" w14:textId="450DA538" w:rsidR="002B59F2" w:rsidRPr="00A26345" w:rsidRDefault="00313C80" w:rsidP="002B59F2">
            <w:pPr>
              <w:snapToGrid w:val="0"/>
              <w:rPr>
                <w:sz w:val="16"/>
                <w:szCs w:val="16"/>
              </w:rPr>
            </w:pPr>
            <w:hyperlink r:id="rId22" w:history="1">
              <w:r w:rsidR="002B59F2" w:rsidRPr="00A26345">
                <w:rPr>
                  <w:rStyle w:val="Hyperlink"/>
                  <w:sz w:val="16"/>
                  <w:szCs w:val="16"/>
                </w:rPr>
                <w:t>https://www.federalregister.gov/articles/2014/04/14/2014-08347/endangered-and-threatened-wildlife-final-rule-to-revise-the-code-of-federal-regulations-for-species</w:t>
              </w:r>
            </w:hyperlink>
            <w:r w:rsidR="002B59F2" w:rsidRPr="00A26345">
              <w:rPr>
                <w:sz w:val="16"/>
                <w:szCs w:val="16"/>
              </w:rPr>
              <w:t>.</w:t>
            </w:r>
          </w:p>
        </w:tc>
      </w:tr>
      <w:tr w:rsidR="002B59F2" w:rsidRPr="00A26345" w14:paraId="729C72D2" w14:textId="77777777" w:rsidTr="00490AED">
        <w:trPr>
          <w:cantSplit/>
        </w:trPr>
        <w:tc>
          <w:tcPr>
            <w:tcW w:w="1728" w:type="dxa"/>
          </w:tcPr>
          <w:p w14:paraId="666E3FC3" w14:textId="1F120A74" w:rsidR="002B59F2" w:rsidRPr="00A26345" w:rsidRDefault="002B59F2" w:rsidP="002B59F2">
            <w:pPr>
              <w:snapToGrid w:val="0"/>
              <w:rPr>
                <w:b/>
                <w:color w:val="FF0000"/>
                <w:sz w:val="16"/>
                <w:szCs w:val="16"/>
              </w:rPr>
            </w:pPr>
            <w:commentRangeStart w:id="170"/>
            <w:ins w:id="171" w:author="Mike Banach" w:date="2022-12-12T14:54:00Z">
              <w:r w:rsidRPr="00A26345">
                <w:rPr>
                  <w:bCs/>
                  <w:sz w:val="16"/>
                  <w:szCs w:val="16"/>
                </w:rPr>
                <w:t>ESAlisted</w:t>
              </w:r>
            </w:ins>
            <w:commentRangeEnd w:id="170"/>
            <w:ins w:id="172" w:author="Mike Banach" w:date="2023-03-27T11:19:00Z">
              <w:r w:rsidR="00705DB6">
                <w:rPr>
                  <w:rStyle w:val="CommentReference"/>
                </w:rPr>
                <w:commentReference w:id="170"/>
              </w:r>
            </w:ins>
          </w:p>
        </w:tc>
        <w:tc>
          <w:tcPr>
            <w:tcW w:w="3600" w:type="dxa"/>
          </w:tcPr>
          <w:p w14:paraId="2E9105F1" w14:textId="1227B96B" w:rsidR="002B59F2" w:rsidRPr="00A26345" w:rsidRDefault="002B59F2" w:rsidP="002B59F2">
            <w:pPr>
              <w:tabs>
                <w:tab w:val="right" w:pos="14310"/>
              </w:tabs>
              <w:rPr>
                <w:sz w:val="16"/>
                <w:szCs w:val="16"/>
              </w:rPr>
            </w:pPr>
            <w:ins w:id="173" w:author="Mike Banach" w:date="2022-12-12T14:54:00Z">
              <w:r w:rsidRPr="00A26345">
                <w:rPr>
                  <w:bCs/>
                  <w:sz w:val="16"/>
                  <w:szCs w:val="16"/>
                </w:rPr>
                <w:t>Flag indicating whether the hatchery fish are part of the ESU or DPS in which it falls geographically.</w:t>
              </w:r>
            </w:ins>
          </w:p>
        </w:tc>
        <w:tc>
          <w:tcPr>
            <w:tcW w:w="950" w:type="dxa"/>
          </w:tcPr>
          <w:p w14:paraId="0C9DA9D3" w14:textId="1900F6F8" w:rsidR="002B59F2" w:rsidRPr="00A26345" w:rsidRDefault="002B59F2" w:rsidP="002B59F2">
            <w:pPr>
              <w:tabs>
                <w:tab w:val="right" w:pos="14310"/>
              </w:tabs>
              <w:jc w:val="center"/>
              <w:rPr>
                <w:b/>
                <w:color w:val="FF0000"/>
                <w:sz w:val="16"/>
                <w:szCs w:val="16"/>
              </w:rPr>
            </w:pPr>
            <w:ins w:id="174" w:author="Mike Banach" w:date="2022-12-12T14:54:00Z">
              <w:r w:rsidRPr="00A26345">
                <w:rPr>
                  <w:bCs/>
                  <w:sz w:val="16"/>
                  <w:szCs w:val="16"/>
                </w:rPr>
                <w:t>Text 3</w:t>
              </w:r>
            </w:ins>
          </w:p>
        </w:tc>
        <w:tc>
          <w:tcPr>
            <w:tcW w:w="8410" w:type="dxa"/>
            <w:gridSpan w:val="2"/>
          </w:tcPr>
          <w:p w14:paraId="550F4B4E" w14:textId="77777777" w:rsidR="002B59F2" w:rsidRPr="00A26345" w:rsidRDefault="002B59F2" w:rsidP="002B59F2">
            <w:pPr>
              <w:snapToGrid w:val="0"/>
              <w:rPr>
                <w:ins w:id="175" w:author="Mike Banach" w:date="2022-12-12T14:54:00Z"/>
                <w:sz w:val="16"/>
                <w:szCs w:val="16"/>
              </w:rPr>
            </w:pPr>
            <w:ins w:id="176" w:author="Mike Banach" w:date="2022-12-12T14:54:00Z">
              <w:r w:rsidRPr="00A26345">
                <w:rPr>
                  <w:sz w:val="16"/>
                  <w:szCs w:val="16"/>
                  <w:u w:val="single"/>
                </w:rPr>
                <w:t>Acceptable values</w:t>
              </w:r>
              <w:r w:rsidRPr="00A26345">
                <w:rPr>
                  <w:sz w:val="16"/>
                  <w:szCs w:val="16"/>
                </w:rPr>
                <w:t>:</w:t>
              </w:r>
            </w:ins>
          </w:p>
          <w:p w14:paraId="46C8C68D" w14:textId="77777777" w:rsidR="002B59F2" w:rsidRPr="00A26345" w:rsidRDefault="002B59F2" w:rsidP="002B59F2">
            <w:pPr>
              <w:numPr>
                <w:ilvl w:val="0"/>
                <w:numId w:val="5"/>
              </w:numPr>
              <w:snapToGrid w:val="0"/>
              <w:ind w:left="173" w:hanging="144"/>
              <w:rPr>
                <w:ins w:id="177" w:author="Mike Banach" w:date="2022-12-12T14:54:00Z"/>
                <w:sz w:val="16"/>
                <w:szCs w:val="16"/>
              </w:rPr>
            </w:pPr>
            <w:ins w:id="178" w:author="Mike Banach" w:date="2022-12-12T14:54:00Z">
              <w:r w:rsidRPr="00A26345">
                <w:rPr>
                  <w:sz w:val="16"/>
                  <w:szCs w:val="16"/>
                </w:rPr>
                <w:t>Yes</w:t>
              </w:r>
            </w:ins>
          </w:p>
          <w:p w14:paraId="1F75F98C" w14:textId="77777777" w:rsidR="002B59F2" w:rsidRPr="00A26345" w:rsidRDefault="002B59F2" w:rsidP="002B59F2">
            <w:pPr>
              <w:numPr>
                <w:ilvl w:val="0"/>
                <w:numId w:val="5"/>
              </w:numPr>
              <w:snapToGrid w:val="0"/>
              <w:ind w:left="173" w:hanging="144"/>
              <w:rPr>
                <w:ins w:id="179" w:author="Mike Banach" w:date="2022-12-12T14:54:00Z"/>
                <w:sz w:val="16"/>
                <w:szCs w:val="16"/>
              </w:rPr>
            </w:pPr>
            <w:ins w:id="180" w:author="Mike Banach" w:date="2022-12-12T14:54:00Z">
              <w:r w:rsidRPr="00A26345">
                <w:rPr>
                  <w:sz w:val="16"/>
                  <w:szCs w:val="16"/>
                </w:rPr>
                <w:t>No</w:t>
              </w:r>
            </w:ins>
          </w:p>
          <w:p w14:paraId="0BF34009" w14:textId="77777777" w:rsidR="002B59F2" w:rsidRPr="00A26345" w:rsidRDefault="002B59F2" w:rsidP="002B59F2">
            <w:pPr>
              <w:snapToGrid w:val="0"/>
              <w:rPr>
                <w:ins w:id="181" w:author="Mike Banach" w:date="2022-12-12T14:54:00Z"/>
                <w:sz w:val="16"/>
                <w:szCs w:val="16"/>
              </w:rPr>
            </w:pPr>
            <w:ins w:id="182" w:author="Mike Banach" w:date="2022-12-12T14:54:00Z">
              <w:r w:rsidRPr="00A26345">
                <w:rPr>
                  <w:sz w:val="16"/>
                  <w:szCs w:val="16"/>
                </w:rPr>
                <w:t>If you are unsure about a particular hatchery stock's inclusion in an ESU/DPS, information can be found at</w:t>
              </w:r>
            </w:ins>
          </w:p>
          <w:p w14:paraId="710BF3FF" w14:textId="0DEC5A63" w:rsidR="002B59F2" w:rsidRPr="00A26345" w:rsidRDefault="002B59F2" w:rsidP="002B59F2">
            <w:pPr>
              <w:snapToGrid w:val="0"/>
              <w:ind w:left="29"/>
              <w:rPr>
                <w:sz w:val="16"/>
                <w:szCs w:val="16"/>
              </w:rPr>
            </w:pPr>
            <w:ins w:id="183" w:author="Mike Banach" w:date="2022-12-12T14:54:00Z">
              <w:r w:rsidRPr="00A26345">
                <w:fldChar w:fldCharType="begin"/>
              </w:r>
              <w:r w:rsidRPr="00A26345">
                <w:rPr>
                  <w:sz w:val="16"/>
                  <w:szCs w:val="16"/>
                </w:rPr>
                <w:instrText xml:space="preserve"> HYPERLINK "https://www.federalregister.gov/articles/2014/04/14/2014-08347/endangered-and-threatened-wildlife-final-rule-to-revise-the-code-of-federal-regulations-for-species" </w:instrText>
              </w:r>
              <w:r w:rsidRPr="00A26345">
                <w:fldChar w:fldCharType="separate"/>
              </w:r>
              <w:r w:rsidRPr="00A26345">
                <w:rPr>
                  <w:rStyle w:val="Hyperlink"/>
                  <w:sz w:val="16"/>
                  <w:szCs w:val="16"/>
                </w:rPr>
                <w:t>https://www.federalregister.gov/articles/2014/04/14/2014-08347/endangered-and-threatened-wildlife-final-rule-to-revise-the-code-of-federal-regulations-for-species</w:t>
              </w:r>
              <w:r w:rsidRPr="00A26345">
                <w:rPr>
                  <w:rStyle w:val="Hyperlink"/>
                  <w:sz w:val="16"/>
                  <w:szCs w:val="16"/>
                </w:rPr>
                <w:fldChar w:fldCharType="end"/>
              </w:r>
              <w:r w:rsidRPr="00A26345">
                <w:rPr>
                  <w:sz w:val="16"/>
                  <w:szCs w:val="16"/>
                </w:rPr>
                <w:t>.</w:t>
              </w:r>
            </w:ins>
          </w:p>
        </w:tc>
      </w:tr>
      <w:tr w:rsidR="002B59F2" w:rsidRPr="00A26345" w14:paraId="7EAA1B9A" w14:textId="77777777" w:rsidTr="00CC5907">
        <w:trPr>
          <w:cantSplit/>
        </w:trPr>
        <w:tc>
          <w:tcPr>
            <w:tcW w:w="1728" w:type="dxa"/>
          </w:tcPr>
          <w:p w14:paraId="510FC980" w14:textId="0A7E4BCD" w:rsidR="002B59F2" w:rsidRPr="00A26345" w:rsidRDefault="002B59F2" w:rsidP="002B59F2">
            <w:pPr>
              <w:snapToGrid w:val="0"/>
              <w:rPr>
                <w:b/>
                <w:i/>
                <w:color w:val="FF0000"/>
                <w:sz w:val="16"/>
                <w:szCs w:val="16"/>
              </w:rPr>
            </w:pPr>
            <w:r w:rsidRPr="00A26345">
              <w:rPr>
                <w:b/>
                <w:bCs/>
                <w:i/>
                <w:color w:val="FF0000"/>
                <w:sz w:val="16"/>
                <w:szCs w:val="16"/>
              </w:rPr>
              <w:t>PopID</w:t>
            </w:r>
          </w:p>
        </w:tc>
        <w:tc>
          <w:tcPr>
            <w:tcW w:w="3600" w:type="dxa"/>
          </w:tcPr>
          <w:p w14:paraId="65B203D2" w14:textId="4D9D2800" w:rsidR="002B59F2" w:rsidRPr="00A26345" w:rsidRDefault="002B59F2" w:rsidP="002B59F2">
            <w:pPr>
              <w:tabs>
                <w:tab w:val="right" w:pos="14310"/>
              </w:tabs>
              <w:rPr>
                <w:sz w:val="16"/>
                <w:szCs w:val="16"/>
              </w:rPr>
            </w:pPr>
            <w:r w:rsidRPr="00A26345">
              <w:rPr>
                <w:bCs/>
                <w:sz w:val="16"/>
                <w:szCs w:val="16"/>
              </w:rPr>
              <w:t xml:space="preserve">If the hatchery stock is listed as Threatened, Endangered, or </w:t>
            </w:r>
            <w:del w:id="184" w:author="Mike Banach" w:date="2023-06-09T13:56:00Z">
              <w:r w:rsidRPr="00A26345" w:rsidDel="00E6083A">
                <w:rPr>
                  <w:bCs/>
                  <w:sz w:val="16"/>
                  <w:szCs w:val="16"/>
                </w:rPr>
                <w:delText xml:space="preserve"> </w:delText>
              </w:r>
            </w:del>
            <w:r w:rsidRPr="00A26345">
              <w:rPr>
                <w:bCs/>
                <w:sz w:val="16"/>
                <w:szCs w:val="16"/>
              </w:rPr>
              <w:t>Reintroduced 10j under the federal ESA, this is the PopID for the natural population it is part of.</w:t>
            </w:r>
          </w:p>
        </w:tc>
        <w:tc>
          <w:tcPr>
            <w:tcW w:w="950" w:type="dxa"/>
          </w:tcPr>
          <w:p w14:paraId="5DA2C3F4" w14:textId="77777777" w:rsidR="002B59F2" w:rsidRPr="00A26345" w:rsidRDefault="002B59F2" w:rsidP="002B59F2">
            <w:pPr>
              <w:tabs>
                <w:tab w:val="right" w:pos="14310"/>
              </w:tabs>
              <w:jc w:val="center"/>
              <w:rPr>
                <w:b/>
                <w:bCs/>
                <w:i/>
                <w:color w:val="FF0000"/>
                <w:sz w:val="16"/>
                <w:szCs w:val="16"/>
              </w:rPr>
            </w:pPr>
            <w:r w:rsidRPr="00A26345">
              <w:rPr>
                <w:b/>
                <w:bCs/>
                <w:i/>
                <w:color w:val="FF0000"/>
                <w:sz w:val="16"/>
                <w:szCs w:val="16"/>
              </w:rPr>
              <w:t>Integer</w:t>
            </w:r>
          </w:p>
          <w:p w14:paraId="794984B3" w14:textId="484450B1" w:rsidR="002B59F2" w:rsidRPr="00A26345" w:rsidRDefault="002B59F2" w:rsidP="002B59F2">
            <w:pPr>
              <w:tabs>
                <w:tab w:val="right" w:pos="14310"/>
              </w:tabs>
              <w:jc w:val="center"/>
              <w:rPr>
                <w:i/>
                <w:color w:val="FF0000"/>
                <w:sz w:val="16"/>
                <w:szCs w:val="16"/>
              </w:rPr>
            </w:pPr>
            <w:r w:rsidRPr="00A26345">
              <w:rPr>
                <w:bCs/>
                <w:i/>
                <w:color w:val="FF0000"/>
                <w:sz w:val="16"/>
                <w:szCs w:val="16"/>
              </w:rPr>
              <w:t>(1-max)</w:t>
            </w:r>
          </w:p>
        </w:tc>
        <w:tc>
          <w:tcPr>
            <w:tcW w:w="8410" w:type="dxa"/>
            <w:gridSpan w:val="2"/>
          </w:tcPr>
          <w:p w14:paraId="1F6D7785" w14:textId="77777777" w:rsidR="002B59F2" w:rsidRPr="00A26345" w:rsidRDefault="002B59F2" w:rsidP="002B59F2">
            <w:pPr>
              <w:snapToGrid w:val="0"/>
              <w:ind w:left="29"/>
              <w:rPr>
                <w:sz w:val="16"/>
                <w:szCs w:val="16"/>
              </w:rPr>
            </w:pPr>
            <w:r w:rsidRPr="00A26345">
              <w:rPr>
                <w:sz w:val="16"/>
                <w:szCs w:val="16"/>
              </w:rPr>
              <w:t>Must exist in the Populations table maintained for natural populations.</w:t>
            </w:r>
          </w:p>
          <w:p w14:paraId="17A487CC" w14:textId="77777777" w:rsidR="002B59F2" w:rsidRPr="00A26345" w:rsidRDefault="002B59F2" w:rsidP="002B59F2">
            <w:pPr>
              <w:snapToGrid w:val="0"/>
              <w:ind w:left="29"/>
              <w:rPr>
                <w:sz w:val="16"/>
                <w:szCs w:val="16"/>
              </w:rPr>
            </w:pPr>
          </w:p>
          <w:p w14:paraId="6DAD66CF" w14:textId="77777777" w:rsidR="002B59F2" w:rsidRPr="00A26345" w:rsidRDefault="002B59F2" w:rsidP="002B59F2">
            <w:pPr>
              <w:snapToGrid w:val="0"/>
              <w:ind w:left="29"/>
              <w:rPr>
                <w:color w:val="FF0000"/>
                <w:sz w:val="16"/>
                <w:szCs w:val="16"/>
              </w:rPr>
            </w:pPr>
            <w:r w:rsidRPr="00A26345">
              <w:rPr>
                <w:color w:val="FF0000"/>
                <w:sz w:val="16"/>
                <w:szCs w:val="16"/>
              </w:rPr>
              <w:t>Required if ESAstatus = "Endangered", "Threatened", or "Reintroduced 10j".</w:t>
            </w:r>
          </w:p>
          <w:p w14:paraId="7C4C924C" w14:textId="77777777" w:rsidR="002B59F2" w:rsidRPr="00A26345" w:rsidRDefault="002B59F2" w:rsidP="002B59F2">
            <w:pPr>
              <w:snapToGrid w:val="0"/>
              <w:ind w:left="29"/>
              <w:rPr>
                <w:ins w:id="185" w:author="Mike Banach" w:date="2022-12-12T15:00:00Z"/>
                <w:color w:val="FF0000"/>
                <w:sz w:val="16"/>
                <w:szCs w:val="16"/>
              </w:rPr>
            </w:pPr>
            <w:r w:rsidRPr="00A26345">
              <w:rPr>
                <w:color w:val="FF0000"/>
                <w:sz w:val="16"/>
                <w:szCs w:val="16"/>
              </w:rPr>
              <w:t>Must be null if ESAstatus = "Not listed".</w:t>
            </w:r>
          </w:p>
          <w:p w14:paraId="1E6C2447" w14:textId="77777777" w:rsidR="002B59F2" w:rsidRPr="00A26345" w:rsidRDefault="002B59F2" w:rsidP="002B59F2">
            <w:pPr>
              <w:snapToGrid w:val="0"/>
              <w:ind w:left="29"/>
              <w:rPr>
                <w:ins w:id="186" w:author="Mike Banach" w:date="2022-12-12T15:00:00Z"/>
                <w:sz w:val="16"/>
                <w:szCs w:val="16"/>
              </w:rPr>
            </w:pPr>
          </w:p>
          <w:p w14:paraId="5CECACB2" w14:textId="7DA520FC" w:rsidR="002B59F2" w:rsidRPr="00A26345" w:rsidRDefault="002B59F2" w:rsidP="002B59F2">
            <w:pPr>
              <w:snapToGrid w:val="0"/>
              <w:ind w:left="29"/>
              <w:rPr>
                <w:sz w:val="16"/>
                <w:szCs w:val="16"/>
              </w:rPr>
            </w:pPr>
            <w:ins w:id="187" w:author="Mike Banach" w:date="2022-12-12T15:00:00Z">
              <w:r w:rsidRPr="00A26345">
                <w:rPr>
                  <w:sz w:val="16"/>
                  <w:szCs w:val="16"/>
                </w:rPr>
                <w:t>[</w:t>
              </w:r>
            </w:ins>
            <w:ins w:id="188" w:author="Mike Banach" w:date="2022-12-12T15:01:00Z">
              <w:r w:rsidRPr="00A26345">
                <w:rPr>
                  <w:sz w:val="16"/>
                  <w:szCs w:val="16"/>
                </w:rPr>
                <w:t xml:space="preserve">After </w:t>
              </w:r>
            </w:ins>
            <w:ins w:id="189" w:author="Mike Banach" w:date="2022-12-13T14:32:00Z">
              <w:r>
                <w:rPr>
                  <w:sz w:val="16"/>
                  <w:szCs w:val="16"/>
                </w:rPr>
                <w:t xml:space="preserve">we </w:t>
              </w:r>
            </w:ins>
            <w:ins w:id="190" w:author="Mike Banach" w:date="2022-12-12T15:01:00Z">
              <w:r w:rsidRPr="00A26345">
                <w:rPr>
                  <w:sz w:val="16"/>
                  <w:szCs w:val="16"/>
                </w:rPr>
                <w:t>choos</w:t>
              </w:r>
            </w:ins>
            <w:ins w:id="191" w:author="Mike Banach" w:date="2022-12-13T14:32:00Z">
              <w:r>
                <w:rPr>
                  <w:sz w:val="16"/>
                  <w:szCs w:val="16"/>
                </w:rPr>
                <w:t>e</w:t>
              </w:r>
            </w:ins>
            <w:ins w:id="192" w:author="Mike Banach" w:date="2022-12-12T15:01:00Z">
              <w:r w:rsidRPr="00A26345">
                <w:rPr>
                  <w:sz w:val="16"/>
                  <w:szCs w:val="16"/>
                </w:rPr>
                <w:t xml:space="preserve"> between </w:t>
              </w:r>
              <w:proofErr w:type="spellStart"/>
              <w:r w:rsidRPr="00A26345">
                <w:rPr>
                  <w:sz w:val="16"/>
                  <w:szCs w:val="16"/>
                </w:rPr>
                <w:t>ESAstatus</w:t>
              </w:r>
              <w:proofErr w:type="spellEnd"/>
              <w:r w:rsidRPr="00A26345">
                <w:rPr>
                  <w:sz w:val="16"/>
                  <w:szCs w:val="16"/>
                </w:rPr>
                <w:t xml:space="preserve"> and ESAlisted fields, make sure this </w:t>
              </w:r>
            </w:ins>
            <w:ins w:id="193" w:author="Mike Banach" w:date="2023-03-30T10:49:00Z">
              <w:r w:rsidR="00855A9D">
                <w:rPr>
                  <w:sz w:val="16"/>
                  <w:szCs w:val="16"/>
                </w:rPr>
                <w:t>field</w:t>
              </w:r>
            </w:ins>
            <w:ins w:id="194" w:author="Mike Banach" w:date="2022-12-12T15:01:00Z">
              <w:r w:rsidRPr="00A26345">
                <w:rPr>
                  <w:sz w:val="16"/>
                  <w:szCs w:val="16"/>
                </w:rPr>
                <w:t xml:space="preserve"> is updated accordingly</w:t>
              </w:r>
            </w:ins>
            <w:ins w:id="195" w:author="Mike Banach" w:date="2022-12-13T14:32:00Z">
              <w:r>
                <w:rPr>
                  <w:sz w:val="16"/>
                  <w:szCs w:val="16"/>
                </w:rPr>
                <w:t xml:space="preserve"> in this DES and in the table in S</w:t>
              </w:r>
            </w:ins>
            <w:ins w:id="196" w:author="Mike Banach" w:date="2022-12-13T14:33:00Z">
              <w:r>
                <w:rPr>
                  <w:sz w:val="16"/>
                  <w:szCs w:val="16"/>
                </w:rPr>
                <w:t>QL Server</w:t>
              </w:r>
            </w:ins>
            <w:ins w:id="197" w:author="Mike Banach" w:date="2023-03-23T11:41:00Z">
              <w:r w:rsidR="00C256AC">
                <w:rPr>
                  <w:sz w:val="16"/>
                  <w:szCs w:val="16"/>
                </w:rPr>
                <w:t xml:space="preserve"> and in the record-level validation rules</w:t>
              </w:r>
            </w:ins>
            <w:ins w:id="198" w:author="Mike Banach" w:date="2022-12-12T15:01:00Z">
              <w:r w:rsidRPr="00A26345">
                <w:rPr>
                  <w:sz w:val="16"/>
                  <w:szCs w:val="16"/>
                </w:rPr>
                <w:t>.]</w:t>
              </w:r>
            </w:ins>
          </w:p>
        </w:tc>
      </w:tr>
      <w:tr w:rsidR="00F94874" w:rsidRPr="00A26345" w14:paraId="538C2513" w14:textId="77777777" w:rsidTr="00F94874">
        <w:trPr>
          <w:cantSplit/>
        </w:trPr>
        <w:tc>
          <w:tcPr>
            <w:tcW w:w="1728" w:type="dxa"/>
          </w:tcPr>
          <w:p w14:paraId="6C802269" w14:textId="4EC6A742" w:rsidR="00F94874" w:rsidRPr="00A26345" w:rsidRDefault="00F94874" w:rsidP="00F94874">
            <w:pPr>
              <w:snapToGrid w:val="0"/>
              <w:rPr>
                <w:b/>
                <w:bCs/>
                <w:i/>
                <w:color w:val="FF0000"/>
                <w:sz w:val="16"/>
                <w:szCs w:val="16"/>
              </w:rPr>
            </w:pPr>
            <w:commentRangeStart w:id="199"/>
            <w:ins w:id="200" w:author="Mike Banach" w:date="2023-02-28T10:54:00Z">
              <w:r w:rsidRPr="00751827">
                <w:rPr>
                  <w:b/>
                  <w:bCs/>
                  <w:color w:val="FF0000"/>
                  <w:sz w:val="16"/>
                  <w:szCs w:val="16"/>
                </w:rPr>
                <w:t>ContactAgency</w:t>
              </w:r>
            </w:ins>
            <w:commentRangeEnd w:id="199"/>
            <w:ins w:id="201" w:author="Mike Banach" w:date="2023-03-27T11:21:00Z">
              <w:r w:rsidR="00BF348B">
                <w:rPr>
                  <w:rStyle w:val="CommentReference"/>
                </w:rPr>
                <w:commentReference w:id="199"/>
              </w:r>
            </w:ins>
          </w:p>
        </w:tc>
        <w:tc>
          <w:tcPr>
            <w:tcW w:w="3600" w:type="dxa"/>
          </w:tcPr>
          <w:p w14:paraId="0AB50FAF" w14:textId="3C3F9B65" w:rsidR="00F94874" w:rsidRPr="00A26345" w:rsidRDefault="00F94874" w:rsidP="00F94874">
            <w:pPr>
              <w:tabs>
                <w:tab w:val="right" w:pos="14310"/>
              </w:tabs>
              <w:rPr>
                <w:bCs/>
                <w:sz w:val="16"/>
                <w:szCs w:val="16"/>
              </w:rPr>
            </w:pPr>
            <w:ins w:id="202" w:author="Mike Banach" w:date="2023-02-28T10:54:00Z">
              <w:r w:rsidRPr="00751827">
                <w:rPr>
                  <w:bCs/>
                  <w:sz w:val="16"/>
                  <w:szCs w:val="16"/>
                </w:rPr>
                <w:t>Agency, tribe, or other entity that identified/defined this</w:t>
              </w:r>
            </w:ins>
            <w:ins w:id="203" w:author="Mike Banach" w:date="2023-02-28T11:33:00Z">
              <w:r w:rsidR="002F1F23">
                <w:rPr>
                  <w:bCs/>
                  <w:sz w:val="16"/>
                  <w:szCs w:val="16"/>
                </w:rPr>
                <w:t xml:space="preserve"> hatchery X</w:t>
              </w:r>
            </w:ins>
            <w:ins w:id="204" w:author="Mike Banach" w:date="2023-02-28T10:54:00Z">
              <w:r w:rsidRPr="00751827">
                <w:rPr>
                  <w:bCs/>
                  <w:sz w:val="16"/>
                  <w:szCs w:val="16"/>
                </w:rPr>
                <w:t xml:space="preserve"> stock</w:t>
              </w:r>
            </w:ins>
            <w:ins w:id="205" w:author="Mike Banach" w:date="2023-02-28T11:33:00Z">
              <w:r w:rsidR="002F1F23">
                <w:rPr>
                  <w:bCs/>
                  <w:sz w:val="16"/>
                  <w:szCs w:val="16"/>
                </w:rPr>
                <w:t xml:space="preserve"> combination</w:t>
              </w:r>
            </w:ins>
            <w:ins w:id="206" w:author="Mike Banach" w:date="2023-02-28T10:54:00Z">
              <w:r w:rsidRPr="00751827">
                <w:rPr>
                  <w:bCs/>
                  <w:sz w:val="16"/>
                  <w:szCs w:val="16"/>
                </w:rPr>
                <w:t>.</w:t>
              </w:r>
            </w:ins>
          </w:p>
        </w:tc>
        <w:tc>
          <w:tcPr>
            <w:tcW w:w="950" w:type="dxa"/>
          </w:tcPr>
          <w:p w14:paraId="6D315D92" w14:textId="77777777" w:rsidR="00F94874" w:rsidRPr="00751827" w:rsidRDefault="00F94874" w:rsidP="00F94874">
            <w:pPr>
              <w:tabs>
                <w:tab w:val="right" w:pos="14310"/>
              </w:tabs>
              <w:jc w:val="center"/>
              <w:rPr>
                <w:ins w:id="207" w:author="Mike Banach" w:date="2023-02-28T10:54:00Z"/>
                <w:bCs/>
                <w:color w:val="FF0000"/>
                <w:sz w:val="16"/>
                <w:szCs w:val="16"/>
              </w:rPr>
            </w:pPr>
            <w:ins w:id="208" w:author="Mike Banach" w:date="2023-02-28T10:54:00Z">
              <w:r w:rsidRPr="00751827">
                <w:rPr>
                  <w:b/>
                  <w:bCs/>
                  <w:color w:val="FF0000"/>
                  <w:sz w:val="16"/>
                  <w:szCs w:val="16"/>
                </w:rPr>
                <w:t>Text</w:t>
              </w:r>
            </w:ins>
          </w:p>
          <w:p w14:paraId="5F2751AA" w14:textId="19DFA72C" w:rsidR="00F94874" w:rsidRPr="00A26345" w:rsidRDefault="00F94874" w:rsidP="00F94874">
            <w:pPr>
              <w:tabs>
                <w:tab w:val="right" w:pos="14310"/>
              </w:tabs>
              <w:jc w:val="center"/>
              <w:rPr>
                <w:b/>
                <w:bCs/>
                <w:i/>
                <w:color w:val="FF0000"/>
                <w:sz w:val="16"/>
                <w:szCs w:val="16"/>
              </w:rPr>
            </w:pPr>
            <w:ins w:id="209" w:author="Mike Banach" w:date="2023-02-28T10:54:00Z">
              <w:r w:rsidRPr="00751827">
                <w:rPr>
                  <w:bCs/>
                  <w:color w:val="FF0000"/>
                  <w:sz w:val="16"/>
                  <w:szCs w:val="16"/>
                </w:rPr>
                <w:t>(1-255)</w:t>
              </w:r>
            </w:ins>
          </w:p>
        </w:tc>
        <w:tc>
          <w:tcPr>
            <w:tcW w:w="4517" w:type="dxa"/>
          </w:tcPr>
          <w:p w14:paraId="341D03A6" w14:textId="77777777" w:rsidR="00F94874" w:rsidRPr="00751827" w:rsidRDefault="00F94874" w:rsidP="00F94874">
            <w:pPr>
              <w:snapToGrid w:val="0"/>
              <w:rPr>
                <w:ins w:id="210" w:author="Mike Banach" w:date="2023-02-28T10:54:00Z"/>
                <w:sz w:val="16"/>
                <w:szCs w:val="16"/>
              </w:rPr>
            </w:pPr>
            <w:ins w:id="211" w:author="Mike Banach" w:date="2023-02-28T10:54:00Z">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ins>
          </w:p>
          <w:p w14:paraId="5821C7C7" w14:textId="77777777" w:rsidR="00F94874" w:rsidRPr="00751827" w:rsidRDefault="00F94874" w:rsidP="00F94874">
            <w:pPr>
              <w:snapToGrid w:val="0"/>
              <w:rPr>
                <w:ins w:id="212" w:author="Mike Banach" w:date="2023-02-28T10:54:00Z"/>
                <w:sz w:val="16"/>
                <w:szCs w:val="16"/>
              </w:rPr>
            </w:pPr>
          </w:p>
          <w:p w14:paraId="22F9FA48" w14:textId="77777777" w:rsidR="00F94874" w:rsidRPr="00751827" w:rsidRDefault="00F94874" w:rsidP="00F94874">
            <w:pPr>
              <w:numPr>
                <w:ilvl w:val="0"/>
                <w:numId w:val="8"/>
              </w:numPr>
              <w:snapToGrid w:val="0"/>
              <w:ind w:left="173" w:hanging="144"/>
              <w:rPr>
                <w:ins w:id="213" w:author="Mike Banach" w:date="2023-02-28T10:54:00Z"/>
                <w:sz w:val="16"/>
                <w:szCs w:val="16"/>
              </w:rPr>
            </w:pPr>
            <w:ins w:id="214" w:author="Mike Banach" w:date="2023-02-28T10:54:00Z">
              <w:r w:rsidRPr="00751827">
                <w:rPr>
                  <w:sz w:val="16"/>
                  <w:szCs w:val="16"/>
                </w:rPr>
                <w:t>Columbia River Inter-Tribal Fish Commission</w:t>
              </w:r>
            </w:ins>
          </w:p>
          <w:p w14:paraId="6B035F97" w14:textId="77777777" w:rsidR="00F94874" w:rsidRPr="00751827" w:rsidRDefault="00F94874" w:rsidP="00F94874">
            <w:pPr>
              <w:numPr>
                <w:ilvl w:val="0"/>
                <w:numId w:val="8"/>
              </w:numPr>
              <w:snapToGrid w:val="0"/>
              <w:ind w:left="173" w:hanging="144"/>
              <w:rPr>
                <w:ins w:id="215" w:author="Mike Banach" w:date="2023-02-28T10:54:00Z"/>
                <w:sz w:val="16"/>
                <w:szCs w:val="16"/>
              </w:rPr>
            </w:pPr>
            <w:ins w:id="216" w:author="Mike Banach" w:date="2023-02-28T10:54:00Z">
              <w:r w:rsidRPr="00751827">
                <w:rPr>
                  <w:sz w:val="16"/>
                  <w:szCs w:val="16"/>
                </w:rPr>
                <w:t>Confederated Tribes of the Colville Reservation</w:t>
              </w:r>
            </w:ins>
          </w:p>
          <w:p w14:paraId="7B770FF9" w14:textId="77777777" w:rsidR="00F94874" w:rsidRPr="00751827" w:rsidRDefault="00F94874" w:rsidP="00F94874">
            <w:pPr>
              <w:numPr>
                <w:ilvl w:val="0"/>
                <w:numId w:val="8"/>
              </w:numPr>
              <w:snapToGrid w:val="0"/>
              <w:ind w:left="173" w:hanging="144"/>
              <w:rPr>
                <w:ins w:id="217" w:author="Mike Banach" w:date="2023-02-28T10:54:00Z"/>
                <w:sz w:val="16"/>
                <w:szCs w:val="16"/>
              </w:rPr>
            </w:pPr>
            <w:ins w:id="218" w:author="Mike Banach" w:date="2023-02-28T10:54:00Z">
              <w:r w:rsidRPr="00751827">
                <w:rPr>
                  <w:sz w:val="16"/>
                  <w:szCs w:val="16"/>
                </w:rPr>
                <w:t>Confederated Tribes and Bands of the Yakama Nation</w:t>
              </w:r>
            </w:ins>
          </w:p>
          <w:p w14:paraId="1FE3919E" w14:textId="77777777" w:rsidR="00830A3F" w:rsidRDefault="00F94874" w:rsidP="00830A3F">
            <w:pPr>
              <w:numPr>
                <w:ilvl w:val="0"/>
                <w:numId w:val="8"/>
              </w:numPr>
              <w:snapToGrid w:val="0"/>
              <w:ind w:left="173" w:hanging="144"/>
              <w:rPr>
                <w:ins w:id="219" w:author="Mike Banach" w:date="2023-02-28T10:56:00Z"/>
                <w:sz w:val="16"/>
                <w:szCs w:val="16"/>
              </w:rPr>
            </w:pPr>
            <w:ins w:id="220" w:author="Mike Banach" w:date="2023-02-28T10:54:00Z">
              <w:r w:rsidRPr="00751827">
                <w:rPr>
                  <w:sz w:val="16"/>
                  <w:szCs w:val="16"/>
                </w:rPr>
                <w:t>Confederated Tribes of the Umatilla Indian Reservation</w:t>
              </w:r>
            </w:ins>
          </w:p>
          <w:p w14:paraId="57A9C665" w14:textId="6371CD73" w:rsidR="00F94874" w:rsidRPr="00A26345" w:rsidRDefault="00F94874" w:rsidP="00830A3F">
            <w:pPr>
              <w:numPr>
                <w:ilvl w:val="0"/>
                <w:numId w:val="8"/>
              </w:numPr>
              <w:snapToGrid w:val="0"/>
              <w:ind w:left="173" w:hanging="144"/>
              <w:rPr>
                <w:sz w:val="16"/>
                <w:szCs w:val="16"/>
              </w:rPr>
            </w:pPr>
            <w:ins w:id="221" w:author="Mike Banach" w:date="2023-02-28T10:54:00Z">
              <w:r w:rsidRPr="00751827">
                <w:rPr>
                  <w:sz w:val="16"/>
                  <w:szCs w:val="16"/>
                </w:rPr>
                <w:t>Confederated Tribes of the Warm Springs Reservation of Oregon</w:t>
              </w:r>
            </w:ins>
          </w:p>
        </w:tc>
        <w:tc>
          <w:tcPr>
            <w:tcW w:w="3893" w:type="dxa"/>
          </w:tcPr>
          <w:p w14:paraId="3A6EFB50" w14:textId="77777777" w:rsidR="00F94874" w:rsidRPr="00751827" w:rsidRDefault="00F94874" w:rsidP="00F94874">
            <w:pPr>
              <w:numPr>
                <w:ilvl w:val="0"/>
                <w:numId w:val="8"/>
              </w:numPr>
              <w:snapToGrid w:val="0"/>
              <w:ind w:left="173" w:hanging="144"/>
              <w:rPr>
                <w:ins w:id="222" w:author="Mike Banach" w:date="2023-02-28T10:54:00Z"/>
                <w:sz w:val="16"/>
                <w:szCs w:val="16"/>
              </w:rPr>
            </w:pPr>
            <w:ins w:id="223" w:author="Mike Banach" w:date="2023-02-28T10:54:00Z">
              <w:r w:rsidRPr="00751827">
                <w:rPr>
                  <w:sz w:val="16"/>
                  <w:szCs w:val="16"/>
                </w:rPr>
                <w:t>Fish Passage Center</w:t>
              </w:r>
            </w:ins>
          </w:p>
          <w:p w14:paraId="4EAC0B4C" w14:textId="77777777" w:rsidR="00F94874" w:rsidRPr="00751827" w:rsidRDefault="00F94874" w:rsidP="00F94874">
            <w:pPr>
              <w:numPr>
                <w:ilvl w:val="0"/>
                <w:numId w:val="8"/>
              </w:numPr>
              <w:snapToGrid w:val="0"/>
              <w:ind w:left="173" w:hanging="144"/>
              <w:rPr>
                <w:ins w:id="224" w:author="Mike Banach" w:date="2023-02-28T10:54:00Z"/>
                <w:sz w:val="16"/>
                <w:szCs w:val="16"/>
              </w:rPr>
            </w:pPr>
            <w:ins w:id="225" w:author="Mike Banach" w:date="2023-02-28T10:54:00Z">
              <w:r w:rsidRPr="00751827">
                <w:rPr>
                  <w:sz w:val="16"/>
                  <w:szCs w:val="16"/>
                </w:rPr>
                <w:t>Idaho Department of Fish and Game</w:t>
              </w:r>
            </w:ins>
          </w:p>
          <w:p w14:paraId="393A3747" w14:textId="77777777" w:rsidR="00F94874" w:rsidRPr="00751827" w:rsidRDefault="00F94874" w:rsidP="00F94874">
            <w:pPr>
              <w:numPr>
                <w:ilvl w:val="0"/>
                <w:numId w:val="8"/>
              </w:numPr>
              <w:snapToGrid w:val="0"/>
              <w:ind w:left="173" w:hanging="144"/>
              <w:rPr>
                <w:ins w:id="226" w:author="Mike Banach" w:date="2023-02-28T10:54:00Z"/>
                <w:sz w:val="16"/>
                <w:szCs w:val="16"/>
              </w:rPr>
            </w:pPr>
            <w:ins w:id="227" w:author="Mike Banach" w:date="2023-02-28T10:54:00Z">
              <w:r w:rsidRPr="00751827">
                <w:rPr>
                  <w:sz w:val="16"/>
                  <w:szCs w:val="16"/>
                </w:rPr>
                <w:t>Nez Perce Tribe</w:t>
              </w:r>
            </w:ins>
          </w:p>
          <w:p w14:paraId="09678260" w14:textId="77777777" w:rsidR="00F94874" w:rsidRPr="00751827" w:rsidRDefault="00F94874" w:rsidP="00F94874">
            <w:pPr>
              <w:numPr>
                <w:ilvl w:val="0"/>
                <w:numId w:val="8"/>
              </w:numPr>
              <w:snapToGrid w:val="0"/>
              <w:ind w:left="173" w:hanging="144"/>
              <w:rPr>
                <w:ins w:id="228" w:author="Mike Banach" w:date="2023-02-28T10:54:00Z"/>
                <w:sz w:val="16"/>
                <w:szCs w:val="16"/>
              </w:rPr>
            </w:pPr>
            <w:ins w:id="229" w:author="Mike Banach" w:date="2023-02-28T10:54:00Z">
              <w:r w:rsidRPr="00751827">
                <w:rPr>
                  <w:sz w:val="16"/>
                  <w:szCs w:val="16"/>
                </w:rPr>
                <w:t>Northwest Indian Fisheries Commission</w:t>
              </w:r>
            </w:ins>
          </w:p>
          <w:p w14:paraId="63015FB6" w14:textId="77777777" w:rsidR="00F94874" w:rsidRPr="00751827" w:rsidRDefault="00F94874" w:rsidP="00F94874">
            <w:pPr>
              <w:numPr>
                <w:ilvl w:val="0"/>
                <w:numId w:val="8"/>
              </w:numPr>
              <w:snapToGrid w:val="0"/>
              <w:ind w:left="173" w:hanging="144"/>
              <w:rPr>
                <w:ins w:id="230" w:author="Mike Banach" w:date="2023-02-28T10:54:00Z"/>
                <w:sz w:val="16"/>
                <w:szCs w:val="16"/>
              </w:rPr>
            </w:pPr>
            <w:ins w:id="231" w:author="Mike Banach" w:date="2023-02-28T10:54:00Z">
              <w:r w:rsidRPr="00751827">
                <w:rPr>
                  <w:sz w:val="16"/>
                  <w:szCs w:val="16"/>
                </w:rPr>
                <w:t>Oregon Department of Fish and Wildlife</w:t>
              </w:r>
            </w:ins>
          </w:p>
          <w:p w14:paraId="46C1A3DB" w14:textId="77777777" w:rsidR="00F94874" w:rsidRPr="00751827" w:rsidRDefault="00F94874" w:rsidP="00F94874">
            <w:pPr>
              <w:numPr>
                <w:ilvl w:val="0"/>
                <w:numId w:val="8"/>
              </w:numPr>
              <w:snapToGrid w:val="0"/>
              <w:ind w:left="173" w:hanging="144"/>
              <w:rPr>
                <w:ins w:id="232" w:author="Mike Banach" w:date="2023-02-28T10:54:00Z"/>
                <w:sz w:val="16"/>
                <w:szCs w:val="16"/>
              </w:rPr>
            </w:pPr>
            <w:ins w:id="233" w:author="Mike Banach" w:date="2023-02-28T10:54:00Z">
              <w:r w:rsidRPr="00751827">
                <w:rPr>
                  <w:sz w:val="16"/>
                  <w:szCs w:val="16"/>
                </w:rPr>
                <w:t>Quantitative Consultants, Inc.</w:t>
              </w:r>
            </w:ins>
          </w:p>
          <w:p w14:paraId="0DB7E121" w14:textId="77777777" w:rsidR="00F94874" w:rsidRPr="00751827" w:rsidRDefault="00F94874" w:rsidP="00F94874">
            <w:pPr>
              <w:numPr>
                <w:ilvl w:val="0"/>
                <w:numId w:val="8"/>
              </w:numPr>
              <w:snapToGrid w:val="0"/>
              <w:ind w:left="173" w:hanging="144"/>
              <w:rPr>
                <w:ins w:id="234" w:author="Mike Banach" w:date="2023-02-28T10:54:00Z"/>
                <w:sz w:val="16"/>
                <w:szCs w:val="16"/>
              </w:rPr>
            </w:pPr>
            <w:ins w:id="235" w:author="Mike Banach" w:date="2023-02-28T10:54:00Z">
              <w:r w:rsidRPr="00751827">
                <w:rPr>
                  <w:sz w:val="16"/>
                  <w:szCs w:val="16"/>
                </w:rPr>
                <w:t>Shoshone-Bannock Tribes</w:t>
              </w:r>
            </w:ins>
          </w:p>
          <w:p w14:paraId="624456EC" w14:textId="77777777" w:rsidR="00F94874" w:rsidRPr="00751827" w:rsidRDefault="00F94874" w:rsidP="00F94874">
            <w:pPr>
              <w:numPr>
                <w:ilvl w:val="0"/>
                <w:numId w:val="8"/>
              </w:numPr>
              <w:snapToGrid w:val="0"/>
              <w:ind w:left="173" w:hanging="144"/>
              <w:rPr>
                <w:ins w:id="236" w:author="Mike Banach" w:date="2023-02-28T10:54:00Z"/>
                <w:bCs/>
                <w:sz w:val="16"/>
                <w:szCs w:val="16"/>
              </w:rPr>
            </w:pPr>
            <w:ins w:id="237" w:author="Mike Banach" w:date="2023-02-28T10:54:00Z">
              <w:r w:rsidRPr="00751827">
                <w:rPr>
                  <w:sz w:val="16"/>
                  <w:szCs w:val="16"/>
                </w:rPr>
                <w:t>Spokane Tribe of Indians</w:t>
              </w:r>
            </w:ins>
          </w:p>
          <w:p w14:paraId="4E9DCA8B" w14:textId="77777777" w:rsidR="00830A3F" w:rsidRPr="00830A3F" w:rsidRDefault="00F94874" w:rsidP="00830A3F">
            <w:pPr>
              <w:numPr>
                <w:ilvl w:val="0"/>
                <w:numId w:val="8"/>
              </w:numPr>
              <w:snapToGrid w:val="0"/>
              <w:ind w:left="173" w:hanging="144"/>
              <w:rPr>
                <w:ins w:id="238" w:author="Mike Banach" w:date="2023-02-28T10:56:00Z"/>
                <w:sz w:val="16"/>
                <w:szCs w:val="16"/>
              </w:rPr>
            </w:pPr>
            <w:ins w:id="239" w:author="Mike Banach" w:date="2023-02-28T10:54:00Z">
              <w:r w:rsidRPr="00751827">
                <w:rPr>
                  <w:bCs/>
                  <w:sz w:val="16"/>
                  <w:szCs w:val="16"/>
                </w:rPr>
                <w:t>U.S. Fish and Wildlife Service</w:t>
              </w:r>
            </w:ins>
          </w:p>
          <w:p w14:paraId="0274BD3B" w14:textId="4BC13868" w:rsidR="00F94874" w:rsidRPr="00A26345" w:rsidRDefault="00F94874" w:rsidP="00830A3F">
            <w:pPr>
              <w:numPr>
                <w:ilvl w:val="0"/>
                <w:numId w:val="8"/>
              </w:numPr>
              <w:snapToGrid w:val="0"/>
              <w:ind w:left="173" w:hanging="144"/>
              <w:rPr>
                <w:sz w:val="16"/>
                <w:szCs w:val="16"/>
              </w:rPr>
            </w:pPr>
            <w:ins w:id="240" w:author="Mike Banach" w:date="2023-02-28T10:54:00Z">
              <w:r w:rsidRPr="00751827">
                <w:rPr>
                  <w:sz w:val="16"/>
                  <w:szCs w:val="16"/>
                </w:rPr>
                <w:t>Washington Department of Fish and Wildlife</w:t>
              </w:r>
            </w:ins>
          </w:p>
        </w:tc>
      </w:tr>
      <w:tr w:rsidR="006535C7" w:rsidRPr="00694901" w14:paraId="720A2354" w14:textId="77777777" w:rsidTr="006607E8">
        <w:trPr>
          <w:cantSplit/>
          <w:trHeight w:val="360"/>
        </w:trPr>
        <w:tc>
          <w:tcPr>
            <w:tcW w:w="14688" w:type="dxa"/>
            <w:gridSpan w:val="5"/>
            <w:shd w:val="clear" w:color="auto" w:fill="DBE5F1"/>
            <w:vAlign w:val="center"/>
          </w:tcPr>
          <w:p w14:paraId="3D1F3A3E" w14:textId="77777777" w:rsidR="006535C7" w:rsidRPr="00694901" w:rsidRDefault="006535C7" w:rsidP="00FF646A">
            <w:pPr>
              <w:keepNext/>
              <w:snapToGrid w:val="0"/>
              <w:jc w:val="center"/>
              <w:rPr>
                <w:b/>
                <w:sz w:val="16"/>
                <w:szCs w:val="16"/>
              </w:rPr>
            </w:pPr>
            <w:r w:rsidRPr="00694901">
              <w:rPr>
                <w:b/>
                <w:sz w:val="16"/>
                <w:szCs w:val="16"/>
              </w:rPr>
              <w:t>Comments about the data</w:t>
            </w:r>
          </w:p>
        </w:tc>
      </w:tr>
      <w:tr w:rsidR="006535C7" w:rsidRPr="00A26345" w14:paraId="3C95FFFA" w14:textId="77777777" w:rsidTr="00CC5907">
        <w:trPr>
          <w:cantSplit/>
        </w:trPr>
        <w:tc>
          <w:tcPr>
            <w:tcW w:w="1728" w:type="dxa"/>
          </w:tcPr>
          <w:p w14:paraId="7B371123" w14:textId="48089798" w:rsidR="006535C7" w:rsidRPr="006535C7" w:rsidRDefault="006535C7" w:rsidP="006535C7">
            <w:pPr>
              <w:snapToGrid w:val="0"/>
              <w:rPr>
                <w:bCs/>
                <w:color w:val="FF0000"/>
                <w:sz w:val="16"/>
                <w:szCs w:val="16"/>
              </w:rPr>
            </w:pPr>
            <w:r>
              <w:rPr>
                <w:bCs/>
                <w:sz w:val="16"/>
                <w:szCs w:val="16"/>
              </w:rPr>
              <w:t>Comments</w:t>
            </w:r>
          </w:p>
        </w:tc>
        <w:tc>
          <w:tcPr>
            <w:tcW w:w="3600" w:type="dxa"/>
          </w:tcPr>
          <w:p w14:paraId="0A996E78" w14:textId="0CAC704C" w:rsidR="006535C7" w:rsidRPr="006535C7" w:rsidRDefault="006535C7" w:rsidP="006535C7">
            <w:pPr>
              <w:tabs>
                <w:tab w:val="right" w:pos="14310"/>
              </w:tabs>
              <w:rPr>
                <w:bCs/>
                <w:sz w:val="16"/>
                <w:szCs w:val="16"/>
              </w:rPr>
            </w:pPr>
            <w:r w:rsidRPr="00751827">
              <w:rPr>
                <w:bCs/>
                <w:sz w:val="16"/>
                <w:szCs w:val="16"/>
              </w:rPr>
              <w:t>Information about the record.</w:t>
            </w:r>
          </w:p>
        </w:tc>
        <w:tc>
          <w:tcPr>
            <w:tcW w:w="950" w:type="dxa"/>
          </w:tcPr>
          <w:p w14:paraId="4E5CD16D" w14:textId="77777777" w:rsidR="006535C7" w:rsidRPr="00751827" w:rsidRDefault="006535C7" w:rsidP="006535C7">
            <w:pPr>
              <w:tabs>
                <w:tab w:val="right" w:pos="14310"/>
              </w:tabs>
              <w:jc w:val="center"/>
              <w:rPr>
                <w:bCs/>
                <w:sz w:val="16"/>
                <w:szCs w:val="16"/>
              </w:rPr>
            </w:pPr>
            <w:r w:rsidRPr="00751827">
              <w:rPr>
                <w:bCs/>
                <w:sz w:val="16"/>
                <w:szCs w:val="16"/>
              </w:rPr>
              <w:t>Text</w:t>
            </w:r>
          </w:p>
          <w:p w14:paraId="3B2FA3B9" w14:textId="13F38D29" w:rsidR="006535C7" w:rsidRPr="006535C7" w:rsidRDefault="006535C7" w:rsidP="006535C7">
            <w:pPr>
              <w:tabs>
                <w:tab w:val="right" w:pos="14310"/>
              </w:tabs>
              <w:jc w:val="center"/>
              <w:rPr>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2"/>
          </w:tcPr>
          <w:p w14:paraId="2DA8B78A" w14:textId="77777777" w:rsidR="006535C7" w:rsidRPr="006535C7" w:rsidRDefault="006535C7" w:rsidP="006535C7">
            <w:pPr>
              <w:snapToGrid w:val="0"/>
              <w:ind w:left="29"/>
              <w:rPr>
                <w:sz w:val="16"/>
                <w:szCs w:val="16"/>
              </w:rPr>
            </w:pPr>
          </w:p>
        </w:tc>
      </w:tr>
      <w:tr w:rsidR="002B59F2" w:rsidRPr="00751827" w14:paraId="22B97D77" w14:textId="77777777" w:rsidTr="0091552F">
        <w:trPr>
          <w:trHeight w:val="360"/>
        </w:trPr>
        <w:tc>
          <w:tcPr>
            <w:tcW w:w="14688" w:type="dxa"/>
            <w:gridSpan w:val="5"/>
            <w:shd w:val="clear" w:color="auto" w:fill="DBE5F1"/>
            <w:vAlign w:val="center"/>
          </w:tcPr>
          <w:p w14:paraId="35FC14DF" w14:textId="77777777" w:rsidR="002B59F2" w:rsidRPr="00AE440D" w:rsidRDefault="002B59F2" w:rsidP="00FF646A">
            <w:pPr>
              <w:keepNext/>
              <w:snapToGrid w:val="0"/>
              <w:jc w:val="center"/>
              <w:rPr>
                <w:b/>
                <w:sz w:val="16"/>
                <w:szCs w:val="16"/>
              </w:rPr>
            </w:pPr>
            <w:r w:rsidRPr="00AE440D">
              <w:rPr>
                <w:b/>
                <w:sz w:val="16"/>
                <w:szCs w:val="16"/>
              </w:rPr>
              <w:t>Fields needed by people programming the Exchange Network</w:t>
            </w:r>
          </w:p>
        </w:tc>
      </w:tr>
      <w:tr w:rsidR="002B59F2" w:rsidRPr="00A26345" w14:paraId="1609E850" w14:textId="77777777" w:rsidTr="00DB0F19">
        <w:trPr>
          <w:cantSplit/>
        </w:trPr>
        <w:tc>
          <w:tcPr>
            <w:tcW w:w="14688" w:type="dxa"/>
            <w:gridSpan w:val="5"/>
          </w:tcPr>
          <w:p w14:paraId="41E8AB8C" w14:textId="2DA8C739" w:rsidR="002B59F2" w:rsidRPr="00A26345" w:rsidRDefault="002B59F2" w:rsidP="002B59F2">
            <w:pPr>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5BF6B5E8" w14:textId="77777777" w:rsidR="00C56812" w:rsidRDefault="00C56812" w:rsidP="00C56812">
      <w:pPr>
        <w:keepNext/>
        <w:tabs>
          <w:tab w:val="right" w:pos="14310"/>
        </w:tabs>
      </w:pPr>
    </w:p>
    <w:p w14:paraId="3B5CEB3A" w14:textId="77777777" w:rsidR="004B2662" w:rsidRDefault="004B2662" w:rsidP="004B2662">
      <w:pPr>
        <w:keepNext/>
        <w:tabs>
          <w:tab w:val="right" w:pos="14310"/>
        </w:tabs>
      </w:pPr>
    </w:p>
    <w:p w14:paraId="377FD6D2" w14:textId="77777777" w:rsidR="004B2662" w:rsidRDefault="004B2662" w:rsidP="004934A8">
      <w:pPr>
        <w:rPr>
          <w:snapToGrid w:val="0"/>
        </w:rPr>
      </w:pPr>
    </w:p>
    <w:p w14:paraId="2154CA22" w14:textId="666B1646" w:rsidR="004934A8" w:rsidRDefault="004934A8" w:rsidP="00DF6528">
      <w:pPr>
        <w:pStyle w:val="Heading3"/>
      </w:pPr>
      <w:bookmarkStart w:id="241" w:name="_A1.__NOSA"/>
      <w:bookmarkStart w:id="242" w:name="_A1.__HatcheryProgram"/>
      <w:bookmarkStart w:id="243" w:name="_Toc137814228"/>
      <w:bookmarkEnd w:id="241"/>
      <w:bookmarkEnd w:id="242"/>
      <w:r>
        <w:t>A</w:t>
      </w:r>
      <w:r w:rsidR="00C56812">
        <w:t>3</w:t>
      </w:r>
      <w:r>
        <w:t xml:space="preserve">.  </w:t>
      </w:r>
      <w:r w:rsidR="0077508D">
        <w:t>HatcheryProgram</w:t>
      </w:r>
      <w:r>
        <w:t xml:space="preserve"> Table</w:t>
      </w:r>
      <w:bookmarkEnd w:id="243"/>
    </w:p>
    <w:p w14:paraId="6CA44A28" w14:textId="3B9FFA4A" w:rsidR="00E139B4" w:rsidRDefault="004934A8" w:rsidP="00DF6528">
      <w:pPr>
        <w:keepNext/>
        <w:tabs>
          <w:tab w:val="right" w:pos="14310"/>
        </w:tabs>
      </w:pPr>
      <w:r>
        <w:t xml:space="preserve">This table </w:t>
      </w:r>
      <w:r w:rsidR="006C76BC">
        <w:t>stores</w:t>
      </w:r>
      <w:r w:rsidR="000902E9">
        <w:t xml:space="preserve"> </w:t>
      </w:r>
      <w:r w:rsidR="00C05CC7">
        <w:t>basic information about hatchery programs</w:t>
      </w:r>
      <w:r w:rsidR="00E139B4">
        <w:t>.</w:t>
      </w:r>
      <w:r w:rsidR="00E91BD4">
        <w:t xml:space="preserve">  The content of this table will be used to </w:t>
      </w:r>
      <w:r w:rsidR="009B0265">
        <w:t>help</w:t>
      </w:r>
      <w:r w:rsidR="00E91BD4">
        <w:t xml:space="preserve"> data users filter to find data of interest to them.</w:t>
      </w:r>
      <w:del w:id="244" w:author="Mike Banach" w:date="2023-03-10T14:06:00Z">
        <w:r w:rsidR="00D313F1" w:rsidDel="000B64AB">
          <w:delText xml:space="preserve">  </w:delText>
        </w:r>
        <w:r w:rsidR="000346BB" w:rsidDel="000B64AB">
          <w:delText>[The combination of HatcheryProgramName, HatcheryFacilityName</w:delText>
        </w:r>
        <w:r w:rsidR="00C77513" w:rsidDel="000B64AB">
          <w:delText>, and StockID</w:delText>
        </w:r>
        <w:r w:rsidR="000346BB" w:rsidDel="000B64AB">
          <w:delText xml:space="preserve"> must be unique]</w:delText>
        </w:r>
      </w:del>
      <w:r w:rsidR="00E139B4">
        <w:tab/>
      </w:r>
      <w:hyperlink w:anchor="Table_of_Contents" w:history="1">
        <w:r w:rsidR="00E139B4"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086F83" w:rsidRPr="00F87C60" w14:paraId="36363A86" w14:textId="77777777" w:rsidTr="23C10B09">
        <w:trPr>
          <w:tblHeader/>
        </w:trPr>
        <w:tc>
          <w:tcPr>
            <w:tcW w:w="1728" w:type="dxa"/>
            <w:shd w:val="clear" w:color="auto" w:fill="E7E6E6" w:themeFill="background2"/>
            <w:vAlign w:val="center"/>
          </w:tcPr>
          <w:p w14:paraId="009F3EEA" w14:textId="1BDD0A9A" w:rsidR="00086F83" w:rsidRPr="00F87C60" w:rsidRDefault="00086F83" w:rsidP="00DF6528">
            <w:pPr>
              <w:keepNext/>
              <w:tabs>
                <w:tab w:val="right" w:pos="14310"/>
              </w:tabs>
              <w:jc w:val="center"/>
              <w:rPr>
                <w:b/>
                <w:sz w:val="16"/>
                <w:szCs w:val="16"/>
              </w:rPr>
            </w:pPr>
            <w:r w:rsidRPr="00F87C60">
              <w:rPr>
                <w:b/>
                <w:sz w:val="16"/>
                <w:szCs w:val="16"/>
              </w:rPr>
              <w:t>Field Name</w:t>
            </w:r>
          </w:p>
        </w:tc>
        <w:tc>
          <w:tcPr>
            <w:tcW w:w="3600" w:type="dxa"/>
            <w:shd w:val="clear" w:color="auto" w:fill="E7E6E6" w:themeFill="background2"/>
            <w:vAlign w:val="center"/>
          </w:tcPr>
          <w:p w14:paraId="783D55B8" w14:textId="48ECB6ED" w:rsidR="00086F83" w:rsidRPr="00F87C60" w:rsidRDefault="00086F83" w:rsidP="00DF6528">
            <w:pPr>
              <w:keepNext/>
              <w:tabs>
                <w:tab w:val="right" w:pos="14310"/>
              </w:tabs>
              <w:jc w:val="center"/>
              <w:rPr>
                <w:b/>
                <w:sz w:val="16"/>
                <w:szCs w:val="16"/>
              </w:rPr>
            </w:pPr>
            <w:r w:rsidRPr="00F87C60">
              <w:rPr>
                <w:b/>
                <w:sz w:val="16"/>
                <w:szCs w:val="16"/>
              </w:rPr>
              <w:t>Field Description</w:t>
            </w:r>
          </w:p>
        </w:tc>
        <w:tc>
          <w:tcPr>
            <w:tcW w:w="950" w:type="dxa"/>
            <w:shd w:val="clear" w:color="auto" w:fill="E7E6E6" w:themeFill="background2"/>
          </w:tcPr>
          <w:p w14:paraId="640E7552" w14:textId="058E9150" w:rsidR="00086F83" w:rsidRPr="00F87C60" w:rsidRDefault="00086F83" w:rsidP="00DF6528">
            <w:pPr>
              <w:keepNext/>
              <w:tabs>
                <w:tab w:val="right" w:pos="14310"/>
              </w:tabs>
              <w:jc w:val="center"/>
              <w:rPr>
                <w:b/>
                <w:sz w:val="16"/>
                <w:szCs w:val="16"/>
              </w:rPr>
            </w:pPr>
            <w:r w:rsidRPr="00F87C60">
              <w:rPr>
                <w:b/>
                <w:sz w:val="16"/>
                <w:szCs w:val="16"/>
              </w:rPr>
              <w:t>Data Type</w:t>
            </w:r>
          </w:p>
        </w:tc>
        <w:tc>
          <w:tcPr>
            <w:tcW w:w="8410" w:type="dxa"/>
            <w:gridSpan w:val="4"/>
            <w:shd w:val="clear" w:color="auto" w:fill="E7E6E6" w:themeFill="background2"/>
            <w:vAlign w:val="center"/>
          </w:tcPr>
          <w:p w14:paraId="19B7AB60" w14:textId="3D8CBFF8" w:rsidR="00086F83" w:rsidRPr="00F87C60" w:rsidRDefault="008031C3" w:rsidP="00DF6528">
            <w:pPr>
              <w:keepNext/>
              <w:tabs>
                <w:tab w:val="right" w:pos="14310"/>
              </w:tabs>
              <w:jc w:val="center"/>
              <w:rPr>
                <w:b/>
                <w:sz w:val="16"/>
                <w:szCs w:val="16"/>
              </w:rPr>
            </w:pPr>
            <w:r w:rsidRPr="00F87C60">
              <w:rPr>
                <w:b/>
                <w:sz w:val="16"/>
                <w:szCs w:val="16"/>
              </w:rPr>
              <w:t xml:space="preserve">Codes/Conventions for </w:t>
            </w:r>
            <w:r w:rsidR="0077508D" w:rsidRPr="00F87C60">
              <w:rPr>
                <w:b/>
                <w:sz w:val="16"/>
                <w:szCs w:val="16"/>
              </w:rPr>
              <w:t>HatcheryProgram</w:t>
            </w:r>
            <w:r w:rsidRPr="00F87C60">
              <w:rPr>
                <w:b/>
                <w:sz w:val="16"/>
                <w:szCs w:val="16"/>
              </w:rPr>
              <w:t xml:space="preserve"> Table</w:t>
            </w:r>
          </w:p>
        </w:tc>
      </w:tr>
      <w:tr w:rsidR="008619D6" w:rsidRPr="00F87C60" w14:paraId="7D7579DE" w14:textId="77777777" w:rsidTr="23C10B09">
        <w:tc>
          <w:tcPr>
            <w:tcW w:w="1728" w:type="dxa"/>
          </w:tcPr>
          <w:p w14:paraId="41D4696A" w14:textId="77777777" w:rsidR="008619D6" w:rsidRPr="00F87C60" w:rsidRDefault="008619D6" w:rsidP="00DF6528">
            <w:pPr>
              <w:keepNext/>
              <w:snapToGrid w:val="0"/>
              <w:rPr>
                <w:bCs/>
                <w:color w:val="FF0000"/>
                <w:sz w:val="16"/>
                <w:szCs w:val="16"/>
              </w:rPr>
            </w:pPr>
            <w:r w:rsidRPr="00F87C60">
              <w:rPr>
                <w:b/>
                <w:bCs/>
                <w:i/>
                <w:color w:val="FF0000"/>
                <w:sz w:val="16"/>
                <w:szCs w:val="16"/>
              </w:rPr>
              <w:t>ID</w:t>
            </w:r>
          </w:p>
          <w:p w14:paraId="596FE671" w14:textId="0CDCEDCA" w:rsidR="008619D6" w:rsidRPr="00F87C60" w:rsidRDefault="008619D6" w:rsidP="00DF6528">
            <w:pPr>
              <w:keepNext/>
              <w:tabs>
                <w:tab w:val="right" w:pos="14310"/>
              </w:tabs>
              <w:rPr>
                <w:sz w:val="16"/>
                <w:szCs w:val="16"/>
              </w:rPr>
            </w:pPr>
            <w:r w:rsidRPr="00F87C60">
              <w:rPr>
                <w:bCs/>
                <w:color w:val="FF0000"/>
                <w:sz w:val="16"/>
                <w:szCs w:val="16"/>
              </w:rPr>
              <w:t>(unique)</w:t>
            </w:r>
          </w:p>
        </w:tc>
        <w:tc>
          <w:tcPr>
            <w:tcW w:w="3600" w:type="dxa"/>
          </w:tcPr>
          <w:p w14:paraId="34E86CFF" w14:textId="129B268B" w:rsidR="008619D6" w:rsidRPr="00F87C60" w:rsidRDefault="008619D6" w:rsidP="00DF6528">
            <w:pPr>
              <w:keepNext/>
              <w:tabs>
                <w:tab w:val="right" w:pos="14310"/>
              </w:tabs>
              <w:rPr>
                <w:sz w:val="16"/>
                <w:szCs w:val="16"/>
              </w:rPr>
            </w:pPr>
            <w:r w:rsidRPr="00F87C60">
              <w:rPr>
                <w:sz w:val="16"/>
                <w:szCs w:val="16"/>
              </w:rPr>
              <w:t>Value used by computer to identify a record.</w:t>
            </w:r>
          </w:p>
        </w:tc>
        <w:tc>
          <w:tcPr>
            <w:tcW w:w="950" w:type="dxa"/>
          </w:tcPr>
          <w:p w14:paraId="53AA3459" w14:textId="58A05099" w:rsidR="008619D6" w:rsidRPr="00F87C60" w:rsidRDefault="00AB3EDB" w:rsidP="00DF6528">
            <w:pPr>
              <w:keepNext/>
              <w:tabs>
                <w:tab w:val="right" w:pos="14310"/>
              </w:tabs>
              <w:jc w:val="center"/>
              <w:rPr>
                <w:sz w:val="16"/>
                <w:szCs w:val="16"/>
              </w:rPr>
            </w:pPr>
            <w:r w:rsidRPr="00F87C60">
              <w:rPr>
                <w:b/>
                <w:bCs/>
                <w:i/>
                <w:color w:val="FF0000"/>
                <w:sz w:val="16"/>
                <w:szCs w:val="16"/>
              </w:rPr>
              <w:t>GUID</w:t>
            </w:r>
          </w:p>
        </w:tc>
        <w:tc>
          <w:tcPr>
            <w:tcW w:w="8410" w:type="dxa"/>
            <w:gridSpan w:val="4"/>
          </w:tcPr>
          <w:p w14:paraId="70D3286E" w14:textId="77777777" w:rsidR="008619D6" w:rsidRPr="007355AF" w:rsidRDefault="008619D6" w:rsidP="00DF6528">
            <w:pPr>
              <w:keepNext/>
              <w:snapToGrid w:val="0"/>
              <w:rPr>
                <w:sz w:val="16"/>
                <w:szCs w:val="16"/>
              </w:rPr>
            </w:pPr>
            <w:r w:rsidRPr="007355AF">
              <w:rPr>
                <w:sz w:val="16"/>
                <w:szCs w:val="16"/>
              </w:rPr>
              <w:t>This value is a globally unique identifier (GUID) exactly 36 characters long.</w:t>
            </w:r>
          </w:p>
          <w:p w14:paraId="034C9AA5" w14:textId="77777777" w:rsidR="007355AF" w:rsidRPr="007355AF" w:rsidRDefault="008619D6"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43A71FA3" w14:textId="2CD5662A" w:rsidR="008619D6" w:rsidRPr="007355AF" w:rsidRDefault="008619D6"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936304" w:rsidRPr="00F87C60" w14:paraId="24FBA22E" w14:textId="77777777" w:rsidTr="23C10B09">
        <w:tc>
          <w:tcPr>
            <w:tcW w:w="1728" w:type="dxa"/>
          </w:tcPr>
          <w:p w14:paraId="70DFC7C5" w14:textId="77777777" w:rsidR="00D313F1" w:rsidRPr="00F87C60" w:rsidRDefault="00936304" w:rsidP="00D313F1">
            <w:pPr>
              <w:snapToGrid w:val="0"/>
              <w:rPr>
                <w:bCs/>
                <w:color w:val="FF0000"/>
                <w:sz w:val="16"/>
                <w:szCs w:val="16"/>
              </w:rPr>
            </w:pPr>
            <w:r w:rsidRPr="00F87C60">
              <w:rPr>
                <w:b/>
                <w:bCs/>
                <w:color w:val="FF0000"/>
                <w:sz w:val="16"/>
                <w:szCs w:val="16"/>
              </w:rPr>
              <w:t>HatcheryProgramID</w:t>
            </w:r>
          </w:p>
          <w:p w14:paraId="72A34643" w14:textId="53FFBAD0" w:rsidR="00936304" w:rsidRPr="00F87C60" w:rsidRDefault="00D313F1" w:rsidP="00D313F1">
            <w:pPr>
              <w:snapToGrid w:val="0"/>
              <w:rPr>
                <w:b/>
                <w:bCs/>
                <w:color w:val="FF0000"/>
                <w:sz w:val="16"/>
                <w:szCs w:val="16"/>
              </w:rPr>
            </w:pPr>
            <w:r w:rsidRPr="00F87C60">
              <w:rPr>
                <w:bCs/>
                <w:color w:val="FF0000"/>
                <w:sz w:val="16"/>
                <w:szCs w:val="16"/>
              </w:rPr>
              <w:t>(unique)</w:t>
            </w:r>
          </w:p>
        </w:tc>
        <w:tc>
          <w:tcPr>
            <w:tcW w:w="3600" w:type="dxa"/>
          </w:tcPr>
          <w:p w14:paraId="7CCB7072" w14:textId="69902449" w:rsidR="00F95A1D" w:rsidRPr="00F87C60" w:rsidRDefault="00F95A1D" w:rsidP="006746B3">
            <w:pPr>
              <w:tabs>
                <w:tab w:val="right" w:pos="14310"/>
              </w:tabs>
              <w:rPr>
                <w:sz w:val="16"/>
                <w:szCs w:val="16"/>
              </w:rPr>
            </w:pPr>
            <w:r w:rsidRPr="00F87C60">
              <w:rPr>
                <w:sz w:val="16"/>
                <w:szCs w:val="16"/>
              </w:rPr>
              <w:t>StreamNet-defined code for the hatchery program represented by this record.</w:t>
            </w:r>
          </w:p>
        </w:tc>
        <w:tc>
          <w:tcPr>
            <w:tcW w:w="950" w:type="dxa"/>
          </w:tcPr>
          <w:p w14:paraId="3F06B2AE" w14:textId="77777777" w:rsidR="00936304" w:rsidRPr="00F87C60" w:rsidRDefault="005E78F4" w:rsidP="006746B3">
            <w:pPr>
              <w:tabs>
                <w:tab w:val="right" w:pos="14310"/>
              </w:tabs>
              <w:jc w:val="center"/>
              <w:rPr>
                <w:b/>
                <w:bCs/>
                <w:color w:val="FF0000"/>
                <w:sz w:val="16"/>
                <w:szCs w:val="16"/>
              </w:rPr>
            </w:pPr>
            <w:r w:rsidRPr="00F87C60">
              <w:rPr>
                <w:b/>
                <w:bCs/>
                <w:color w:val="FF0000"/>
                <w:sz w:val="16"/>
                <w:szCs w:val="16"/>
              </w:rPr>
              <w:t>Int</w:t>
            </w:r>
            <w:r w:rsidR="00D67A23" w:rsidRPr="00F87C60">
              <w:rPr>
                <w:b/>
                <w:bCs/>
                <w:color w:val="FF0000"/>
                <w:sz w:val="16"/>
                <w:szCs w:val="16"/>
              </w:rPr>
              <w:t>eger</w:t>
            </w:r>
          </w:p>
          <w:p w14:paraId="23A5CC36" w14:textId="2CD44C53" w:rsidR="00D60D3F" w:rsidRPr="00F87C60" w:rsidRDefault="00D60D3F" w:rsidP="006746B3">
            <w:pPr>
              <w:tabs>
                <w:tab w:val="right" w:pos="14310"/>
              </w:tabs>
              <w:jc w:val="center"/>
              <w:rPr>
                <w:b/>
                <w:bCs/>
                <w:color w:val="FF0000"/>
                <w:sz w:val="16"/>
                <w:szCs w:val="16"/>
              </w:rPr>
            </w:pPr>
            <w:r w:rsidRPr="00F87C60">
              <w:rPr>
                <w:bCs/>
                <w:color w:val="FF0000"/>
                <w:sz w:val="16"/>
                <w:szCs w:val="16"/>
              </w:rPr>
              <w:t>(1</w:t>
            </w:r>
            <w:r w:rsidR="00DF41CA" w:rsidRPr="00F87C60">
              <w:rPr>
                <w:bCs/>
                <w:color w:val="FF0000"/>
                <w:sz w:val="16"/>
                <w:szCs w:val="16"/>
              </w:rPr>
              <w:t>-max)</w:t>
            </w:r>
          </w:p>
        </w:tc>
        <w:tc>
          <w:tcPr>
            <w:tcW w:w="8410" w:type="dxa"/>
            <w:gridSpan w:val="4"/>
          </w:tcPr>
          <w:p w14:paraId="2A9804C4" w14:textId="0A05A0D6" w:rsidR="00184EE4" w:rsidRPr="00F87C60" w:rsidRDefault="007364D2" w:rsidP="006746B3">
            <w:pPr>
              <w:snapToGrid w:val="0"/>
              <w:rPr>
                <w:sz w:val="16"/>
                <w:szCs w:val="16"/>
              </w:rPr>
            </w:pPr>
            <w:ins w:id="245" w:author="Mike Banach" w:date="2023-06-09T13:57:00Z">
              <w:r w:rsidRPr="007364D2">
                <w:rPr>
                  <w:sz w:val="16"/>
                  <w:szCs w:val="16"/>
                </w:rPr>
                <w:t>Contact PSMFC to get values for new records.</w:t>
              </w:r>
            </w:ins>
          </w:p>
        </w:tc>
      </w:tr>
      <w:tr w:rsidR="00965F6D" w:rsidRPr="00F87C60" w14:paraId="52EF9A11" w14:textId="77777777" w:rsidTr="23C10B09">
        <w:tc>
          <w:tcPr>
            <w:tcW w:w="1728" w:type="dxa"/>
          </w:tcPr>
          <w:p w14:paraId="14AEAD49" w14:textId="6D82FF35" w:rsidR="00D313F1" w:rsidRPr="00F87C60" w:rsidDel="009D04B1" w:rsidRDefault="00965F6D" w:rsidP="009D04B1">
            <w:pPr>
              <w:snapToGrid w:val="0"/>
              <w:rPr>
                <w:del w:id="246" w:author="Mike Banach" w:date="2023-03-10T12:05:00Z"/>
                <w:bCs/>
                <w:color w:val="FF0000"/>
                <w:sz w:val="16"/>
                <w:szCs w:val="16"/>
                <w:u w:val="single"/>
              </w:rPr>
            </w:pPr>
            <w:r w:rsidRPr="00F87C60">
              <w:rPr>
                <w:b/>
                <w:bCs/>
                <w:color w:val="FF0000"/>
                <w:sz w:val="16"/>
                <w:szCs w:val="16"/>
                <w:u w:val="single"/>
              </w:rPr>
              <w:t>HatcheryProgramName</w:t>
            </w:r>
          </w:p>
          <w:p w14:paraId="6C6113D4" w14:textId="55859521" w:rsidR="00965F6D" w:rsidRPr="00F87C60" w:rsidRDefault="00D313F1" w:rsidP="00535180">
            <w:pPr>
              <w:snapToGrid w:val="0"/>
              <w:rPr>
                <w:b/>
                <w:bCs/>
                <w:color w:val="FF0000"/>
                <w:sz w:val="16"/>
                <w:szCs w:val="16"/>
              </w:rPr>
            </w:pPr>
            <w:del w:id="247" w:author="Mike Banach" w:date="2023-03-10T12:05:00Z">
              <w:r w:rsidRPr="00F87C60" w:rsidDel="009D04B1">
                <w:rPr>
                  <w:bCs/>
                  <w:color w:val="FF0000"/>
                  <w:sz w:val="16"/>
                  <w:szCs w:val="16"/>
                </w:rPr>
                <w:delText>(unique)</w:delText>
              </w:r>
            </w:del>
          </w:p>
        </w:tc>
        <w:tc>
          <w:tcPr>
            <w:tcW w:w="3600" w:type="dxa"/>
          </w:tcPr>
          <w:p w14:paraId="6342A912" w14:textId="39EF2460" w:rsidR="00965F6D" w:rsidRPr="00F87C60" w:rsidRDefault="00965F6D" w:rsidP="006746B3">
            <w:pPr>
              <w:tabs>
                <w:tab w:val="right" w:pos="14310"/>
              </w:tabs>
              <w:rPr>
                <w:sz w:val="16"/>
                <w:szCs w:val="16"/>
              </w:rPr>
            </w:pPr>
            <w:r w:rsidRPr="00F87C60">
              <w:rPr>
                <w:sz w:val="16"/>
                <w:szCs w:val="16"/>
              </w:rPr>
              <w:t>A concerted set of artificial production activities</w:t>
            </w:r>
            <w:r w:rsidR="003B392E" w:rsidRPr="00F87C60">
              <w:rPr>
                <w:sz w:val="16"/>
                <w:szCs w:val="16"/>
              </w:rPr>
              <w:t xml:space="preserve"> </w:t>
            </w:r>
            <w:r w:rsidRPr="00F87C60">
              <w:rPr>
                <w:sz w:val="16"/>
                <w:szCs w:val="16"/>
              </w:rPr>
              <w:t xml:space="preserve">that may span multiple locations such as hatchery facilities and acclimation sites, </w:t>
            </w:r>
            <w:r w:rsidR="003B392E" w:rsidRPr="00F87C60">
              <w:rPr>
                <w:sz w:val="16"/>
                <w:szCs w:val="16"/>
              </w:rPr>
              <w:t>and</w:t>
            </w:r>
            <w:r w:rsidRPr="00F87C60">
              <w:rPr>
                <w:sz w:val="16"/>
                <w:szCs w:val="16"/>
              </w:rPr>
              <w:t xml:space="preserve"> generally focus on one species of fish or population to address harvest supplementation, mitigation, conservation, or recovery needs.</w:t>
            </w:r>
          </w:p>
        </w:tc>
        <w:tc>
          <w:tcPr>
            <w:tcW w:w="950" w:type="dxa"/>
          </w:tcPr>
          <w:p w14:paraId="4B964E05" w14:textId="77777777" w:rsidR="009F1A10" w:rsidRPr="00F87C60" w:rsidRDefault="0048252A" w:rsidP="006746B3">
            <w:pPr>
              <w:tabs>
                <w:tab w:val="right" w:pos="14310"/>
              </w:tabs>
              <w:jc w:val="center"/>
              <w:rPr>
                <w:b/>
                <w:bCs/>
                <w:color w:val="FF0000"/>
                <w:sz w:val="16"/>
                <w:szCs w:val="16"/>
              </w:rPr>
            </w:pPr>
            <w:r w:rsidRPr="00F87C60">
              <w:rPr>
                <w:b/>
                <w:bCs/>
                <w:color w:val="FF0000"/>
                <w:sz w:val="16"/>
                <w:szCs w:val="16"/>
              </w:rPr>
              <w:t>Text</w:t>
            </w:r>
          </w:p>
          <w:p w14:paraId="0F5CF787" w14:textId="21B00610" w:rsidR="00965F6D" w:rsidRPr="00F87C60" w:rsidRDefault="009F1A10" w:rsidP="006746B3">
            <w:pPr>
              <w:tabs>
                <w:tab w:val="right" w:pos="14310"/>
              </w:tabs>
              <w:jc w:val="center"/>
              <w:rPr>
                <w:b/>
                <w:bCs/>
                <w:color w:val="FF0000"/>
                <w:sz w:val="16"/>
                <w:szCs w:val="16"/>
              </w:rPr>
            </w:pPr>
            <w:r w:rsidRPr="00F87C60">
              <w:rPr>
                <w:bCs/>
                <w:color w:val="FF0000"/>
                <w:sz w:val="16"/>
                <w:szCs w:val="16"/>
              </w:rPr>
              <w:t>(1-</w:t>
            </w:r>
            <w:r w:rsidR="004108C4" w:rsidRPr="00F87C60">
              <w:rPr>
                <w:bCs/>
                <w:color w:val="FF0000"/>
                <w:sz w:val="16"/>
                <w:szCs w:val="16"/>
              </w:rPr>
              <w:t>255</w:t>
            </w:r>
            <w:r w:rsidRPr="00F87C60">
              <w:rPr>
                <w:bCs/>
                <w:color w:val="FF0000"/>
                <w:sz w:val="16"/>
                <w:szCs w:val="16"/>
              </w:rPr>
              <w:t>)</w:t>
            </w:r>
          </w:p>
        </w:tc>
        <w:tc>
          <w:tcPr>
            <w:tcW w:w="8410" w:type="dxa"/>
            <w:gridSpan w:val="4"/>
          </w:tcPr>
          <w:p w14:paraId="7C909D4D" w14:textId="53E25BB6" w:rsidR="00EC0A80" w:rsidRPr="00F87C60" w:rsidRDefault="00064996" w:rsidP="008346EB">
            <w:pPr>
              <w:snapToGrid w:val="0"/>
              <w:rPr>
                <w:sz w:val="16"/>
                <w:szCs w:val="16"/>
              </w:rPr>
            </w:pPr>
            <w:r w:rsidRPr="00F87C60">
              <w:rPr>
                <w:sz w:val="16"/>
                <w:szCs w:val="16"/>
              </w:rPr>
              <w:t>Hatchery programs will be used for grouping/reporting data in query outputs.</w:t>
            </w:r>
            <w:r w:rsidR="005F1368" w:rsidRPr="00F87C60">
              <w:rPr>
                <w:sz w:val="16"/>
                <w:szCs w:val="16"/>
              </w:rPr>
              <w:t xml:space="preserve">  The parent-child relationship</w:t>
            </w:r>
            <w:r w:rsidR="00771BCB" w:rsidRPr="00F87C60">
              <w:rPr>
                <w:sz w:val="16"/>
                <w:szCs w:val="16"/>
              </w:rPr>
              <w:t>s</w:t>
            </w:r>
            <w:r w:rsidR="005F1368" w:rsidRPr="00F87C60">
              <w:rPr>
                <w:sz w:val="16"/>
                <w:szCs w:val="16"/>
              </w:rPr>
              <w:t xml:space="preserve"> between the HatcheryProgram table and the HLI tables </w:t>
            </w:r>
            <w:r w:rsidR="00771BCB" w:rsidRPr="00F87C60">
              <w:rPr>
                <w:sz w:val="16"/>
                <w:szCs w:val="16"/>
              </w:rPr>
              <w:t>do</w:t>
            </w:r>
            <w:r w:rsidR="005F1368" w:rsidRPr="00F87C60">
              <w:rPr>
                <w:sz w:val="16"/>
                <w:szCs w:val="16"/>
              </w:rPr>
              <w:t xml:space="preserve"> not use this field; i</w:t>
            </w:r>
            <w:r w:rsidR="007E5159" w:rsidRPr="00F87C60">
              <w:rPr>
                <w:sz w:val="16"/>
                <w:szCs w:val="16"/>
              </w:rPr>
              <w:t xml:space="preserve">nstead, </w:t>
            </w:r>
            <w:r w:rsidR="00EC0A80" w:rsidRPr="00F87C60">
              <w:rPr>
                <w:sz w:val="16"/>
                <w:szCs w:val="16"/>
              </w:rPr>
              <w:t xml:space="preserve">the </w:t>
            </w:r>
            <w:r w:rsidR="005F1368" w:rsidRPr="00F87C60">
              <w:rPr>
                <w:sz w:val="16"/>
                <w:szCs w:val="16"/>
              </w:rPr>
              <w:t>relationship</w:t>
            </w:r>
            <w:r w:rsidR="00771BCB" w:rsidRPr="00F87C60">
              <w:rPr>
                <w:sz w:val="16"/>
                <w:szCs w:val="16"/>
              </w:rPr>
              <w:t>s</w:t>
            </w:r>
            <w:r w:rsidR="00EC0A80" w:rsidRPr="00F87C60">
              <w:rPr>
                <w:sz w:val="16"/>
                <w:szCs w:val="16"/>
              </w:rPr>
              <w:t xml:space="preserve"> </w:t>
            </w:r>
            <w:r w:rsidR="005F1368" w:rsidRPr="00F87C60">
              <w:rPr>
                <w:sz w:val="16"/>
                <w:szCs w:val="16"/>
              </w:rPr>
              <w:t xml:space="preserve">use </w:t>
            </w:r>
            <w:r w:rsidR="00EC0A80" w:rsidRPr="00F87C60">
              <w:rPr>
                <w:sz w:val="16"/>
                <w:szCs w:val="16"/>
              </w:rPr>
              <w:t xml:space="preserve">the </w:t>
            </w:r>
            <w:r w:rsidR="00212677" w:rsidRPr="00F87C60">
              <w:rPr>
                <w:sz w:val="16"/>
                <w:szCs w:val="16"/>
              </w:rPr>
              <w:t>Stock</w:t>
            </w:r>
            <w:r w:rsidR="00245AFF" w:rsidRPr="00F87C60">
              <w:rPr>
                <w:sz w:val="16"/>
                <w:szCs w:val="16"/>
              </w:rPr>
              <w:t>ID</w:t>
            </w:r>
            <w:r w:rsidR="00212677" w:rsidRPr="00F87C60">
              <w:rPr>
                <w:sz w:val="16"/>
                <w:szCs w:val="16"/>
              </w:rPr>
              <w:t xml:space="preserve"> and </w:t>
            </w:r>
            <w:r w:rsidR="00EC0A80" w:rsidRPr="00F87C60">
              <w:rPr>
                <w:sz w:val="16"/>
                <w:szCs w:val="16"/>
              </w:rPr>
              <w:t>HatcheryFacilityName</w:t>
            </w:r>
            <w:r w:rsidR="00212677" w:rsidRPr="00F87C60">
              <w:rPr>
                <w:sz w:val="16"/>
                <w:szCs w:val="16"/>
              </w:rPr>
              <w:t xml:space="preserve"> fields.</w:t>
            </w:r>
            <w:r w:rsidR="008E31A8" w:rsidRPr="00F87C60">
              <w:rPr>
                <w:sz w:val="16"/>
                <w:szCs w:val="16"/>
              </w:rPr>
              <w:t xml:space="preserve">  Therefore, HLI data in the various tables (below) </w:t>
            </w:r>
            <w:r w:rsidR="00307D92" w:rsidRPr="00F87C60">
              <w:rPr>
                <w:sz w:val="16"/>
                <w:szCs w:val="16"/>
              </w:rPr>
              <w:t>are</w:t>
            </w:r>
            <w:r w:rsidR="008E31A8" w:rsidRPr="00F87C60">
              <w:rPr>
                <w:sz w:val="16"/>
                <w:szCs w:val="16"/>
              </w:rPr>
              <w:t xml:space="preserve"> not </w:t>
            </w:r>
            <w:del w:id="248" w:author="Mike Banach" w:date="2023-03-10T12:05:00Z">
              <w:r w:rsidR="008E31A8" w:rsidRPr="00F87C60" w:rsidDel="009D04B1">
                <w:rPr>
                  <w:sz w:val="16"/>
                  <w:szCs w:val="16"/>
                </w:rPr>
                <w:delText xml:space="preserve">be </w:delText>
              </w:r>
            </w:del>
            <w:r w:rsidR="008E31A8" w:rsidRPr="00F87C60">
              <w:rPr>
                <w:sz w:val="16"/>
                <w:szCs w:val="16"/>
              </w:rPr>
              <w:t>tied directly to programs, and HatcheryProgramName i</w:t>
            </w:r>
            <w:r w:rsidR="00307D92" w:rsidRPr="00F87C60">
              <w:rPr>
                <w:sz w:val="16"/>
                <w:szCs w:val="16"/>
              </w:rPr>
              <w:t>s</w:t>
            </w:r>
            <w:r w:rsidR="008E31A8" w:rsidRPr="00F87C60">
              <w:rPr>
                <w:sz w:val="16"/>
                <w:szCs w:val="16"/>
              </w:rPr>
              <w:t xml:space="preserve"> not in those tables.</w:t>
            </w:r>
          </w:p>
        </w:tc>
      </w:tr>
      <w:tr w:rsidR="00B80510" w:rsidRPr="00F87C60" w14:paraId="18949B0B" w14:textId="77777777" w:rsidTr="23C10B09">
        <w:tc>
          <w:tcPr>
            <w:tcW w:w="1728" w:type="dxa"/>
          </w:tcPr>
          <w:p w14:paraId="787556FC" w14:textId="141355F9" w:rsidR="00B80510" w:rsidRPr="00F87C60" w:rsidRDefault="00B80510" w:rsidP="00B80510">
            <w:pPr>
              <w:snapToGrid w:val="0"/>
              <w:rPr>
                <w:b/>
                <w:bCs/>
                <w:color w:val="FF0000"/>
                <w:sz w:val="16"/>
                <w:szCs w:val="16"/>
              </w:rPr>
            </w:pPr>
            <w:r w:rsidRPr="00F87C60">
              <w:rPr>
                <w:b/>
                <w:color w:val="FF0000"/>
                <w:sz w:val="16"/>
                <w:szCs w:val="16"/>
                <w:u w:val="single"/>
              </w:rPr>
              <w:t>HatcheryFacilityName</w:t>
            </w:r>
          </w:p>
        </w:tc>
        <w:tc>
          <w:tcPr>
            <w:tcW w:w="3600" w:type="dxa"/>
          </w:tcPr>
          <w:p w14:paraId="48970439" w14:textId="21AFAFCA" w:rsidR="00B80510" w:rsidRPr="00F87C60" w:rsidRDefault="00B80510" w:rsidP="00B80510">
            <w:pPr>
              <w:tabs>
                <w:tab w:val="right" w:pos="14310"/>
              </w:tabs>
              <w:rPr>
                <w:sz w:val="16"/>
                <w:szCs w:val="16"/>
              </w:rPr>
            </w:pPr>
            <w:r w:rsidRPr="00F87C60">
              <w:rPr>
                <w:sz w:val="16"/>
                <w:szCs w:val="16"/>
              </w:rPr>
              <w:t>The central facility where the majority of production occurs for a specific group of hatchery fish.</w:t>
            </w:r>
          </w:p>
        </w:tc>
        <w:tc>
          <w:tcPr>
            <w:tcW w:w="950" w:type="dxa"/>
          </w:tcPr>
          <w:p w14:paraId="17B5E227" w14:textId="77777777" w:rsidR="00C70BBB" w:rsidRPr="00F87C60" w:rsidRDefault="00C70BBB" w:rsidP="00B80510">
            <w:pPr>
              <w:tabs>
                <w:tab w:val="right" w:pos="14310"/>
              </w:tabs>
              <w:jc w:val="center"/>
              <w:rPr>
                <w:b/>
                <w:color w:val="FF0000"/>
                <w:sz w:val="16"/>
                <w:szCs w:val="16"/>
              </w:rPr>
            </w:pPr>
            <w:r w:rsidRPr="00F87C60">
              <w:rPr>
                <w:b/>
                <w:color w:val="FF0000"/>
                <w:sz w:val="16"/>
                <w:szCs w:val="16"/>
              </w:rPr>
              <w:t>Text</w:t>
            </w:r>
          </w:p>
          <w:p w14:paraId="6489D027" w14:textId="37B1A7E4" w:rsidR="00B80510" w:rsidRPr="00F87C60" w:rsidRDefault="00C70BBB" w:rsidP="00B80510">
            <w:pPr>
              <w:tabs>
                <w:tab w:val="right" w:pos="14310"/>
              </w:tabs>
              <w:jc w:val="center"/>
              <w:rPr>
                <w:b/>
                <w:bCs/>
                <w:color w:val="FF0000"/>
                <w:sz w:val="16"/>
                <w:szCs w:val="16"/>
              </w:rPr>
            </w:pPr>
            <w:r w:rsidRPr="00F87C60">
              <w:rPr>
                <w:color w:val="FF0000"/>
                <w:sz w:val="16"/>
                <w:szCs w:val="16"/>
              </w:rPr>
              <w:t>(1-100)</w:t>
            </w:r>
          </w:p>
        </w:tc>
        <w:tc>
          <w:tcPr>
            <w:tcW w:w="8410" w:type="dxa"/>
            <w:gridSpan w:val="4"/>
          </w:tcPr>
          <w:p w14:paraId="339509A3" w14:textId="77777777" w:rsidR="00B80510" w:rsidRPr="00F87C60" w:rsidRDefault="00B80510" w:rsidP="00B80510">
            <w:pPr>
              <w:snapToGrid w:val="0"/>
              <w:rPr>
                <w:ins w:id="249" w:author="Mike Banach" w:date="2022-12-12T16:55:00Z"/>
                <w:sz w:val="16"/>
                <w:szCs w:val="16"/>
              </w:rPr>
            </w:pPr>
            <w:r w:rsidRPr="00F87C60">
              <w:rPr>
                <w:sz w:val="16"/>
                <w:szCs w:val="16"/>
              </w:rPr>
              <w:t xml:space="preserve">Entries in this field must precisely match a hatchery name in the PSMFC facilities list, available at </w:t>
            </w:r>
            <w:hyperlink r:id="rId23" w:history="1">
              <w:r w:rsidRPr="00F87C60">
                <w:rPr>
                  <w:rStyle w:val="Hyperlink"/>
                  <w:sz w:val="16"/>
                  <w:szCs w:val="16"/>
                </w:rPr>
                <w:t>https://www.streamnet.org/home/data-maps/fish-facilities-mapper/</w:t>
              </w:r>
            </w:hyperlink>
            <w:r w:rsidRPr="00F87C60">
              <w:rPr>
                <w:sz w:val="16"/>
                <w:szCs w:val="16"/>
              </w:rPr>
              <w:t>.</w:t>
            </w:r>
          </w:p>
          <w:p w14:paraId="3C3A8460" w14:textId="77777777" w:rsidR="00432704" w:rsidRPr="00F87C60" w:rsidRDefault="00432704" w:rsidP="00B80510">
            <w:pPr>
              <w:snapToGrid w:val="0"/>
              <w:rPr>
                <w:ins w:id="250" w:author="Mike Banach" w:date="2022-12-12T16:55:00Z"/>
                <w:sz w:val="16"/>
                <w:szCs w:val="16"/>
              </w:rPr>
            </w:pPr>
          </w:p>
          <w:p w14:paraId="16035305" w14:textId="2FC97C7B" w:rsidR="00432704" w:rsidRPr="00F87C60" w:rsidRDefault="00432704" w:rsidP="00B80510">
            <w:pPr>
              <w:snapToGrid w:val="0"/>
              <w:rPr>
                <w:sz w:val="16"/>
                <w:szCs w:val="16"/>
              </w:rPr>
            </w:pPr>
            <w:ins w:id="251" w:author="Mike Banach" w:date="2022-12-12T16:55:00Z">
              <w:r w:rsidRPr="00F87C60">
                <w:rPr>
                  <w:sz w:val="16"/>
                  <w:szCs w:val="16"/>
                </w:rPr>
                <w:t xml:space="preserve">[It was suggested that identifying a single best hatchery facility </w:t>
              </w:r>
            </w:ins>
            <w:ins w:id="252" w:author="Mike Banach" w:date="2023-03-30T10:53:00Z">
              <w:r w:rsidR="00853EE9">
                <w:rPr>
                  <w:sz w:val="16"/>
                  <w:szCs w:val="16"/>
                </w:rPr>
                <w:t xml:space="preserve">for each program </w:t>
              </w:r>
            </w:ins>
            <w:ins w:id="253" w:author="Mike Banach" w:date="2022-12-12T16:55:00Z">
              <w:r w:rsidRPr="00F87C60">
                <w:rPr>
                  <w:sz w:val="16"/>
                  <w:szCs w:val="16"/>
                </w:rPr>
                <w:t xml:space="preserve">may not always be possible.  For this first pilot version </w:t>
              </w:r>
            </w:ins>
            <w:ins w:id="254" w:author="Mike Banach" w:date="2022-12-12T16:56:00Z">
              <w:r w:rsidRPr="00F87C60">
                <w:rPr>
                  <w:sz w:val="16"/>
                  <w:szCs w:val="16"/>
                </w:rPr>
                <w:t>please try to select a single hatchery</w:t>
              </w:r>
            </w:ins>
            <w:ins w:id="255" w:author="Mike Banach" w:date="2023-03-30T10:55:00Z">
              <w:r w:rsidR="00853EE9">
                <w:rPr>
                  <w:sz w:val="16"/>
                  <w:szCs w:val="16"/>
                </w:rPr>
                <w:t xml:space="preserve">, but </w:t>
              </w:r>
            </w:ins>
            <w:ins w:id="256" w:author="Mike Banach" w:date="2023-03-30T10:56:00Z">
              <w:r w:rsidR="00853EE9">
                <w:rPr>
                  <w:sz w:val="16"/>
                  <w:szCs w:val="16"/>
                </w:rPr>
                <w:t xml:space="preserve">if you can't then </w:t>
              </w:r>
            </w:ins>
            <w:ins w:id="257" w:author="Mike Banach" w:date="2023-03-30T10:55:00Z">
              <w:r w:rsidR="00853EE9">
                <w:rPr>
                  <w:sz w:val="16"/>
                  <w:szCs w:val="16"/>
                </w:rPr>
                <w:t>creat</w:t>
              </w:r>
            </w:ins>
            <w:ins w:id="258" w:author="Mike Banach" w:date="2023-03-30T10:56:00Z">
              <w:r w:rsidR="00853EE9">
                <w:rPr>
                  <w:sz w:val="16"/>
                  <w:szCs w:val="16"/>
                </w:rPr>
                <w:t>e</w:t>
              </w:r>
            </w:ins>
            <w:ins w:id="259" w:author="Mike Banach" w:date="2023-03-30T10:55:00Z">
              <w:r w:rsidR="00853EE9">
                <w:rPr>
                  <w:sz w:val="16"/>
                  <w:szCs w:val="16"/>
                </w:rPr>
                <w:t xml:space="preserve"> a new record</w:t>
              </w:r>
            </w:ins>
            <w:ins w:id="260" w:author="Mike Banach" w:date="2023-03-30T10:56:00Z">
              <w:r w:rsidR="00853EE9">
                <w:rPr>
                  <w:sz w:val="16"/>
                  <w:szCs w:val="16"/>
                </w:rPr>
                <w:t xml:space="preserve"> for each facility</w:t>
              </w:r>
            </w:ins>
            <w:ins w:id="261" w:author="Mike Banach" w:date="2022-12-12T16:56:00Z">
              <w:r w:rsidRPr="00F87C60">
                <w:rPr>
                  <w:sz w:val="16"/>
                  <w:szCs w:val="16"/>
                </w:rPr>
                <w:t xml:space="preserve">.  </w:t>
              </w:r>
            </w:ins>
            <w:ins w:id="262" w:author="Mike Banach" w:date="2023-03-30T10:57:00Z">
              <w:r w:rsidR="00853EE9">
                <w:rPr>
                  <w:sz w:val="16"/>
                  <w:szCs w:val="16"/>
                </w:rPr>
                <w:t>T</w:t>
              </w:r>
            </w:ins>
            <w:ins w:id="263" w:author="Mike Banach" w:date="2022-12-12T16:56:00Z">
              <w:r w:rsidRPr="00F87C60">
                <w:rPr>
                  <w:sz w:val="16"/>
                  <w:szCs w:val="16"/>
                </w:rPr>
                <w:t>he DES team</w:t>
              </w:r>
            </w:ins>
            <w:ins w:id="264" w:author="Mike Banach" w:date="2023-03-30T10:57:00Z">
              <w:r w:rsidR="00853EE9">
                <w:rPr>
                  <w:sz w:val="16"/>
                  <w:szCs w:val="16"/>
                </w:rPr>
                <w:t xml:space="preserve"> will modify the DES later to align with the actual data.</w:t>
              </w:r>
            </w:ins>
            <w:ins w:id="265" w:author="Mike Banach" w:date="2022-12-12T16:56:00Z">
              <w:r w:rsidRPr="00F87C60">
                <w:rPr>
                  <w:sz w:val="16"/>
                  <w:szCs w:val="16"/>
                </w:rPr>
                <w:t>]</w:t>
              </w:r>
            </w:ins>
          </w:p>
        </w:tc>
      </w:tr>
      <w:tr w:rsidR="00C77513" w:rsidRPr="00F87C60" w14:paraId="257DA97F" w14:textId="77777777" w:rsidTr="23C10B09">
        <w:tc>
          <w:tcPr>
            <w:tcW w:w="1728" w:type="dxa"/>
          </w:tcPr>
          <w:p w14:paraId="33F95EE8" w14:textId="1A28B2C8" w:rsidR="00C77513" w:rsidRPr="00F87C60" w:rsidRDefault="00C77513" w:rsidP="00C77513">
            <w:pPr>
              <w:snapToGrid w:val="0"/>
              <w:rPr>
                <w:b/>
                <w:color w:val="FF0000"/>
                <w:sz w:val="16"/>
                <w:szCs w:val="16"/>
                <w:u w:val="single"/>
              </w:rPr>
            </w:pPr>
            <w:r w:rsidRPr="00F87C60">
              <w:rPr>
                <w:b/>
                <w:bCs/>
                <w:color w:val="FF0000"/>
                <w:sz w:val="16"/>
                <w:szCs w:val="16"/>
                <w:u w:val="single"/>
              </w:rPr>
              <w:t>StockID</w:t>
            </w:r>
          </w:p>
        </w:tc>
        <w:tc>
          <w:tcPr>
            <w:tcW w:w="3600" w:type="dxa"/>
          </w:tcPr>
          <w:p w14:paraId="00BAA8B3" w14:textId="265F6BCA" w:rsidR="00C77513" w:rsidRPr="00F87C60" w:rsidRDefault="00C77513" w:rsidP="00C77513">
            <w:pPr>
              <w:tabs>
                <w:tab w:val="right" w:pos="14310"/>
              </w:tabs>
              <w:rPr>
                <w:sz w:val="16"/>
                <w:szCs w:val="16"/>
              </w:rPr>
            </w:pPr>
            <w:r w:rsidRPr="00F87C60">
              <w:rPr>
                <w:sz w:val="16"/>
                <w:szCs w:val="16"/>
              </w:rPr>
              <w:t>Code for the stock of hatchery fish represented by this record.</w:t>
            </w:r>
          </w:p>
        </w:tc>
        <w:tc>
          <w:tcPr>
            <w:tcW w:w="950" w:type="dxa"/>
          </w:tcPr>
          <w:p w14:paraId="35B6E2A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Integer</w:t>
            </w:r>
          </w:p>
          <w:p w14:paraId="13E69A45" w14:textId="4421D1F9" w:rsidR="00C77513" w:rsidRPr="00F87C60" w:rsidRDefault="00C77513" w:rsidP="00C77513">
            <w:pPr>
              <w:tabs>
                <w:tab w:val="right" w:pos="14310"/>
              </w:tabs>
              <w:jc w:val="center"/>
              <w:rPr>
                <w:b/>
                <w:color w:val="FF0000"/>
                <w:sz w:val="16"/>
                <w:szCs w:val="16"/>
              </w:rPr>
            </w:pPr>
            <w:r w:rsidRPr="00F87C60">
              <w:rPr>
                <w:bCs/>
                <w:color w:val="FF0000"/>
                <w:sz w:val="16"/>
                <w:szCs w:val="16"/>
              </w:rPr>
              <w:t>(1-max)</w:t>
            </w:r>
          </w:p>
        </w:tc>
        <w:tc>
          <w:tcPr>
            <w:tcW w:w="8410" w:type="dxa"/>
            <w:gridSpan w:val="4"/>
          </w:tcPr>
          <w:p w14:paraId="10B9083C" w14:textId="77777777" w:rsidR="00C77513" w:rsidRPr="00F87C60" w:rsidRDefault="00C77513" w:rsidP="00C77513">
            <w:pPr>
              <w:snapToGrid w:val="0"/>
              <w:rPr>
                <w:sz w:val="16"/>
                <w:szCs w:val="16"/>
              </w:rPr>
            </w:pPr>
          </w:p>
        </w:tc>
      </w:tr>
      <w:tr w:rsidR="00C77513" w:rsidRPr="00F87C60" w14:paraId="28633895" w14:textId="77777777" w:rsidTr="23C10B09">
        <w:tc>
          <w:tcPr>
            <w:tcW w:w="1728" w:type="dxa"/>
          </w:tcPr>
          <w:p w14:paraId="1ED128B2" w14:textId="3AA8412D" w:rsidR="00C77513" w:rsidRPr="00F87C60" w:rsidRDefault="00C77513" w:rsidP="00C77513">
            <w:pPr>
              <w:tabs>
                <w:tab w:val="right" w:pos="14310"/>
              </w:tabs>
              <w:rPr>
                <w:b/>
                <w:color w:val="FF0000"/>
                <w:sz w:val="16"/>
                <w:szCs w:val="16"/>
              </w:rPr>
            </w:pPr>
            <w:r w:rsidRPr="00F87C60">
              <w:rPr>
                <w:b/>
                <w:bCs/>
                <w:color w:val="FF0000"/>
                <w:sz w:val="16"/>
                <w:szCs w:val="16"/>
              </w:rPr>
              <w:t>CommonName</w:t>
            </w:r>
          </w:p>
        </w:tc>
        <w:tc>
          <w:tcPr>
            <w:tcW w:w="3600" w:type="dxa"/>
          </w:tcPr>
          <w:p w14:paraId="5912EFA2" w14:textId="63D925E6" w:rsidR="00C77513" w:rsidRPr="00F87C60" w:rsidRDefault="00C77513" w:rsidP="00C77513">
            <w:pPr>
              <w:tabs>
                <w:tab w:val="right" w:pos="14310"/>
              </w:tabs>
              <w:rPr>
                <w:sz w:val="16"/>
                <w:szCs w:val="16"/>
              </w:rPr>
            </w:pPr>
            <w:r w:rsidRPr="00F87C60">
              <w:rPr>
                <w:sz w:val="16"/>
                <w:szCs w:val="16"/>
              </w:rPr>
              <w:t>Common name of the taxon of fish.</w:t>
            </w:r>
          </w:p>
        </w:tc>
        <w:tc>
          <w:tcPr>
            <w:tcW w:w="950" w:type="dxa"/>
          </w:tcPr>
          <w:p w14:paraId="54D299F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467FF1D1" w14:textId="3D17E359" w:rsidR="00C77513" w:rsidRPr="00F87C60" w:rsidRDefault="00C77513" w:rsidP="00C77513">
            <w:pPr>
              <w:tabs>
                <w:tab w:val="right" w:pos="14310"/>
              </w:tabs>
              <w:jc w:val="center"/>
              <w:rPr>
                <w:sz w:val="16"/>
                <w:szCs w:val="16"/>
              </w:rPr>
            </w:pPr>
            <w:r w:rsidRPr="00F87C60">
              <w:rPr>
                <w:bCs/>
                <w:color w:val="FF0000"/>
                <w:sz w:val="16"/>
                <w:szCs w:val="16"/>
              </w:rPr>
              <w:t>(1-15)</w:t>
            </w:r>
          </w:p>
        </w:tc>
        <w:tc>
          <w:tcPr>
            <w:tcW w:w="2803" w:type="dxa"/>
          </w:tcPr>
          <w:p w14:paraId="24DA9CBE" w14:textId="19319B12" w:rsidR="00C77513" w:rsidRPr="00F87C60" w:rsidRDefault="00C77513" w:rsidP="00C77513">
            <w:pPr>
              <w:tabs>
                <w:tab w:val="right" w:pos="14310"/>
              </w:tabs>
              <w:rPr>
                <w:sz w:val="16"/>
                <w:szCs w:val="16"/>
              </w:rPr>
            </w:pPr>
            <w:r w:rsidRPr="00F87C60">
              <w:rPr>
                <w:sz w:val="16"/>
                <w:szCs w:val="16"/>
              </w:rPr>
              <w:t>Enter the name of the taxon here, even if taxon name is included in the name of the stock.  Must match the common name of the stock.  Select from the following:</w:t>
            </w:r>
          </w:p>
        </w:tc>
        <w:tc>
          <w:tcPr>
            <w:tcW w:w="2803" w:type="dxa"/>
            <w:gridSpan w:val="2"/>
          </w:tcPr>
          <w:p w14:paraId="468CD2B6" w14:textId="77777777" w:rsidR="00C77513" w:rsidRPr="00F87C60" w:rsidRDefault="00C77513" w:rsidP="00C77513">
            <w:pPr>
              <w:numPr>
                <w:ilvl w:val="0"/>
                <w:numId w:val="10"/>
              </w:numPr>
              <w:snapToGrid w:val="0"/>
              <w:ind w:left="173" w:hanging="144"/>
              <w:rPr>
                <w:sz w:val="16"/>
                <w:szCs w:val="16"/>
              </w:rPr>
            </w:pPr>
            <w:r w:rsidRPr="00F87C60">
              <w:rPr>
                <w:sz w:val="16"/>
                <w:szCs w:val="16"/>
              </w:rPr>
              <w:t>Bull trout</w:t>
            </w:r>
          </w:p>
          <w:p w14:paraId="237C714D" w14:textId="77777777" w:rsidR="00C77513" w:rsidRPr="00F87C60" w:rsidRDefault="00C77513" w:rsidP="00C77513">
            <w:pPr>
              <w:numPr>
                <w:ilvl w:val="0"/>
                <w:numId w:val="10"/>
              </w:numPr>
              <w:snapToGrid w:val="0"/>
              <w:ind w:left="173" w:hanging="144"/>
              <w:rPr>
                <w:sz w:val="16"/>
                <w:szCs w:val="16"/>
              </w:rPr>
            </w:pPr>
            <w:r w:rsidRPr="00F87C60">
              <w:rPr>
                <w:sz w:val="16"/>
                <w:szCs w:val="16"/>
              </w:rPr>
              <w:t>Chinook salmon</w:t>
            </w:r>
          </w:p>
          <w:p w14:paraId="78136100" w14:textId="77777777" w:rsidR="00C77513" w:rsidRPr="00F87C60" w:rsidRDefault="00C77513" w:rsidP="00C77513">
            <w:pPr>
              <w:numPr>
                <w:ilvl w:val="0"/>
                <w:numId w:val="10"/>
              </w:numPr>
              <w:snapToGrid w:val="0"/>
              <w:ind w:left="173" w:hanging="144"/>
              <w:rPr>
                <w:sz w:val="16"/>
                <w:szCs w:val="16"/>
              </w:rPr>
            </w:pPr>
            <w:r w:rsidRPr="00F87C60">
              <w:rPr>
                <w:sz w:val="16"/>
                <w:szCs w:val="16"/>
              </w:rPr>
              <w:t>Chum salmon</w:t>
            </w:r>
          </w:p>
          <w:p w14:paraId="1A7D2886" w14:textId="77777777" w:rsidR="00C77513" w:rsidRPr="00F87C60" w:rsidRDefault="00C77513" w:rsidP="00C77513">
            <w:pPr>
              <w:numPr>
                <w:ilvl w:val="0"/>
                <w:numId w:val="10"/>
              </w:numPr>
              <w:snapToGrid w:val="0"/>
              <w:ind w:left="173" w:hanging="144"/>
              <w:rPr>
                <w:sz w:val="16"/>
                <w:szCs w:val="16"/>
              </w:rPr>
            </w:pPr>
            <w:r w:rsidRPr="00F87C60">
              <w:rPr>
                <w:sz w:val="16"/>
                <w:szCs w:val="16"/>
              </w:rPr>
              <w:t>Coho salmon</w:t>
            </w:r>
          </w:p>
          <w:p w14:paraId="386F5F63" w14:textId="77777777" w:rsidR="00C77513" w:rsidRPr="00F87C60" w:rsidRDefault="00C77513" w:rsidP="00C77513">
            <w:pPr>
              <w:numPr>
                <w:ilvl w:val="0"/>
                <w:numId w:val="10"/>
              </w:numPr>
              <w:snapToGrid w:val="0"/>
              <w:ind w:left="173" w:hanging="144"/>
              <w:rPr>
                <w:sz w:val="16"/>
                <w:szCs w:val="16"/>
              </w:rPr>
            </w:pPr>
            <w:r w:rsidRPr="00F87C60">
              <w:rPr>
                <w:sz w:val="16"/>
                <w:szCs w:val="16"/>
              </w:rPr>
              <w:t>Sockeye salmon</w:t>
            </w:r>
          </w:p>
          <w:p w14:paraId="71BBE9F4" w14:textId="750E1603" w:rsidR="00C77513" w:rsidRPr="00F87C60" w:rsidRDefault="00C77513" w:rsidP="00C77513">
            <w:pPr>
              <w:numPr>
                <w:ilvl w:val="0"/>
                <w:numId w:val="10"/>
              </w:numPr>
              <w:snapToGrid w:val="0"/>
              <w:ind w:left="173" w:hanging="144"/>
              <w:rPr>
                <w:sz w:val="16"/>
                <w:szCs w:val="16"/>
              </w:rPr>
            </w:pPr>
            <w:r w:rsidRPr="00F87C60">
              <w:rPr>
                <w:sz w:val="16"/>
                <w:szCs w:val="16"/>
              </w:rPr>
              <w:t>Steelhead</w:t>
            </w:r>
          </w:p>
        </w:tc>
        <w:tc>
          <w:tcPr>
            <w:tcW w:w="2804" w:type="dxa"/>
          </w:tcPr>
          <w:p w14:paraId="356CC235" w14:textId="744BFF8A" w:rsidR="00C77513" w:rsidRPr="00F87C60" w:rsidRDefault="00C77513" w:rsidP="00C77513">
            <w:pPr>
              <w:tabs>
                <w:tab w:val="right" w:pos="14310"/>
              </w:tabs>
              <w:rPr>
                <w:sz w:val="16"/>
                <w:szCs w:val="16"/>
              </w:rPr>
            </w:pPr>
            <w:r w:rsidRPr="00F87C60">
              <w:rPr>
                <w:sz w:val="16"/>
                <w:szCs w:val="16"/>
              </w:rPr>
              <w:t xml:space="preserve">Additional species may be added in the future: refer to </w:t>
            </w:r>
            <w:hyperlink r:id="rId24" w:history="1">
              <w:r w:rsidRPr="00F87C60">
                <w:rPr>
                  <w:rStyle w:val="Hyperlink"/>
                  <w:sz w:val="16"/>
                  <w:szCs w:val="16"/>
                </w:rPr>
                <w:t>https://www.streamnet.org/resources/nw-fish/fish-species/</w:t>
              </w:r>
            </w:hyperlink>
            <w:r w:rsidRPr="00F87C60">
              <w:rPr>
                <w:sz w:val="16"/>
                <w:szCs w:val="16"/>
              </w:rPr>
              <w:t xml:space="preserve"> for common names.</w:t>
            </w:r>
          </w:p>
        </w:tc>
      </w:tr>
      <w:tr w:rsidR="00C77513" w:rsidRPr="00F87C60" w14:paraId="7D52B30F" w14:textId="77777777" w:rsidTr="23C10B09">
        <w:tc>
          <w:tcPr>
            <w:tcW w:w="1728" w:type="dxa"/>
          </w:tcPr>
          <w:p w14:paraId="017E70FE" w14:textId="55764963" w:rsidR="00C77513" w:rsidRPr="00F87C60" w:rsidRDefault="00C77513" w:rsidP="00C77513">
            <w:pPr>
              <w:tabs>
                <w:tab w:val="right" w:pos="14310"/>
              </w:tabs>
              <w:rPr>
                <w:b/>
                <w:color w:val="FF0000"/>
                <w:sz w:val="16"/>
                <w:szCs w:val="16"/>
              </w:rPr>
            </w:pPr>
            <w:r w:rsidRPr="00F87C60">
              <w:rPr>
                <w:b/>
                <w:bCs/>
                <w:color w:val="FF0000"/>
                <w:sz w:val="16"/>
                <w:szCs w:val="16"/>
              </w:rPr>
              <w:t>Run</w:t>
            </w:r>
          </w:p>
        </w:tc>
        <w:tc>
          <w:tcPr>
            <w:tcW w:w="3600" w:type="dxa"/>
          </w:tcPr>
          <w:p w14:paraId="6AC170F9" w14:textId="35EA45AA" w:rsidR="00C77513" w:rsidRPr="00F87C60" w:rsidRDefault="00C77513" w:rsidP="00C77513">
            <w:pPr>
              <w:tabs>
                <w:tab w:val="right" w:pos="14310"/>
              </w:tabs>
              <w:rPr>
                <w:sz w:val="16"/>
                <w:szCs w:val="16"/>
              </w:rPr>
            </w:pPr>
            <w:r w:rsidRPr="00F87C60">
              <w:rPr>
                <w:sz w:val="16"/>
                <w:szCs w:val="16"/>
              </w:rPr>
              <w:t>Run of fish.</w:t>
            </w:r>
          </w:p>
        </w:tc>
        <w:tc>
          <w:tcPr>
            <w:tcW w:w="950" w:type="dxa"/>
          </w:tcPr>
          <w:p w14:paraId="53C32F2F"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A180336" w14:textId="01F5F0CD" w:rsidR="00C77513" w:rsidRPr="00F87C60" w:rsidRDefault="00C77513" w:rsidP="00C77513">
            <w:pPr>
              <w:tabs>
                <w:tab w:val="right" w:pos="14310"/>
              </w:tabs>
              <w:jc w:val="center"/>
              <w:rPr>
                <w:sz w:val="16"/>
                <w:szCs w:val="16"/>
              </w:rPr>
            </w:pPr>
            <w:r w:rsidRPr="00F87C60">
              <w:rPr>
                <w:bCs/>
                <w:color w:val="FF0000"/>
                <w:sz w:val="16"/>
                <w:szCs w:val="16"/>
              </w:rPr>
              <w:t>(3-20)</w:t>
            </w:r>
          </w:p>
        </w:tc>
        <w:tc>
          <w:tcPr>
            <w:tcW w:w="2803" w:type="dxa"/>
          </w:tcPr>
          <w:p w14:paraId="44E72FB1" w14:textId="54A73E21" w:rsidR="00C77513" w:rsidRPr="00F87C60" w:rsidRDefault="00C77513" w:rsidP="00C77513">
            <w:pPr>
              <w:tabs>
                <w:tab w:val="right" w:pos="14310"/>
              </w:tabs>
              <w:rPr>
                <w:sz w:val="16"/>
                <w:szCs w:val="16"/>
              </w:rPr>
            </w:pPr>
            <w:r w:rsidRPr="00F87C60">
              <w:rPr>
                <w:sz w:val="16"/>
                <w:szCs w:val="16"/>
              </w:rPr>
              <w:t>Enter the name of the run here, even if run name is included in the name of the stock.  Entries in this field are not recognized as taxonomic divisions.  Must match the run of the stock.  Select from the following:   [</w:t>
            </w:r>
            <w:r w:rsidRPr="00F87C60">
              <w:rPr>
                <w:i/>
                <w:sz w:val="16"/>
                <w:szCs w:val="16"/>
              </w:rPr>
              <w:t>Do not include comments in brackets.</w:t>
            </w:r>
            <w:r w:rsidRPr="00F87C60">
              <w:rPr>
                <w:sz w:val="16"/>
                <w:szCs w:val="16"/>
              </w:rPr>
              <w:t>]</w:t>
            </w:r>
          </w:p>
        </w:tc>
        <w:tc>
          <w:tcPr>
            <w:tcW w:w="2803" w:type="dxa"/>
            <w:gridSpan w:val="2"/>
          </w:tcPr>
          <w:p w14:paraId="5FAA78E7" w14:textId="77777777" w:rsidR="00C77513" w:rsidRPr="00F87C60" w:rsidRDefault="00C77513" w:rsidP="00C77513">
            <w:pPr>
              <w:numPr>
                <w:ilvl w:val="0"/>
                <w:numId w:val="6"/>
              </w:numPr>
              <w:snapToGrid w:val="0"/>
              <w:ind w:left="173" w:hanging="144"/>
              <w:rPr>
                <w:sz w:val="16"/>
                <w:szCs w:val="16"/>
              </w:rPr>
            </w:pPr>
            <w:r w:rsidRPr="00F87C60">
              <w:rPr>
                <w:sz w:val="16"/>
                <w:szCs w:val="16"/>
              </w:rPr>
              <w:t>Spring</w:t>
            </w:r>
          </w:p>
          <w:p w14:paraId="29ED1574" w14:textId="77777777" w:rsidR="00C77513" w:rsidRPr="00F87C60" w:rsidRDefault="00C77513" w:rsidP="00C77513">
            <w:pPr>
              <w:numPr>
                <w:ilvl w:val="0"/>
                <w:numId w:val="6"/>
              </w:numPr>
              <w:snapToGrid w:val="0"/>
              <w:ind w:left="173" w:hanging="144"/>
              <w:rPr>
                <w:sz w:val="16"/>
                <w:szCs w:val="16"/>
              </w:rPr>
            </w:pPr>
            <w:r w:rsidRPr="00F87C60">
              <w:rPr>
                <w:sz w:val="16"/>
                <w:szCs w:val="16"/>
              </w:rPr>
              <w:t>Summer</w:t>
            </w:r>
          </w:p>
          <w:p w14:paraId="075CCD53" w14:textId="77777777" w:rsidR="00C77513" w:rsidRPr="00F87C60" w:rsidRDefault="00C77513" w:rsidP="00C77513">
            <w:pPr>
              <w:numPr>
                <w:ilvl w:val="0"/>
                <w:numId w:val="6"/>
              </w:numPr>
              <w:snapToGrid w:val="0"/>
              <w:ind w:left="173" w:hanging="144"/>
              <w:rPr>
                <w:sz w:val="16"/>
                <w:szCs w:val="16"/>
              </w:rPr>
            </w:pPr>
            <w:r w:rsidRPr="00F87C60">
              <w:rPr>
                <w:sz w:val="16"/>
                <w:szCs w:val="16"/>
              </w:rPr>
              <w:t>Fall</w:t>
            </w:r>
          </w:p>
          <w:p w14:paraId="0E3D95E3" w14:textId="77777777" w:rsidR="00C77513" w:rsidRPr="00F87C60" w:rsidRDefault="00C77513" w:rsidP="00C77513">
            <w:pPr>
              <w:numPr>
                <w:ilvl w:val="0"/>
                <w:numId w:val="6"/>
              </w:numPr>
              <w:snapToGrid w:val="0"/>
              <w:ind w:left="173" w:hanging="144"/>
              <w:rPr>
                <w:sz w:val="16"/>
                <w:szCs w:val="16"/>
              </w:rPr>
            </w:pPr>
            <w:r w:rsidRPr="00F87C60">
              <w:rPr>
                <w:sz w:val="16"/>
                <w:szCs w:val="16"/>
              </w:rPr>
              <w:t>Late fall</w:t>
            </w:r>
          </w:p>
          <w:p w14:paraId="516F299A" w14:textId="77777777" w:rsidR="00C77513" w:rsidRPr="00F87C60" w:rsidRDefault="00C77513" w:rsidP="00C77513">
            <w:pPr>
              <w:numPr>
                <w:ilvl w:val="0"/>
                <w:numId w:val="6"/>
              </w:numPr>
              <w:snapToGrid w:val="0"/>
              <w:ind w:left="173" w:hanging="144"/>
              <w:rPr>
                <w:sz w:val="16"/>
                <w:szCs w:val="16"/>
              </w:rPr>
            </w:pPr>
            <w:r w:rsidRPr="00F87C60">
              <w:rPr>
                <w:sz w:val="16"/>
                <w:szCs w:val="16"/>
              </w:rPr>
              <w:t>Winter</w:t>
            </w:r>
          </w:p>
          <w:p w14:paraId="741D7276" w14:textId="763103E4" w:rsidR="00C77513" w:rsidRPr="00F87C60" w:rsidRDefault="00C77513" w:rsidP="00C77513">
            <w:pPr>
              <w:numPr>
                <w:ilvl w:val="0"/>
                <w:numId w:val="6"/>
              </w:numPr>
              <w:snapToGrid w:val="0"/>
              <w:ind w:left="173" w:hanging="144"/>
              <w:rPr>
                <w:sz w:val="16"/>
                <w:szCs w:val="16"/>
              </w:rPr>
            </w:pPr>
            <w:r w:rsidRPr="00F87C60">
              <w:rPr>
                <w:sz w:val="16"/>
                <w:szCs w:val="16"/>
              </w:rPr>
              <w:t>Spring/summer</w:t>
            </w:r>
          </w:p>
        </w:tc>
        <w:tc>
          <w:tcPr>
            <w:tcW w:w="2804" w:type="dxa"/>
          </w:tcPr>
          <w:p w14:paraId="3B9DE092" w14:textId="77777777" w:rsidR="00C77513" w:rsidRPr="00F87C60" w:rsidRDefault="00C77513" w:rsidP="00C77513">
            <w:pPr>
              <w:numPr>
                <w:ilvl w:val="0"/>
                <w:numId w:val="6"/>
              </w:numPr>
              <w:snapToGrid w:val="0"/>
              <w:ind w:left="173" w:hanging="144"/>
              <w:rPr>
                <w:sz w:val="16"/>
                <w:szCs w:val="16"/>
              </w:rPr>
            </w:pPr>
            <w:r w:rsidRPr="00F87C60">
              <w:rPr>
                <w:sz w:val="16"/>
                <w:szCs w:val="16"/>
              </w:rPr>
              <w:t>Both summer &amp; winter</w:t>
            </w:r>
          </w:p>
          <w:p w14:paraId="32BD1DCD" w14:textId="77777777" w:rsidR="00C77513" w:rsidRPr="00F87C60" w:rsidRDefault="00C77513" w:rsidP="00C77513">
            <w:pPr>
              <w:numPr>
                <w:ilvl w:val="0"/>
                <w:numId w:val="6"/>
              </w:numPr>
              <w:snapToGrid w:val="0"/>
              <w:ind w:left="173" w:hanging="144"/>
              <w:rPr>
                <w:sz w:val="16"/>
                <w:szCs w:val="16"/>
              </w:rPr>
            </w:pPr>
            <w:r w:rsidRPr="00F87C60">
              <w:rPr>
                <w:sz w:val="16"/>
                <w:szCs w:val="16"/>
              </w:rPr>
              <w:t>Early</w:t>
            </w:r>
          </w:p>
          <w:p w14:paraId="1C2D165E" w14:textId="77777777" w:rsidR="00C77513" w:rsidRPr="00F87C60" w:rsidRDefault="00C77513" w:rsidP="00C77513">
            <w:pPr>
              <w:numPr>
                <w:ilvl w:val="0"/>
                <w:numId w:val="6"/>
              </w:numPr>
              <w:snapToGrid w:val="0"/>
              <w:ind w:left="173" w:hanging="144"/>
              <w:rPr>
                <w:sz w:val="16"/>
                <w:szCs w:val="16"/>
              </w:rPr>
            </w:pPr>
            <w:r w:rsidRPr="00F87C60">
              <w:rPr>
                <w:sz w:val="16"/>
                <w:szCs w:val="16"/>
              </w:rPr>
              <w:t>Late</w:t>
            </w:r>
          </w:p>
          <w:p w14:paraId="60A00D8B" w14:textId="77777777" w:rsidR="00C77513" w:rsidRPr="00F87C60" w:rsidRDefault="00C77513" w:rsidP="00C77513">
            <w:pPr>
              <w:numPr>
                <w:ilvl w:val="0"/>
                <w:numId w:val="6"/>
              </w:numPr>
              <w:snapToGrid w:val="0"/>
              <w:ind w:left="173" w:hanging="144"/>
              <w:rPr>
                <w:sz w:val="16"/>
                <w:szCs w:val="16"/>
              </w:rPr>
            </w:pPr>
            <w:r w:rsidRPr="00F87C60">
              <w:rPr>
                <w:sz w:val="16"/>
                <w:szCs w:val="16"/>
              </w:rPr>
              <w:t>Both early &amp; late</w:t>
            </w:r>
          </w:p>
          <w:p w14:paraId="263FEC23" w14:textId="683F54AB" w:rsidR="00C77513" w:rsidRPr="00F87C60" w:rsidRDefault="00C77513" w:rsidP="00C77513">
            <w:pPr>
              <w:numPr>
                <w:ilvl w:val="0"/>
                <w:numId w:val="6"/>
              </w:numPr>
              <w:snapToGrid w:val="0"/>
              <w:ind w:left="173" w:hanging="144"/>
              <w:rPr>
                <w:sz w:val="16"/>
                <w:szCs w:val="16"/>
              </w:rPr>
            </w:pPr>
            <w:r w:rsidRPr="00F87C60">
              <w:rPr>
                <w:sz w:val="16"/>
                <w:szCs w:val="16"/>
              </w:rPr>
              <w:t>N/A   [</w:t>
            </w:r>
            <w:r w:rsidRPr="00F87C60">
              <w:rPr>
                <w:i/>
                <w:sz w:val="16"/>
                <w:szCs w:val="16"/>
              </w:rPr>
              <w:t>For species without recognized runs.  For example, bull trout.</w:t>
            </w:r>
            <w:r w:rsidRPr="00F87C60">
              <w:rPr>
                <w:sz w:val="16"/>
                <w:szCs w:val="16"/>
              </w:rPr>
              <w:t>]</w:t>
            </w:r>
          </w:p>
        </w:tc>
      </w:tr>
      <w:tr w:rsidR="00C77513" w:rsidRPr="00F87C60" w14:paraId="08B76F9D" w14:textId="77777777" w:rsidTr="23C10B09">
        <w:tc>
          <w:tcPr>
            <w:tcW w:w="1728" w:type="dxa"/>
          </w:tcPr>
          <w:p w14:paraId="6EEC2882" w14:textId="3CDF7A24" w:rsidR="00C77513" w:rsidRPr="00F87C60" w:rsidRDefault="00C77513" w:rsidP="00C77513">
            <w:pPr>
              <w:tabs>
                <w:tab w:val="right" w:pos="14310"/>
              </w:tabs>
              <w:rPr>
                <w:b/>
                <w:color w:val="FF0000"/>
                <w:sz w:val="16"/>
                <w:szCs w:val="16"/>
              </w:rPr>
            </w:pPr>
            <w:r w:rsidRPr="00F87C60">
              <w:rPr>
                <w:b/>
                <w:bCs/>
                <w:color w:val="FF0000"/>
                <w:sz w:val="16"/>
                <w:szCs w:val="16"/>
              </w:rPr>
              <w:t>HatcheryProgramType</w:t>
            </w:r>
          </w:p>
        </w:tc>
        <w:tc>
          <w:tcPr>
            <w:tcW w:w="3600" w:type="dxa"/>
          </w:tcPr>
          <w:p w14:paraId="74DB090C" w14:textId="645D93D6" w:rsidR="00C77513" w:rsidRPr="00F87C60" w:rsidRDefault="00C77513" w:rsidP="00C77513">
            <w:pPr>
              <w:tabs>
                <w:tab w:val="right" w:pos="14310"/>
              </w:tabs>
              <w:rPr>
                <w:sz w:val="16"/>
                <w:szCs w:val="16"/>
              </w:rPr>
            </w:pPr>
            <w:r w:rsidRPr="00F87C60">
              <w:rPr>
                <w:bCs/>
                <w:sz w:val="16"/>
                <w:szCs w:val="16"/>
              </w:rPr>
              <w:t>Purpose of the hatchery program this record represents.</w:t>
            </w:r>
          </w:p>
        </w:tc>
        <w:tc>
          <w:tcPr>
            <w:tcW w:w="950" w:type="dxa"/>
          </w:tcPr>
          <w:p w14:paraId="5F55E84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1F6FB16" w14:textId="7AB10CE1" w:rsidR="00C77513" w:rsidRPr="00F87C60" w:rsidRDefault="00C77513" w:rsidP="00C77513">
            <w:pPr>
              <w:tabs>
                <w:tab w:val="right" w:pos="14310"/>
              </w:tabs>
              <w:jc w:val="center"/>
              <w:rPr>
                <w:b/>
                <w:color w:val="FF0000"/>
                <w:sz w:val="16"/>
                <w:szCs w:val="16"/>
              </w:rPr>
            </w:pPr>
            <w:r w:rsidRPr="00F87C60">
              <w:rPr>
                <w:bCs/>
                <w:color w:val="FF0000"/>
                <w:sz w:val="16"/>
                <w:szCs w:val="16"/>
              </w:rPr>
              <w:t>(26- 37)</w:t>
            </w:r>
          </w:p>
        </w:tc>
        <w:tc>
          <w:tcPr>
            <w:tcW w:w="8410" w:type="dxa"/>
            <w:gridSpan w:val="4"/>
          </w:tcPr>
          <w:p w14:paraId="5B89E019" w14:textId="01677DA0" w:rsidR="00C77513" w:rsidRPr="00F87C60" w:rsidRDefault="00C77513" w:rsidP="00C77513">
            <w:pPr>
              <w:snapToGrid w:val="0"/>
              <w:rPr>
                <w:sz w:val="16"/>
                <w:szCs w:val="16"/>
              </w:rPr>
            </w:pPr>
            <w:r w:rsidRPr="00F87C60">
              <w:rPr>
                <w:sz w:val="16"/>
                <w:szCs w:val="16"/>
                <w:u w:val="single"/>
              </w:rPr>
              <w:t>Acceptable values</w:t>
            </w:r>
            <w:r w:rsidRPr="00F87C60">
              <w:rPr>
                <w:sz w:val="16"/>
                <w:szCs w:val="16"/>
              </w:rPr>
              <w:t xml:space="preserve"> for this field are taken from the "Implementation and Compliance Monitoring" section of Appendix C in Beasley, C.A., et al.  2008.  Recommendations for broad scale monitoring to evaluate the effects of hatchery supplementation on the fitness of natural salmon and steelhead populations.  Final report of the Ad hoc supplementation monitoring and evaluation </w:t>
            </w:r>
            <w:r w:rsidRPr="00F87C60">
              <w:rPr>
                <w:sz w:val="16"/>
                <w:szCs w:val="16"/>
              </w:rPr>
              <w:lastRenderedPageBreak/>
              <w:t xml:space="preserve">workgroup.  Available at </w:t>
            </w:r>
            <w:hyperlink r:id="rId25" w:history="1">
              <w:r w:rsidRPr="00F87C60">
                <w:rPr>
                  <w:rStyle w:val="Hyperlink"/>
                  <w:sz w:val="16"/>
                  <w:szCs w:val="16"/>
                </w:rPr>
                <w:t>https://www.streamnet.org/final_draft_ahswg_2008april4/</w:t>
              </w:r>
            </w:hyperlink>
            <w:r w:rsidRPr="00F87C60">
              <w:rPr>
                <w:sz w:val="16"/>
                <w:szCs w:val="16"/>
              </w:rPr>
              <w:t>.  Descriptions (in italics) are derived from the entire document as necessary.   [</w:t>
            </w:r>
            <w:r w:rsidRPr="00F87C60">
              <w:rPr>
                <w:i/>
                <w:sz w:val="16"/>
                <w:szCs w:val="16"/>
              </w:rPr>
              <w:t>Do not include comments in brackets.</w:t>
            </w:r>
            <w:r w:rsidRPr="00F87C60">
              <w:rPr>
                <w:sz w:val="16"/>
                <w:szCs w:val="16"/>
              </w:rPr>
              <w:t>]</w:t>
            </w:r>
          </w:p>
          <w:p w14:paraId="5366FAF1" w14:textId="77777777" w:rsidR="00C77513" w:rsidRPr="00F87C60" w:rsidRDefault="00C77513" w:rsidP="00C77513">
            <w:pPr>
              <w:numPr>
                <w:ilvl w:val="0"/>
                <w:numId w:val="5"/>
              </w:numPr>
              <w:snapToGrid w:val="0"/>
              <w:ind w:left="173" w:hanging="144"/>
              <w:rPr>
                <w:sz w:val="16"/>
                <w:szCs w:val="16"/>
              </w:rPr>
            </w:pPr>
            <w:r w:rsidRPr="00F87C60">
              <w:rPr>
                <w:sz w:val="16"/>
                <w:szCs w:val="16"/>
              </w:rPr>
              <w:t>Segregated harvest augmentation   [</w:t>
            </w:r>
            <w:r w:rsidRPr="00F87C60">
              <w:rPr>
                <w:i/>
                <w:sz w:val="16"/>
                <w:szCs w:val="16"/>
              </w:rPr>
              <w:t>Purpose is to provide for harvest while attempting to keep hatchery origin fish from spawning in the wild with natural origin fish.</w:t>
            </w:r>
            <w:r w:rsidRPr="00F87C60">
              <w:rPr>
                <w:sz w:val="16"/>
                <w:szCs w:val="16"/>
              </w:rPr>
              <w:t>]</w:t>
            </w:r>
          </w:p>
          <w:p w14:paraId="30B5E3EA" w14:textId="77777777" w:rsidR="00C77513" w:rsidRPr="00F87C60" w:rsidRDefault="00C77513" w:rsidP="00C77513">
            <w:pPr>
              <w:numPr>
                <w:ilvl w:val="0"/>
                <w:numId w:val="5"/>
              </w:numPr>
              <w:snapToGrid w:val="0"/>
              <w:ind w:left="173" w:hanging="144"/>
              <w:rPr>
                <w:sz w:val="16"/>
                <w:szCs w:val="16"/>
              </w:rPr>
            </w:pPr>
            <w:r w:rsidRPr="00F87C60">
              <w:rPr>
                <w:sz w:val="16"/>
                <w:szCs w:val="16"/>
              </w:rPr>
              <w:t>Integrated supplementation   [</w:t>
            </w:r>
            <w:r w:rsidRPr="00F87C60">
              <w:rPr>
                <w:i/>
                <w:sz w:val="16"/>
                <w:szCs w:val="16"/>
              </w:rPr>
              <w:t>Purpose is to rebuild abundance of depressed naturally-spawning populations.  Hatchery origin and natural origin fish are intentionally encouraged to interbreed in the hatchery and in the natural environment.</w:t>
            </w:r>
            <w:r w:rsidRPr="00F87C60">
              <w:rPr>
                <w:sz w:val="16"/>
                <w:szCs w:val="16"/>
              </w:rPr>
              <w:t>]</w:t>
            </w:r>
          </w:p>
          <w:p w14:paraId="4B0B39DB" w14:textId="3958ACF4" w:rsidR="00C77513" w:rsidRPr="00F87C60" w:rsidRDefault="00C77513" w:rsidP="00C77513">
            <w:pPr>
              <w:numPr>
                <w:ilvl w:val="0"/>
                <w:numId w:val="5"/>
              </w:numPr>
              <w:snapToGrid w:val="0"/>
              <w:ind w:left="173" w:hanging="144"/>
              <w:rPr>
                <w:sz w:val="16"/>
                <w:szCs w:val="16"/>
              </w:rPr>
            </w:pPr>
            <w:r w:rsidRPr="00F87C60">
              <w:rPr>
                <w:sz w:val="16"/>
                <w:szCs w:val="16"/>
              </w:rPr>
              <w:t>Integrated supplementation/mitigation   [</w:t>
            </w:r>
            <w:r w:rsidRPr="00F87C60">
              <w:rPr>
                <w:i/>
                <w:sz w:val="16"/>
                <w:szCs w:val="16"/>
              </w:rPr>
              <w:t>Like "integrated supplementation" program, but with added purpose of providing for harvest to mitigate for loss of harvest opportunities.</w:t>
            </w:r>
            <w:r w:rsidRPr="00F87C60">
              <w:rPr>
                <w:sz w:val="16"/>
                <w:szCs w:val="16"/>
              </w:rPr>
              <w:t>]</w:t>
            </w:r>
          </w:p>
        </w:tc>
      </w:tr>
      <w:tr w:rsidR="00C77513" w:rsidRPr="00F87C60" w14:paraId="592DA8EE" w14:textId="77777777" w:rsidTr="002F0309">
        <w:tc>
          <w:tcPr>
            <w:tcW w:w="1728" w:type="dxa"/>
          </w:tcPr>
          <w:p w14:paraId="41AAA243" w14:textId="0D40E987" w:rsidR="00C77513" w:rsidRPr="00F87C60" w:rsidRDefault="00C77513" w:rsidP="00C77513">
            <w:pPr>
              <w:tabs>
                <w:tab w:val="right" w:pos="14310"/>
              </w:tabs>
              <w:rPr>
                <w:b/>
                <w:color w:val="FF0000"/>
                <w:sz w:val="16"/>
                <w:szCs w:val="16"/>
              </w:rPr>
            </w:pPr>
            <w:r w:rsidRPr="00F87C60">
              <w:rPr>
                <w:b/>
                <w:color w:val="FF0000"/>
                <w:sz w:val="16"/>
                <w:szCs w:val="16"/>
              </w:rPr>
              <w:lastRenderedPageBreak/>
              <w:t>HatcheryProgramUse</w:t>
            </w:r>
          </w:p>
        </w:tc>
        <w:tc>
          <w:tcPr>
            <w:tcW w:w="3600" w:type="dxa"/>
          </w:tcPr>
          <w:p w14:paraId="4A1FAED1" w14:textId="0D9DB09D" w:rsidR="00C77513" w:rsidRPr="00F87C60" w:rsidRDefault="00C77513" w:rsidP="00C77513">
            <w:pPr>
              <w:tabs>
                <w:tab w:val="right" w:pos="14310"/>
              </w:tabs>
              <w:rPr>
                <w:sz w:val="16"/>
                <w:szCs w:val="16"/>
              </w:rPr>
            </w:pPr>
            <w:r w:rsidRPr="00F87C60">
              <w:rPr>
                <w:sz w:val="16"/>
                <w:szCs w:val="16"/>
              </w:rPr>
              <w:t>Primary management purpose for which the hatchery fish are produced under this program.</w:t>
            </w:r>
          </w:p>
        </w:tc>
        <w:tc>
          <w:tcPr>
            <w:tcW w:w="950" w:type="dxa"/>
          </w:tcPr>
          <w:p w14:paraId="4863B1C7" w14:textId="77777777" w:rsidR="00C77513" w:rsidRPr="00F87C60" w:rsidRDefault="00C77513" w:rsidP="00C77513">
            <w:pPr>
              <w:tabs>
                <w:tab w:val="right" w:pos="14310"/>
              </w:tabs>
              <w:jc w:val="center"/>
              <w:rPr>
                <w:b/>
                <w:color w:val="FF0000"/>
                <w:sz w:val="16"/>
                <w:szCs w:val="16"/>
              </w:rPr>
            </w:pPr>
            <w:r w:rsidRPr="00F87C60">
              <w:rPr>
                <w:b/>
                <w:color w:val="FF0000"/>
                <w:sz w:val="16"/>
                <w:szCs w:val="16"/>
              </w:rPr>
              <w:t>Text</w:t>
            </w:r>
          </w:p>
          <w:p w14:paraId="3C8276E5" w14:textId="7AF04776" w:rsidR="00C77513" w:rsidRPr="00F87C60" w:rsidRDefault="00C77513" w:rsidP="00C77513">
            <w:pPr>
              <w:tabs>
                <w:tab w:val="right" w:pos="14310"/>
              </w:tabs>
              <w:jc w:val="center"/>
              <w:rPr>
                <w:b/>
                <w:color w:val="FF0000"/>
                <w:sz w:val="16"/>
                <w:szCs w:val="16"/>
              </w:rPr>
            </w:pPr>
            <w:r w:rsidRPr="00F87C60">
              <w:rPr>
                <w:color w:val="FF0000"/>
                <w:sz w:val="16"/>
                <w:szCs w:val="16"/>
              </w:rPr>
              <w:t>(7-</w:t>
            </w:r>
            <w:del w:id="266" w:author="Mike Banach" w:date="2022-12-30T09:50:00Z">
              <w:r w:rsidRPr="00F87C60" w:rsidDel="007E232A">
                <w:rPr>
                  <w:color w:val="FF0000"/>
                  <w:sz w:val="16"/>
                  <w:szCs w:val="16"/>
                </w:rPr>
                <w:delText>1</w:delText>
              </w:r>
            </w:del>
            <w:del w:id="267" w:author="Mike Banach" w:date="2022-12-30T09:48:00Z">
              <w:r w:rsidRPr="00F87C60" w:rsidDel="007A35A6">
                <w:rPr>
                  <w:color w:val="FF0000"/>
                  <w:sz w:val="16"/>
                  <w:szCs w:val="16"/>
                </w:rPr>
                <w:delText>2</w:delText>
              </w:r>
            </w:del>
            <w:ins w:id="268" w:author="Mike Banach" w:date="2022-12-30T10:03:00Z">
              <w:r w:rsidR="00D31ADC">
                <w:rPr>
                  <w:color w:val="FF0000"/>
                  <w:sz w:val="16"/>
                  <w:szCs w:val="16"/>
                </w:rPr>
                <w:t>57</w:t>
              </w:r>
            </w:ins>
            <w:r w:rsidRPr="00F87C60">
              <w:rPr>
                <w:color w:val="FF0000"/>
                <w:sz w:val="16"/>
                <w:szCs w:val="16"/>
              </w:rPr>
              <w:t>)</w:t>
            </w:r>
          </w:p>
        </w:tc>
        <w:tc>
          <w:tcPr>
            <w:tcW w:w="4205" w:type="dxa"/>
            <w:gridSpan w:val="2"/>
          </w:tcPr>
          <w:p w14:paraId="608B5DE1" w14:textId="441CA481" w:rsidR="00C77513" w:rsidRPr="00F87C60" w:rsidRDefault="00C77513" w:rsidP="00C77513">
            <w:pPr>
              <w:snapToGrid w:val="0"/>
              <w:ind w:left="29"/>
              <w:rPr>
                <w:sz w:val="16"/>
                <w:szCs w:val="16"/>
              </w:rPr>
            </w:pPr>
            <w:r w:rsidRPr="00F87C60">
              <w:rPr>
                <w:sz w:val="16"/>
                <w:szCs w:val="16"/>
                <w:u w:val="single"/>
              </w:rPr>
              <w:t>Acceptable values</w:t>
            </w:r>
            <w:r w:rsidRPr="00F87C60">
              <w:rPr>
                <w:sz w:val="16"/>
                <w:szCs w:val="16"/>
              </w:rPr>
              <w:t>:   [</w:t>
            </w:r>
            <w:r w:rsidRPr="00F87C60">
              <w:rPr>
                <w:i/>
                <w:sz w:val="16"/>
                <w:szCs w:val="16"/>
              </w:rPr>
              <w:t>Do not include comments in brackets.</w:t>
            </w:r>
            <w:r w:rsidRPr="00F87C60">
              <w:rPr>
                <w:sz w:val="16"/>
                <w:szCs w:val="16"/>
              </w:rPr>
              <w:t>]</w:t>
            </w:r>
          </w:p>
          <w:p w14:paraId="12C2680A" w14:textId="0EECAD23" w:rsidR="00C77513" w:rsidRPr="00F87C60" w:rsidRDefault="00C77513" w:rsidP="00C77513">
            <w:pPr>
              <w:numPr>
                <w:ilvl w:val="0"/>
                <w:numId w:val="5"/>
              </w:numPr>
              <w:snapToGrid w:val="0"/>
              <w:ind w:left="173" w:hanging="144"/>
              <w:rPr>
                <w:sz w:val="16"/>
                <w:szCs w:val="16"/>
              </w:rPr>
            </w:pPr>
            <w:r w:rsidRPr="00F87C60">
              <w:rPr>
                <w:sz w:val="16"/>
                <w:szCs w:val="16"/>
              </w:rPr>
              <w:t>Conservation</w:t>
            </w:r>
          </w:p>
          <w:p w14:paraId="3CFD142E" w14:textId="27C02E71" w:rsidR="00C77513" w:rsidRPr="00F87C60" w:rsidRDefault="00C77513" w:rsidP="00C77513">
            <w:pPr>
              <w:numPr>
                <w:ilvl w:val="0"/>
                <w:numId w:val="5"/>
              </w:numPr>
              <w:snapToGrid w:val="0"/>
              <w:ind w:left="173" w:hanging="144"/>
              <w:rPr>
                <w:sz w:val="16"/>
                <w:szCs w:val="16"/>
              </w:rPr>
            </w:pPr>
            <w:r w:rsidRPr="00F87C60">
              <w:rPr>
                <w:sz w:val="16"/>
                <w:szCs w:val="16"/>
              </w:rPr>
              <w:t>Harvest</w:t>
            </w:r>
          </w:p>
          <w:p w14:paraId="229B2819" w14:textId="77777777" w:rsidR="00C77513" w:rsidRPr="00F87C60" w:rsidRDefault="00C77513" w:rsidP="00C77513">
            <w:pPr>
              <w:numPr>
                <w:ilvl w:val="0"/>
                <w:numId w:val="5"/>
              </w:numPr>
              <w:snapToGrid w:val="0"/>
              <w:ind w:left="173" w:hanging="144"/>
              <w:rPr>
                <w:sz w:val="16"/>
                <w:szCs w:val="16"/>
              </w:rPr>
            </w:pPr>
            <w:r w:rsidRPr="00F87C60">
              <w:rPr>
                <w:sz w:val="16"/>
                <w:szCs w:val="16"/>
              </w:rPr>
              <w:t>Recovery</w:t>
            </w:r>
          </w:p>
          <w:p w14:paraId="355E1B27" w14:textId="77777777" w:rsidR="00C77513" w:rsidRPr="00F87C60" w:rsidRDefault="00C77513" w:rsidP="00C77513">
            <w:pPr>
              <w:numPr>
                <w:ilvl w:val="0"/>
                <w:numId w:val="5"/>
              </w:numPr>
              <w:snapToGrid w:val="0"/>
              <w:ind w:left="173" w:hanging="144"/>
              <w:rPr>
                <w:sz w:val="16"/>
                <w:szCs w:val="16"/>
              </w:rPr>
            </w:pPr>
            <w:r w:rsidRPr="00F87C60">
              <w:rPr>
                <w:sz w:val="16"/>
                <w:szCs w:val="16"/>
              </w:rPr>
              <w:t>Reintroduction</w:t>
            </w:r>
          </w:p>
          <w:p w14:paraId="682F06B1" w14:textId="7644795C" w:rsidR="00C77513" w:rsidRPr="00F87C60" w:rsidRDefault="00C77513" w:rsidP="00C77513">
            <w:pPr>
              <w:numPr>
                <w:ilvl w:val="0"/>
                <w:numId w:val="5"/>
              </w:numPr>
              <w:snapToGrid w:val="0"/>
              <w:ind w:left="173" w:hanging="144"/>
              <w:rPr>
                <w:sz w:val="16"/>
                <w:szCs w:val="16"/>
              </w:rPr>
            </w:pPr>
            <w:r w:rsidRPr="00F87C60">
              <w:rPr>
                <w:sz w:val="16"/>
                <w:szCs w:val="16"/>
              </w:rPr>
              <w:t>Research</w:t>
            </w:r>
          </w:p>
        </w:tc>
        <w:tc>
          <w:tcPr>
            <w:tcW w:w="4205" w:type="dxa"/>
            <w:gridSpan w:val="2"/>
          </w:tcPr>
          <w:p w14:paraId="643650AB" w14:textId="686CF08A" w:rsidR="00C77513" w:rsidRPr="00F87C60" w:rsidRDefault="00C77513" w:rsidP="00C77513">
            <w:pPr>
              <w:tabs>
                <w:tab w:val="right" w:pos="14310"/>
              </w:tabs>
              <w:rPr>
                <w:sz w:val="16"/>
                <w:szCs w:val="16"/>
              </w:rPr>
            </w:pPr>
          </w:p>
          <w:p w14:paraId="3654C3E3" w14:textId="77777777" w:rsidR="00C77513" w:rsidRPr="00F87C60" w:rsidRDefault="00C77513" w:rsidP="00C77513">
            <w:pPr>
              <w:tabs>
                <w:tab w:val="right" w:pos="14310"/>
              </w:tabs>
              <w:rPr>
                <w:sz w:val="16"/>
                <w:szCs w:val="16"/>
              </w:rPr>
            </w:pPr>
          </w:p>
          <w:p w14:paraId="74180967" w14:textId="63022445" w:rsidR="00C77513" w:rsidRPr="00F87C60" w:rsidRDefault="00C77513" w:rsidP="00C77513">
            <w:pPr>
              <w:tabs>
                <w:tab w:val="right" w:pos="14310"/>
              </w:tabs>
              <w:rPr>
                <w:sz w:val="16"/>
                <w:szCs w:val="16"/>
              </w:rPr>
            </w:pPr>
            <w:r w:rsidRPr="00F87C60">
              <w:rPr>
                <w:sz w:val="16"/>
                <w:szCs w:val="16"/>
              </w:rPr>
              <w:t>Multiple values may be selected.  In such cases, separate them by a comma and space, such as "Harvest, Recovery".</w:t>
            </w:r>
          </w:p>
        </w:tc>
      </w:tr>
      <w:tr w:rsidR="00C77513" w:rsidRPr="00F87C60" w14:paraId="3985E7EF" w14:textId="77777777" w:rsidTr="23C10B09">
        <w:tc>
          <w:tcPr>
            <w:tcW w:w="1728" w:type="dxa"/>
          </w:tcPr>
          <w:p w14:paraId="15C7ED8C" w14:textId="7326E05F" w:rsidR="00C77513" w:rsidRPr="00F87C60" w:rsidRDefault="00C77513" w:rsidP="00C77513">
            <w:pPr>
              <w:tabs>
                <w:tab w:val="right" w:pos="14310"/>
              </w:tabs>
              <w:rPr>
                <w:sz w:val="16"/>
                <w:szCs w:val="16"/>
              </w:rPr>
            </w:pPr>
            <w:r w:rsidRPr="00F87C60">
              <w:rPr>
                <w:sz w:val="16"/>
                <w:szCs w:val="16"/>
              </w:rPr>
              <w:t>Authorization</w:t>
            </w:r>
            <w:ins w:id="269" w:author="Mike Banach" w:date="2023-06-09T13:57:00Z">
              <w:r w:rsidR="000D74C1">
                <w:rPr>
                  <w:sz w:val="16"/>
                  <w:szCs w:val="16"/>
                </w:rPr>
                <w:t>s</w:t>
              </w:r>
            </w:ins>
          </w:p>
        </w:tc>
        <w:tc>
          <w:tcPr>
            <w:tcW w:w="3600" w:type="dxa"/>
          </w:tcPr>
          <w:p w14:paraId="31F0CA1C" w14:textId="46A20EA5" w:rsidR="00C77513" w:rsidRPr="00F87C60" w:rsidRDefault="00C77513" w:rsidP="00C77513">
            <w:pPr>
              <w:tabs>
                <w:tab w:val="right" w:pos="14310"/>
              </w:tabs>
              <w:rPr>
                <w:sz w:val="16"/>
                <w:szCs w:val="16"/>
              </w:rPr>
            </w:pPr>
            <w:r w:rsidRPr="00F87C60">
              <w:rPr>
                <w:sz w:val="16"/>
                <w:szCs w:val="16"/>
              </w:rPr>
              <w:t>The legal authorization</w:t>
            </w:r>
            <w:ins w:id="270" w:author="Mike Banach" w:date="2023-06-09T13:58:00Z">
              <w:r w:rsidR="000D74C1">
                <w:rPr>
                  <w:sz w:val="16"/>
                  <w:szCs w:val="16"/>
                </w:rPr>
                <w:t>(s)</w:t>
              </w:r>
            </w:ins>
            <w:r w:rsidRPr="00F87C60">
              <w:rPr>
                <w:sz w:val="16"/>
                <w:szCs w:val="16"/>
              </w:rPr>
              <w:t xml:space="preserve"> or mandate</w:t>
            </w:r>
            <w:ins w:id="271" w:author="Mike Banach" w:date="2023-06-09T13:58:00Z">
              <w:r w:rsidR="000D74C1">
                <w:rPr>
                  <w:sz w:val="16"/>
                  <w:szCs w:val="16"/>
                </w:rPr>
                <w:t>(s)</w:t>
              </w:r>
            </w:ins>
            <w:r w:rsidRPr="00F87C60">
              <w:rPr>
                <w:sz w:val="16"/>
                <w:szCs w:val="16"/>
              </w:rPr>
              <w:t xml:space="preserve"> directing funding of the hatchery program.</w:t>
            </w:r>
          </w:p>
        </w:tc>
        <w:tc>
          <w:tcPr>
            <w:tcW w:w="950" w:type="dxa"/>
          </w:tcPr>
          <w:p w14:paraId="24ACC8EC" w14:textId="77777777" w:rsidR="00C77513" w:rsidRPr="00F87C60" w:rsidRDefault="00C77513" w:rsidP="00C77513">
            <w:pPr>
              <w:tabs>
                <w:tab w:val="right" w:pos="14310"/>
              </w:tabs>
              <w:jc w:val="center"/>
              <w:rPr>
                <w:sz w:val="16"/>
                <w:szCs w:val="16"/>
              </w:rPr>
            </w:pPr>
            <w:r w:rsidRPr="00F87C60">
              <w:rPr>
                <w:sz w:val="16"/>
                <w:szCs w:val="16"/>
              </w:rPr>
              <w:t>Text</w:t>
            </w:r>
          </w:p>
          <w:p w14:paraId="7D865B20" w14:textId="5AD9144A"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9404F29" w14:textId="77777777" w:rsidR="00C77513" w:rsidRPr="00F87C60" w:rsidRDefault="00C77513" w:rsidP="00C77513">
            <w:pPr>
              <w:tabs>
                <w:tab w:val="right" w:pos="14310"/>
              </w:tabs>
              <w:rPr>
                <w:sz w:val="16"/>
                <w:szCs w:val="16"/>
              </w:rPr>
            </w:pPr>
            <w:r w:rsidRPr="00F87C60">
              <w:rPr>
                <w:sz w:val="16"/>
                <w:szCs w:val="16"/>
              </w:rPr>
              <w:t>Multiple authorizations/mandates may be listed.  In such cases, separate them by a comma and space, such as "NPCC, Mitchell Act".</w:t>
            </w:r>
          </w:p>
          <w:p w14:paraId="30F35236" w14:textId="77777777" w:rsidR="00C77513" w:rsidRPr="00F87C60" w:rsidRDefault="00C77513" w:rsidP="00C77513">
            <w:pPr>
              <w:tabs>
                <w:tab w:val="right" w:pos="14310"/>
              </w:tabs>
              <w:rPr>
                <w:sz w:val="16"/>
                <w:szCs w:val="16"/>
              </w:rPr>
            </w:pPr>
          </w:p>
          <w:p w14:paraId="2662DB5B" w14:textId="344D3422"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(FERC, Mitchell Act, etc.).  That standard list will be enforced for additional data that arrive, and existing data will be modified to conform to the standard entries.</w:t>
            </w:r>
            <w:r w:rsidRPr="00F87C60">
              <w:rPr>
                <w:sz w:val="16"/>
                <w:szCs w:val="16"/>
              </w:rPr>
              <w:t>]</w:t>
            </w:r>
          </w:p>
        </w:tc>
      </w:tr>
      <w:tr w:rsidR="00C77513" w:rsidRPr="00F87C60" w14:paraId="4BC86DD8" w14:textId="77777777" w:rsidTr="23C10B09">
        <w:tc>
          <w:tcPr>
            <w:tcW w:w="1728" w:type="dxa"/>
          </w:tcPr>
          <w:p w14:paraId="611F864D" w14:textId="2228AD8F" w:rsidR="00C77513" w:rsidRPr="00F87C60" w:rsidRDefault="00C77513" w:rsidP="00C77513">
            <w:pPr>
              <w:tabs>
                <w:tab w:val="right" w:pos="14310"/>
              </w:tabs>
              <w:rPr>
                <w:sz w:val="16"/>
                <w:szCs w:val="16"/>
              </w:rPr>
            </w:pPr>
            <w:r w:rsidRPr="00F87C60">
              <w:rPr>
                <w:sz w:val="16"/>
                <w:szCs w:val="16"/>
              </w:rPr>
              <w:t>FundingSource</w:t>
            </w:r>
          </w:p>
        </w:tc>
        <w:tc>
          <w:tcPr>
            <w:tcW w:w="3600" w:type="dxa"/>
          </w:tcPr>
          <w:p w14:paraId="117026F2" w14:textId="1E49F0C2" w:rsidR="00C77513" w:rsidRPr="00F87C60" w:rsidRDefault="00C77513" w:rsidP="00C77513">
            <w:pPr>
              <w:tabs>
                <w:tab w:val="right" w:pos="14310"/>
              </w:tabs>
              <w:rPr>
                <w:sz w:val="16"/>
                <w:szCs w:val="16"/>
              </w:rPr>
            </w:pPr>
            <w:r w:rsidRPr="00F87C60">
              <w:rPr>
                <w:sz w:val="16"/>
                <w:szCs w:val="16"/>
              </w:rPr>
              <w:t>The major source(s) of funding which are often associated with the legal authorization</w:t>
            </w:r>
            <w:ins w:id="272" w:author="Mike Banach" w:date="2023-06-09T13:58:00Z">
              <w:r w:rsidR="00F0049F">
                <w:rPr>
                  <w:sz w:val="16"/>
                  <w:szCs w:val="16"/>
                </w:rPr>
                <w:t>(s)</w:t>
              </w:r>
            </w:ins>
            <w:r w:rsidRPr="00F87C60">
              <w:rPr>
                <w:sz w:val="16"/>
                <w:szCs w:val="16"/>
              </w:rPr>
              <w:t xml:space="preserve"> or mandate</w:t>
            </w:r>
            <w:ins w:id="273" w:author="Mike Banach" w:date="2023-06-09T13:58:00Z">
              <w:r w:rsidR="00F0049F">
                <w:rPr>
                  <w:sz w:val="16"/>
                  <w:szCs w:val="16"/>
                </w:rPr>
                <w:t>(s)</w:t>
              </w:r>
            </w:ins>
            <w:r w:rsidRPr="00F87C60">
              <w:rPr>
                <w:sz w:val="16"/>
                <w:szCs w:val="16"/>
              </w:rPr>
              <w:t>.</w:t>
            </w:r>
          </w:p>
        </w:tc>
        <w:tc>
          <w:tcPr>
            <w:tcW w:w="950" w:type="dxa"/>
          </w:tcPr>
          <w:p w14:paraId="1CF9F977" w14:textId="77777777" w:rsidR="00C77513" w:rsidRPr="00F87C60" w:rsidRDefault="00C77513" w:rsidP="00C77513">
            <w:pPr>
              <w:tabs>
                <w:tab w:val="right" w:pos="14310"/>
              </w:tabs>
              <w:jc w:val="center"/>
              <w:rPr>
                <w:sz w:val="16"/>
                <w:szCs w:val="16"/>
              </w:rPr>
            </w:pPr>
            <w:r w:rsidRPr="00F87C60">
              <w:rPr>
                <w:sz w:val="16"/>
                <w:szCs w:val="16"/>
              </w:rPr>
              <w:t>Text</w:t>
            </w:r>
          </w:p>
          <w:p w14:paraId="1692C5C4" w14:textId="4BB9EDBB"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895F1E6" w14:textId="77777777" w:rsidR="00C77513" w:rsidRPr="00F87C60" w:rsidRDefault="00C77513" w:rsidP="00C77513">
            <w:pPr>
              <w:tabs>
                <w:tab w:val="right" w:pos="14310"/>
              </w:tabs>
              <w:rPr>
                <w:sz w:val="16"/>
                <w:szCs w:val="16"/>
              </w:rPr>
            </w:pPr>
            <w:r w:rsidRPr="00F87C60">
              <w:rPr>
                <w:sz w:val="16"/>
                <w:szCs w:val="16"/>
              </w:rPr>
              <w:t>Multiple funders may be listed.  In such cases, separate them by a comma and space, such as "BPA, USACOE".</w:t>
            </w:r>
          </w:p>
          <w:p w14:paraId="3B6DF360" w14:textId="77777777" w:rsidR="00C77513" w:rsidRPr="00F87C60" w:rsidRDefault="00C77513" w:rsidP="00C77513">
            <w:pPr>
              <w:tabs>
                <w:tab w:val="right" w:pos="14310"/>
              </w:tabs>
              <w:rPr>
                <w:sz w:val="16"/>
                <w:szCs w:val="16"/>
              </w:rPr>
            </w:pPr>
          </w:p>
          <w:p w14:paraId="17B9BE5B" w14:textId="0BFBF1E0"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(BPA, NMFS, USACOE, etc.).  That standard list will be enforced for additional data that arrive, and existing data will be modified to conform to the standard entries.</w:t>
            </w:r>
            <w:r w:rsidRPr="00F87C60">
              <w:rPr>
                <w:sz w:val="16"/>
                <w:szCs w:val="16"/>
              </w:rPr>
              <w:t>]</w:t>
            </w:r>
          </w:p>
        </w:tc>
      </w:tr>
      <w:tr w:rsidR="00C77513" w:rsidRPr="00F87C60" w14:paraId="5DFC0EA4" w14:textId="77777777" w:rsidTr="23C10B09">
        <w:tc>
          <w:tcPr>
            <w:tcW w:w="1728" w:type="dxa"/>
          </w:tcPr>
          <w:p w14:paraId="28B36339" w14:textId="5A3B3486" w:rsidR="00C77513" w:rsidRPr="00F87C60" w:rsidRDefault="00C77513" w:rsidP="00C77513">
            <w:pPr>
              <w:tabs>
                <w:tab w:val="right" w:pos="14310"/>
              </w:tabs>
              <w:rPr>
                <w:sz w:val="16"/>
                <w:szCs w:val="16"/>
              </w:rPr>
            </w:pPr>
            <w:r w:rsidRPr="00F87C60">
              <w:rPr>
                <w:b/>
                <w:bCs/>
                <w:color w:val="FF0000"/>
                <w:sz w:val="16"/>
                <w:szCs w:val="16"/>
              </w:rPr>
              <w:t>ContactAgency</w:t>
            </w:r>
          </w:p>
        </w:tc>
        <w:tc>
          <w:tcPr>
            <w:tcW w:w="3600" w:type="dxa"/>
          </w:tcPr>
          <w:p w14:paraId="221B4E93" w14:textId="77777777" w:rsidR="00C77513" w:rsidRPr="00F87C60" w:rsidRDefault="00C77513" w:rsidP="00C77513">
            <w:pPr>
              <w:tabs>
                <w:tab w:val="right" w:pos="14310"/>
              </w:tabs>
              <w:rPr>
                <w:bCs/>
                <w:sz w:val="16"/>
                <w:szCs w:val="16"/>
              </w:rPr>
            </w:pPr>
            <w:r w:rsidRPr="00F87C60">
              <w:rPr>
                <w:bCs/>
                <w:sz w:val="16"/>
                <w:szCs w:val="16"/>
              </w:rPr>
              <w:t>Agency, tribe, or other entity, or person responsible for these data that is the best contact for questions that may arise about this data record.</w:t>
            </w:r>
          </w:p>
          <w:p w14:paraId="4117F1C8" w14:textId="77777777" w:rsidR="00C77513" w:rsidRPr="00F87C60" w:rsidRDefault="00C77513" w:rsidP="00C77513">
            <w:pPr>
              <w:tabs>
                <w:tab w:val="right" w:pos="14310"/>
              </w:tabs>
              <w:rPr>
                <w:bCs/>
                <w:sz w:val="16"/>
                <w:szCs w:val="16"/>
              </w:rPr>
            </w:pPr>
          </w:p>
          <w:p w14:paraId="04F25914" w14:textId="17858CC5" w:rsidR="00C77513" w:rsidRPr="00F87C60" w:rsidRDefault="00C77513" w:rsidP="00C77513">
            <w:pPr>
              <w:tabs>
                <w:tab w:val="right" w:pos="14310"/>
              </w:tabs>
              <w:rPr>
                <w:sz w:val="16"/>
                <w:szCs w:val="16"/>
              </w:rPr>
            </w:pPr>
            <w:r w:rsidRPr="00F87C60">
              <w:rPr>
                <w:bCs/>
                <w:sz w:val="16"/>
                <w:szCs w:val="16"/>
              </w:rPr>
              <w:t>(This is not necessarily the organization responsible for a hatchery or a hatchery program.)</w:t>
            </w:r>
          </w:p>
        </w:tc>
        <w:tc>
          <w:tcPr>
            <w:tcW w:w="950" w:type="dxa"/>
          </w:tcPr>
          <w:p w14:paraId="2EC5FCE0"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604FFFCC" w14:textId="7C82F650" w:rsidR="00C77513" w:rsidRPr="00F87C60" w:rsidRDefault="00C77513" w:rsidP="00C77513">
            <w:pPr>
              <w:tabs>
                <w:tab w:val="right" w:pos="14310"/>
              </w:tabs>
              <w:jc w:val="center"/>
              <w:rPr>
                <w:sz w:val="16"/>
                <w:szCs w:val="16"/>
              </w:rPr>
            </w:pPr>
            <w:r w:rsidRPr="00F87C60">
              <w:rPr>
                <w:bCs/>
                <w:color w:val="FF0000"/>
                <w:sz w:val="16"/>
                <w:szCs w:val="16"/>
              </w:rPr>
              <w:t>(1-255)</w:t>
            </w:r>
          </w:p>
        </w:tc>
        <w:tc>
          <w:tcPr>
            <w:tcW w:w="8410" w:type="dxa"/>
            <w:gridSpan w:val="4"/>
          </w:tcPr>
          <w:p w14:paraId="33890173" w14:textId="77777777" w:rsidR="00C77513" w:rsidRPr="00F87C60" w:rsidRDefault="00C77513" w:rsidP="00C77513">
            <w:pPr>
              <w:keepNext/>
              <w:snapToGrid w:val="0"/>
              <w:ind w:left="29"/>
              <w:rPr>
                <w:sz w:val="16"/>
                <w:szCs w:val="16"/>
              </w:rPr>
            </w:pPr>
            <w:r w:rsidRPr="00F87C60">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7A237AC7"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Columbia River Inter-Tribal Fish Commission</w:t>
            </w:r>
          </w:p>
          <w:p w14:paraId="3E2A17AF"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Colville Reservation</w:t>
            </w:r>
          </w:p>
          <w:p w14:paraId="6FDB63EC"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and Bands of the Yakama Nation</w:t>
            </w:r>
          </w:p>
          <w:p w14:paraId="4E953C49"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Umatilla Indian Reservation</w:t>
            </w:r>
          </w:p>
          <w:p w14:paraId="4E3697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Warm Springs Reservation of Oregon</w:t>
            </w:r>
          </w:p>
          <w:p w14:paraId="6ABD255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Idaho Department of Fish and Game</w:t>
            </w:r>
          </w:p>
          <w:p w14:paraId="754F0EA3"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Nez Perce Tribe</w:t>
            </w:r>
          </w:p>
          <w:p w14:paraId="713CE6C0"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Oregon Department of Fish and Wildlife</w:t>
            </w:r>
          </w:p>
          <w:p w14:paraId="2614FF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Shoshone-Bannock Tribes</w:t>
            </w:r>
          </w:p>
          <w:p w14:paraId="0E9CEB04"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Spokane Tribe of Indians</w:t>
            </w:r>
          </w:p>
          <w:p w14:paraId="34F0B8A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U.S. Fish and Wildlife Service</w:t>
            </w:r>
          </w:p>
          <w:p w14:paraId="78152367" w14:textId="77777777" w:rsidR="00C77513" w:rsidRPr="00F87C60" w:rsidRDefault="00C77513" w:rsidP="00C77513">
            <w:pPr>
              <w:numPr>
                <w:ilvl w:val="0"/>
                <w:numId w:val="5"/>
              </w:numPr>
              <w:snapToGrid w:val="0"/>
              <w:ind w:left="173" w:hanging="144"/>
              <w:rPr>
                <w:sz w:val="16"/>
                <w:szCs w:val="16"/>
              </w:rPr>
            </w:pPr>
            <w:r w:rsidRPr="00F87C60">
              <w:rPr>
                <w:sz w:val="16"/>
                <w:szCs w:val="16"/>
              </w:rPr>
              <w:t>Washington Department of Fish and Wildlife</w:t>
            </w:r>
          </w:p>
        </w:tc>
      </w:tr>
      <w:tr w:rsidR="00C77513" w:rsidRPr="00694901" w14:paraId="12BD39E1" w14:textId="77777777" w:rsidTr="002B1E24">
        <w:trPr>
          <w:cantSplit/>
          <w:trHeight w:val="360"/>
        </w:trPr>
        <w:tc>
          <w:tcPr>
            <w:tcW w:w="14688" w:type="dxa"/>
            <w:gridSpan w:val="7"/>
            <w:shd w:val="clear" w:color="auto" w:fill="DBE5F1"/>
            <w:vAlign w:val="center"/>
          </w:tcPr>
          <w:p w14:paraId="33B06FC9" w14:textId="77777777" w:rsidR="00C77513" w:rsidRPr="00694901" w:rsidRDefault="00C77513" w:rsidP="00FF646A">
            <w:pPr>
              <w:keepNext/>
              <w:snapToGrid w:val="0"/>
              <w:jc w:val="center"/>
              <w:rPr>
                <w:b/>
                <w:sz w:val="16"/>
                <w:szCs w:val="16"/>
              </w:rPr>
            </w:pPr>
            <w:r w:rsidRPr="00694901">
              <w:rPr>
                <w:b/>
                <w:sz w:val="16"/>
                <w:szCs w:val="16"/>
              </w:rPr>
              <w:t>Comments about the data</w:t>
            </w:r>
          </w:p>
        </w:tc>
      </w:tr>
      <w:tr w:rsidR="00C77513" w:rsidRPr="00F87C60" w14:paraId="610F4C13" w14:textId="77777777" w:rsidTr="23C10B09">
        <w:tc>
          <w:tcPr>
            <w:tcW w:w="1728" w:type="dxa"/>
          </w:tcPr>
          <w:p w14:paraId="59F69C29" w14:textId="5F2309C5" w:rsidR="00C77513" w:rsidRPr="00F87C60" w:rsidRDefault="00C77513" w:rsidP="00C77513">
            <w:pPr>
              <w:tabs>
                <w:tab w:val="right" w:pos="14310"/>
              </w:tabs>
              <w:rPr>
                <w:bCs/>
                <w:sz w:val="16"/>
                <w:szCs w:val="16"/>
              </w:rPr>
            </w:pPr>
            <w:r w:rsidRPr="00F87C60">
              <w:rPr>
                <w:bCs/>
                <w:sz w:val="16"/>
                <w:szCs w:val="16"/>
              </w:rPr>
              <w:t>Comments</w:t>
            </w:r>
          </w:p>
        </w:tc>
        <w:tc>
          <w:tcPr>
            <w:tcW w:w="3600" w:type="dxa"/>
          </w:tcPr>
          <w:p w14:paraId="64D1C076" w14:textId="431691AE" w:rsidR="00C77513" w:rsidRPr="00F87C60" w:rsidRDefault="0078144C" w:rsidP="00C77513">
            <w:pPr>
              <w:tabs>
                <w:tab w:val="right" w:pos="14310"/>
              </w:tabs>
              <w:rPr>
                <w:bCs/>
                <w:sz w:val="16"/>
                <w:szCs w:val="16"/>
              </w:rPr>
            </w:pPr>
            <w:r w:rsidRPr="00751827">
              <w:rPr>
                <w:bCs/>
                <w:sz w:val="16"/>
                <w:szCs w:val="16"/>
              </w:rPr>
              <w:t>Information about the record.</w:t>
            </w:r>
          </w:p>
        </w:tc>
        <w:tc>
          <w:tcPr>
            <w:tcW w:w="950" w:type="dxa"/>
          </w:tcPr>
          <w:p w14:paraId="2608B7F8" w14:textId="77777777" w:rsidR="00C77513" w:rsidRPr="00F87C60" w:rsidRDefault="00C77513" w:rsidP="00C77513">
            <w:pPr>
              <w:tabs>
                <w:tab w:val="right" w:pos="14310"/>
              </w:tabs>
              <w:jc w:val="center"/>
              <w:rPr>
                <w:bCs/>
                <w:sz w:val="16"/>
                <w:szCs w:val="16"/>
              </w:rPr>
            </w:pPr>
            <w:r w:rsidRPr="00F87C60">
              <w:rPr>
                <w:bCs/>
                <w:sz w:val="16"/>
                <w:szCs w:val="16"/>
              </w:rPr>
              <w:t>Text</w:t>
            </w:r>
          </w:p>
          <w:p w14:paraId="5DD15A76" w14:textId="378662B0" w:rsidR="00C77513" w:rsidRPr="00F87C60" w:rsidRDefault="00C77513" w:rsidP="00C77513">
            <w:pPr>
              <w:tabs>
                <w:tab w:val="right" w:pos="14310"/>
              </w:tabs>
              <w:jc w:val="center"/>
              <w:rPr>
                <w:bCs/>
                <w:sz w:val="16"/>
                <w:szCs w:val="16"/>
              </w:rPr>
            </w:pPr>
            <w:r w:rsidRPr="00F87C60">
              <w:rPr>
                <w:bCs/>
                <w:sz w:val="16"/>
                <w:szCs w:val="16"/>
              </w:rPr>
              <w:t>(0-max)</w:t>
            </w:r>
          </w:p>
        </w:tc>
        <w:tc>
          <w:tcPr>
            <w:tcW w:w="8410" w:type="dxa"/>
            <w:gridSpan w:val="4"/>
          </w:tcPr>
          <w:p w14:paraId="43885AC7" w14:textId="77777777" w:rsidR="00C77513" w:rsidRPr="00F87C60" w:rsidRDefault="00C77513" w:rsidP="00C77513">
            <w:pPr>
              <w:keepNext/>
              <w:snapToGrid w:val="0"/>
              <w:ind w:left="29"/>
              <w:rPr>
                <w:sz w:val="16"/>
                <w:szCs w:val="16"/>
              </w:rPr>
            </w:pPr>
          </w:p>
        </w:tc>
      </w:tr>
      <w:tr w:rsidR="00C77513" w:rsidRPr="00751827" w14:paraId="766112A7" w14:textId="77777777" w:rsidTr="0091552F">
        <w:trPr>
          <w:trHeight w:val="360"/>
        </w:trPr>
        <w:tc>
          <w:tcPr>
            <w:tcW w:w="14688" w:type="dxa"/>
            <w:gridSpan w:val="7"/>
            <w:shd w:val="clear" w:color="auto" w:fill="DBE5F1"/>
            <w:vAlign w:val="center"/>
          </w:tcPr>
          <w:p w14:paraId="410EF886" w14:textId="77777777" w:rsidR="00C77513" w:rsidRPr="00AE440D" w:rsidRDefault="00C77513" w:rsidP="00FF646A">
            <w:pPr>
              <w:keepNext/>
              <w:snapToGrid w:val="0"/>
              <w:jc w:val="center"/>
              <w:rPr>
                <w:b/>
                <w:sz w:val="16"/>
                <w:szCs w:val="16"/>
              </w:rPr>
            </w:pPr>
            <w:r w:rsidRPr="00AE440D">
              <w:rPr>
                <w:b/>
                <w:sz w:val="16"/>
                <w:szCs w:val="16"/>
              </w:rPr>
              <w:lastRenderedPageBreak/>
              <w:t>Fields needed by people programming the Exchange Network</w:t>
            </w:r>
          </w:p>
        </w:tc>
      </w:tr>
      <w:tr w:rsidR="00C77513" w:rsidRPr="00F87C60" w14:paraId="61485B7C" w14:textId="77777777" w:rsidTr="00DB0F19">
        <w:tc>
          <w:tcPr>
            <w:tcW w:w="14688" w:type="dxa"/>
            <w:gridSpan w:val="7"/>
          </w:tcPr>
          <w:p w14:paraId="6A6935F8" w14:textId="0A1A9776" w:rsidR="00C77513" w:rsidRPr="00F87C60" w:rsidRDefault="00C77513" w:rsidP="00C77513">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C332E5C" w14:textId="77777777" w:rsidR="00E139B4" w:rsidRDefault="00E139B4" w:rsidP="00195921">
      <w:pPr>
        <w:keepNext/>
        <w:tabs>
          <w:tab w:val="right" w:pos="14310"/>
        </w:tabs>
      </w:pPr>
    </w:p>
    <w:p w14:paraId="13C8574C" w14:textId="71F7F54C" w:rsidR="00E139B4" w:rsidRDefault="00E139B4" w:rsidP="00195921">
      <w:pPr>
        <w:keepNext/>
        <w:tabs>
          <w:tab w:val="right" w:pos="14310"/>
        </w:tabs>
      </w:pPr>
    </w:p>
    <w:p w14:paraId="508A5F1E" w14:textId="6D29040B" w:rsidR="004C477D" w:rsidRDefault="004C477D" w:rsidP="00195921">
      <w:pPr>
        <w:keepNext/>
        <w:tabs>
          <w:tab w:val="right" w:pos="14310"/>
        </w:tabs>
      </w:pPr>
    </w:p>
    <w:p w14:paraId="074CB61D" w14:textId="77777777" w:rsidR="00BB46A9" w:rsidRPr="00455D27" w:rsidRDefault="00BB46A9" w:rsidP="00BB46A9"/>
    <w:p w14:paraId="24F337E0" w14:textId="71DE83A0" w:rsidR="00BB46A9" w:rsidRDefault="00BB46A9" w:rsidP="00BB46A9">
      <w:pPr>
        <w:pStyle w:val="Heading2"/>
        <w:rPr>
          <w:snapToGrid w:val="0"/>
        </w:rPr>
      </w:pPr>
      <w:bookmarkStart w:id="274" w:name="_Toc137814229"/>
      <w:r>
        <w:rPr>
          <w:snapToGrid w:val="0"/>
        </w:rPr>
        <w:t xml:space="preserve">Section B:  </w:t>
      </w:r>
      <w:r w:rsidR="0020397D">
        <w:rPr>
          <w:snapToGrid w:val="0"/>
        </w:rPr>
        <w:t>Indicators for Hatchery Programs and Populations of Hatchery Origin Fishes</w:t>
      </w:r>
      <w:bookmarkEnd w:id="274"/>
    </w:p>
    <w:p w14:paraId="4113453C" w14:textId="77777777" w:rsidR="00EB1943" w:rsidRDefault="00EB1943" w:rsidP="00EB1943"/>
    <w:p w14:paraId="598D17B9" w14:textId="4E0A9E9E" w:rsidR="004C477D" w:rsidRDefault="00EB1943" w:rsidP="00EB1943">
      <w:pPr>
        <w:keepNext/>
        <w:tabs>
          <w:tab w:val="right" w:pos="14310"/>
        </w:tabs>
      </w:pPr>
      <w:r>
        <w:t>Note:  These hatchery HLI tables do not contain the ability to provide more than one value per year as the natural populations tables do.  Also, these tables do not have fields for confidence limits.  It is assumed the numbers provided for these tables do not have the uncertainty the natural population HLIs do, and these hatchery HLI values never have confidence limits calculated.</w:t>
      </w:r>
    </w:p>
    <w:p w14:paraId="473B474D" w14:textId="482B2D9D" w:rsidR="00EB1943" w:rsidRDefault="00EB1943" w:rsidP="00EB1943">
      <w:pPr>
        <w:keepNext/>
        <w:tabs>
          <w:tab w:val="right" w:pos="14310"/>
        </w:tabs>
      </w:pPr>
    </w:p>
    <w:p w14:paraId="3B81B54E" w14:textId="77777777" w:rsidR="00EB1943" w:rsidRDefault="00EB1943" w:rsidP="00EB1943">
      <w:pPr>
        <w:keepNext/>
        <w:tabs>
          <w:tab w:val="right" w:pos="14310"/>
        </w:tabs>
      </w:pPr>
    </w:p>
    <w:p w14:paraId="76408E51" w14:textId="1A9C23ED" w:rsidR="000B7176" w:rsidRPr="000B7176" w:rsidRDefault="000B7176" w:rsidP="00195921">
      <w:pPr>
        <w:keepNext/>
        <w:tabs>
          <w:tab w:val="right" w:pos="14310"/>
        </w:tabs>
        <w:rPr>
          <w:u w:val="single"/>
        </w:rPr>
      </w:pPr>
      <w:r w:rsidRPr="000B7176">
        <w:rPr>
          <w:u w:val="single"/>
        </w:rPr>
        <w:t>Adult information</w:t>
      </w:r>
    </w:p>
    <w:p w14:paraId="4936B45E" w14:textId="13B02487" w:rsidR="004C477D" w:rsidRDefault="002F3201" w:rsidP="00195921">
      <w:pPr>
        <w:keepNext/>
        <w:tabs>
          <w:tab w:val="right" w:pos="14310"/>
        </w:tabs>
      </w:pPr>
      <w:r w:rsidRPr="002F3201">
        <w:t>Basic information about returns and use of adults.  These tables store information concerning total hatchery returns and broodstock (hatchery</w:t>
      </w:r>
      <w:r w:rsidR="00701DBD">
        <w:t xml:space="preserve"> origin</w:t>
      </w:r>
      <w:r w:rsidRPr="002F3201">
        <w:t xml:space="preserve"> and </w:t>
      </w:r>
      <w:r w:rsidR="00701DBD">
        <w:t xml:space="preserve">unmarked </w:t>
      </w:r>
      <w:r w:rsidRPr="002F3201">
        <w:t>fish) used for spawning.  “Returns” refers to the number of fish that return to and are collected by a hatchery facility or hatchery complex</w:t>
      </w:r>
      <w:r w:rsidR="00701DBD" w:rsidRPr="002F3201">
        <w:t xml:space="preserve"> (HatcheryReturns table)</w:t>
      </w:r>
      <w:r w:rsidRPr="002F3201">
        <w:t xml:space="preserve">.  "Broodstock" refers to the hatchery </w:t>
      </w:r>
      <w:r w:rsidR="00701DBD">
        <w:t xml:space="preserve">origin and unmarked </w:t>
      </w:r>
      <w:r w:rsidRPr="002F3201">
        <w:t>fish (males, females, and jacks) that were actually spawned in a hatchery facility or hatchery complex</w:t>
      </w:r>
      <w:r w:rsidR="00701DBD">
        <w:t xml:space="preserve"> </w:t>
      </w:r>
      <w:r w:rsidRPr="002F3201">
        <w:t>(BroodstockSpawning table).</w:t>
      </w:r>
    </w:p>
    <w:p w14:paraId="1D6CACAC" w14:textId="77777777" w:rsidR="004C477D" w:rsidRDefault="004C477D" w:rsidP="00195921">
      <w:pPr>
        <w:keepNext/>
        <w:tabs>
          <w:tab w:val="right" w:pos="14310"/>
        </w:tabs>
      </w:pPr>
    </w:p>
    <w:p w14:paraId="3D249A59" w14:textId="77777777" w:rsidR="00AC7C85" w:rsidRDefault="00AC7C85" w:rsidP="00AC7C85">
      <w:pPr>
        <w:rPr>
          <w:snapToGrid w:val="0"/>
        </w:rPr>
      </w:pPr>
    </w:p>
    <w:p w14:paraId="40422FE2" w14:textId="117B51E3" w:rsidR="00AC7C85" w:rsidRDefault="00610032" w:rsidP="00AC7C85">
      <w:pPr>
        <w:pStyle w:val="Heading3"/>
      </w:pPr>
      <w:bookmarkStart w:id="275" w:name="_B1.__HLI_HatcheryReturns"/>
      <w:bookmarkStart w:id="276" w:name="_Toc137814230"/>
      <w:bookmarkEnd w:id="275"/>
      <w:r>
        <w:t>B1</w:t>
      </w:r>
      <w:r w:rsidR="00AC7C85">
        <w:t xml:space="preserve">.  </w:t>
      </w:r>
      <w:del w:id="277" w:author="Mike Banach" w:date="2023-01-26T11:15:00Z">
        <w:r w:rsidR="00FD15B8" w:rsidDel="00F063FB">
          <w:delText>H</w:delText>
        </w:r>
        <w:r w:rsidR="00B25766" w:rsidDel="00F063FB">
          <w:delText>LI_</w:delText>
        </w:r>
      </w:del>
      <w:r w:rsidR="00B25766">
        <w:t>H</w:t>
      </w:r>
      <w:r w:rsidR="00FD15B8">
        <w:t>atcheryReturns</w:t>
      </w:r>
      <w:r w:rsidR="00AC7C85">
        <w:t xml:space="preserve"> Table</w:t>
      </w:r>
      <w:bookmarkEnd w:id="276"/>
    </w:p>
    <w:p w14:paraId="4633CBFD" w14:textId="36FE69D9" w:rsidR="00AC7C85" w:rsidRDefault="00AC7C85" w:rsidP="00B25C9C">
      <w:pPr>
        <w:keepNext/>
        <w:keepLines/>
        <w:tabs>
          <w:tab w:val="right" w:pos="14310"/>
        </w:tabs>
      </w:pPr>
      <w:r>
        <w:t xml:space="preserve">This table stores </w:t>
      </w:r>
      <w:r w:rsidR="00133AF1">
        <w:t xml:space="preserve">hatchery returns high level indicators.  </w:t>
      </w:r>
      <w:r w:rsidR="00133AF1" w:rsidRPr="0081746F">
        <w:t>“Return</w:t>
      </w:r>
      <w:r w:rsidR="00133AF1">
        <w:t>s</w:t>
      </w:r>
      <w:r w:rsidR="00133AF1" w:rsidRPr="0081746F">
        <w:t xml:space="preserve">” </w:t>
      </w:r>
      <w:r w:rsidR="00133AF1">
        <w:t>are</w:t>
      </w:r>
      <w:r w:rsidR="00133AF1" w:rsidRPr="0081746F">
        <w:t xml:space="preserve"> </w:t>
      </w:r>
      <w:r w:rsidR="00133AF1">
        <w:t xml:space="preserve">defined as </w:t>
      </w:r>
      <w:r w:rsidR="00133AF1" w:rsidRPr="0081746F">
        <w:t>the fish that return to and are collected by a hatchery facility or hatchery complex, under a specific program.</w:t>
      </w:r>
      <w:r w:rsidR="00133AF1">
        <w:t xml:space="preserve">  </w:t>
      </w:r>
      <w:r w:rsidR="00C376DB">
        <w:t xml:space="preserve">[Two </w:t>
      </w:r>
      <w:del w:id="278" w:author="Mike Banach" w:date="2023-03-10T14:12:00Z">
        <w:r w:rsidR="00C376DB" w:rsidDel="006A2A7A">
          <w:delText>alternate</w:delText>
        </w:r>
      </w:del>
      <w:ins w:id="279" w:author="Mike Banach" w:date="2023-03-10T14:12:00Z">
        <w:r w:rsidR="006A2A7A">
          <w:t>multi-field</w:t>
        </w:r>
      </w:ins>
      <w:r w:rsidR="00C376DB">
        <w:t xml:space="preserve"> keys are enforced in this table:  1) Stock</w:t>
      </w:r>
      <w:r w:rsidR="00245AFF">
        <w:t>ID</w:t>
      </w:r>
      <w:r w:rsidR="00C376DB">
        <w:t xml:space="preserve"> + HatcheryFacilityName</w:t>
      </w:r>
      <w:r w:rsidR="00E45EB9">
        <w:t xml:space="preserve"> + ReturnYear</w:t>
      </w:r>
      <w:r w:rsidR="00C376DB">
        <w:t>; 2) TimeSeriesID</w:t>
      </w:r>
      <w:r w:rsidR="00E45EB9">
        <w:t xml:space="preserve"> + ReturnYear</w:t>
      </w:r>
      <w:r w:rsidR="00C376DB">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CB07B3" w:rsidRPr="008031C3" w14:paraId="34C2A569" w14:textId="77777777" w:rsidTr="23C10B09">
        <w:trPr>
          <w:cantSplit/>
          <w:tblHeader/>
        </w:trPr>
        <w:tc>
          <w:tcPr>
            <w:tcW w:w="1728" w:type="dxa"/>
            <w:shd w:val="clear" w:color="auto" w:fill="E7E6E6" w:themeFill="background2"/>
            <w:vAlign w:val="center"/>
          </w:tcPr>
          <w:p w14:paraId="4B532147" w14:textId="77777777" w:rsidR="00CB07B3" w:rsidRPr="008031C3" w:rsidRDefault="00CB07B3" w:rsidP="00F112EF">
            <w:pPr>
              <w:tabs>
                <w:tab w:val="right" w:pos="14310"/>
              </w:tabs>
              <w:jc w:val="center"/>
              <w:rPr>
                <w:b/>
                <w:sz w:val="16"/>
                <w:szCs w:val="16"/>
              </w:rPr>
            </w:pPr>
            <w:r w:rsidRPr="008031C3">
              <w:rPr>
                <w:b/>
                <w:sz w:val="16"/>
                <w:szCs w:val="16"/>
              </w:rPr>
              <w:t>Field Name</w:t>
            </w:r>
          </w:p>
        </w:tc>
        <w:tc>
          <w:tcPr>
            <w:tcW w:w="3600" w:type="dxa"/>
            <w:shd w:val="clear" w:color="auto" w:fill="E7E6E6" w:themeFill="background2"/>
            <w:vAlign w:val="center"/>
          </w:tcPr>
          <w:p w14:paraId="4F30766F" w14:textId="77777777" w:rsidR="00CB07B3" w:rsidRPr="008031C3" w:rsidRDefault="00CB07B3" w:rsidP="00FF646A">
            <w:pPr>
              <w:keepNext/>
              <w:tabs>
                <w:tab w:val="right" w:pos="14310"/>
              </w:tabs>
              <w:jc w:val="center"/>
              <w:rPr>
                <w:b/>
                <w:sz w:val="16"/>
                <w:szCs w:val="16"/>
              </w:rPr>
            </w:pPr>
            <w:r w:rsidRPr="008031C3">
              <w:rPr>
                <w:b/>
                <w:sz w:val="16"/>
                <w:szCs w:val="16"/>
              </w:rPr>
              <w:t>Field Description</w:t>
            </w:r>
          </w:p>
        </w:tc>
        <w:tc>
          <w:tcPr>
            <w:tcW w:w="950" w:type="dxa"/>
            <w:shd w:val="clear" w:color="auto" w:fill="E7E6E6" w:themeFill="background2"/>
          </w:tcPr>
          <w:p w14:paraId="113C71C5" w14:textId="77777777" w:rsidR="00CB07B3" w:rsidRPr="008031C3" w:rsidRDefault="00CB07B3" w:rsidP="00F112EF">
            <w:pPr>
              <w:tabs>
                <w:tab w:val="right" w:pos="14310"/>
              </w:tabs>
              <w:jc w:val="center"/>
              <w:rPr>
                <w:b/>
                <w:sz w:val="16"/>
                <w:szCs w:val="16"/>
              </w:rPr>
            </w:pPr>
            <w:r w:rsidRPr="008031C3">
              <w:rPr>
                <w:b/>
                <w:sz w:val="16"/>
                <w:szCs w:val="16"/>
              </w:rPr>
              <w:t>Data Type</w:t>
            </w:r>
          </w:p>
        </w:tc>
        <w:tc>
          <w:tcPr>
            <w:tcW w:w="8410" w:type="dxa"/>
            <w:gridSpan w:val="4"/>
            <w:shd w:val="clear" w:color="auto" w:fill="E7E6E6" w:themeFill="background2"/>
            <w:vAlign w:val="center"/>
          </w:tcPr>
          <w:p w14:paraId="56E54631" w14:textId="11B1C8EE" w:rsidR="00CB07B3" w:rsidRPr="008031C3" w:rsidRDefault="00CB07B3" w:rsidP="00F112EF">
            <w:pPr>
              <w:tabs>
                <w:tab w:val="right" w:pos="14310"/>
              </w:tabs>
              <w:jc w:val="center"/>
              <w:rPr>
                <w:b/>
                <w:sz w:val="16"/>
                <w:szCs w:val="16"/>
              </w:rPr>
            </w:pPr>
            <w:r w:rsidRPr="008031C3">
              <w:rPr>
                <w:b/>
                <w:sz w:val="16"/>
                <w:szCs w:val="16"/>
              </w:rPr>
              <w:t xml:space="preserve">Codes/Conventions for </w:t>
            </w:r>
            <w:del w:id="280" w:author="Mike Banach" w:date="2023-01-26T16:40:00Z">
              <w:r w:rsidR="00BB589B" w:rsidDel="0050438E">
                <w:rPr>
                  <w:b/>
                  <w:sz w:val="16"/>
                  <w:szCs w:val="16"/>
                </w:rPr>
                <w:delText>HLI_</w:delText>
              </w:r>
            </w:del>
            <w:r>
              <w:rPr>
                <w:b/>
                <w:sz w:val="16"/>
                <w:szCs w:val="16"/>
              </w:rPr>
              <w:t>Hatchery</w:t>
            </w:r>
            <w:r w:rsidR="006705B1">
              <w:rPr>
                <w:b/>
                <w:sz w:val="16"/>
                <w:szCs w:val="16"/>
              </w:rPr>
              <w:t>Returns</w:t>
            </w:r>
            <w:r w:rsidRPr="008031C3">
              <w:rPr>
                <w:b/>
                <w:sz w:val="16"/>
                <w:szCs w:val="16"/>
              </w:rPr>
              <w:t xml:space="preserve"> Table</w:t>
            </w:r>
          </w:p>
        </w:tc>
      </w:tr>
      <w:tr w:rsidR="00B745F3" w:rsidRPr="008031C3" w14:paraId="10529EC7" w14:textId="77777777" w:rsidTr="00B745F3">
        <w:trPr>
          <w:cantSplit/>
          <w:trHeight w:val="317"/>
        </w:trPr>
        <w:tc>
          <w:tcPr>
            <w:tcW w:w="14688" w:type="dxa"/>
            <w:gridSpan w:val="7"/>
            <w:shd w:val="clear" w:color="auto" w:fill="DBE5F1"/>
            <w:vAlign w:val="center"/>
          </w:tcPr>
          <w:p w14:paraId="572061BE" w14:textId="75179FA0" w:rsidR="00B745F3" w:rsidRPr="00B745F3" w:rsidRDefault="00B745F3" w:rsidP="00FF646A">
            <w:pPr>
              <w:keepNext/>
              <w:snapToGrid w:val="0"/>
              <w:jc w:val="center"/>
              <w:rPr>
                <w:b/>
                <w:sz w:val="16"/>
                <w:szCs w:val="16"/>
              </w:rPr>
            </w:pPr>
            <w:bookmarkStart w:id="281" w:name="_Hlk122515202"/>
            <w:r w:rsidRPr="00B745F3">
              <w:rPr>
                <w:b/>
                <w:sz w:val="16"/>
                <w:szCs w:val="16"/>
              </w:rPr>
              <w:t>Fields for defining and describing a unique record</w:t>
            </w:r>
          </w:p>
        </w:tc>
      </w:tr>
      <w:bookmarkEnd w:id="281"/>
      <w:tr w:rsidR="00CB07B3" w:rsidRPr="008031C3" w14:paraId="09B9805F" w14:textId="77777777" w:rsidTr="23C10B09">
        <w:trPr>
          <w:cantSplit/>
        </w:trPr>
        <w:tc>
          <w:tcPr>
            <w:tcW w:w="1728" w:type="dxa"/>
          </w:tcPr>
          <w:p w14:paraId="2A507E4B" w14:textId="77777777" w:rsidR="00CB07B3" w:rsidRPr="0025433E" w:rsidRDefault="00CB07B3" w:rsidP="00026B38">
            <w:pPr>
              <w:snapToGrid w:val="0"/>
              <w:rPr>
                <w:bCs/>
                <w:color w:val="FF0000"/>
                <w:sz w:val="16"/>
                <w:szCs w:val="16"/>
              </w:rPr>
            </w:pPr>
            <w:r w:rsidRPr="0025433E">
              <w:rPr>
                <w:b/>
                <w:bCs/>
                <w:i/>
                <w:color w:val="FF0000"/>
                <w:sz w:val="16"/>
                <w:szCs w:val="16"/>
              </w:rPr>
              <w:t>ID</w:t>
            </w:r>
          </w:p>
          <w:p w14:paraId="6D09D238" w14:textId="77777777" w:rsidR="00CB07B3" w:rsidRPr="008031C3" w:rsidRDefault="00CB07B3" w:rsidP="00026B38">
            <w:pPr>
              <w:tabs>
                <w:tab w:val="right" w:pos="14310"/>
              </w:tabs>
              <w:rPr>
                <w:sz w:val="16"/>
                <w:szCs w:val="16"/>
              </w:rPr>
            </w:pPr>
            <w:r w:rsidRPr="00F85661">
              <w:rPr>
                <w:bCs/>
                <w:color w:val="FF0000"/>
                <w:sz w:val="16"/>
                <w:szCs w:val="16"/>
              </w:rPr>
              <w:t>(unique)</w:t>
            </w:r>
          </w:p>
        </w:tc>
        <w:tc>
          <w:tcPr>
            <w:tcW w:w="3600" w:type="dxa"/>
          </w:tcPr>
          <w:p w14:paraId="2CD2996B" w14:textId="77777777" w:rsidR="00CB07B3" w:rsidRPr="008031C3" w:rsidRDefault="00CB07B3" w:rsidP="00026B38">
            <w:pPr>
              <w:tabs>
                <w:tab w:val="right" w:pos="14310"/>
              </w:tabs>
              <w:rPr>
                <w:sz w:val="16"/>
                <w:szCs w:val="16"/>
              </w:rPr>
            </w:pPr>
            <w:r>
              <w:rPr>
                <w:sz w:val="16"/>
                <w:szCs w:val="16"/>
              </w:rPr>
              <w:t>Value used by computer to identify a record.</w:t>
            </w:r>
          </w:p>
        </w:tc>
        <w:tc>
          <w:tcPr>
            <w:tcW w:w="950" w:type="dxa"/>
          </w:tcPr>
          <w:p w14:paraId="26546714" w14:textId="14098341" w:rsidR="00CB07B3" w:rsidRPr="008031C3" w:rsidRDefault="00AB3EDB" w:rsidP="00026B38">
            <w:pPr>
              <w:tabs>
                <w:tab w:val="right" w:pos="14310"/>
              </w:tabs>
              <w:jc w:val="center"/>
              <w:rPr>
                <w:sz w:val="16"/>
                <w:szCs w:val="16"/>
              </w:rPr>
            </w:pPr>
            <w:r>
              <w:rPr>
                <w:b/>
                <w:bCs/>
                <w:i/>
                <w:color w:val="FF0000"/>
                <w:sz w:val="16"/>
                <w:szCs w:val="16"/>
              </w:rPr>
              <w:t>GUID</w:t>
            </w:r>
          </w:p>
        </w:tc>
        <w:tc>
          <w:tcPr>
            <w:tcW w:w="8410" w:type="dxa"/>
            <w:gridSpan w:val="4"/>
            <w:tcBorders>
              <w:bottom w:val="single" w:sz="4" w:space="0" w:color="000000" w:themeColor="text1"/>
            </w:tcBorders>
          </w:tcPr>
          <w:p w14:paraId="0F032F81" w14:textId="77777777" w:rsidR="00CB07B3" w:rsidRPr="007355AF" w:rsidRDefault="00CB07B3" w:rsidP="00026B38">
            <w:pPr>
              <w:snapToGrid w:val="0"/>
              <w:rPr>
                <w:sz w:val="16"/>
                <w:szCs w:val="16"/>
              </w:rPr>
            </w:pPr>
            <w:r w:rsidRPr="007355AF">
              <w:rPr>
                <w:sz w:val="16"/>
                <w:szCs w:val="16"/>
              </w:rPr>
              <w:t>This value is a globally unique identifier (GUID) exactly 36 characters long.</w:t>
            </w:r>
          </w:p>
          <w:p w14:paraId="0842150C" w14:textId="77777777" w:rsidR="00CB07B3" w:rsidRPr="007355AF" w:rsidRDefault="00CB07B3"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A2E3523" w14:textId="77777777" w:rsidR="00CB07B3" w:rsidRPr="007355AF" w:rsidRDefault="00CB07B3"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271368" w:rsidRPr="008031C3" w14:paraId="04F49C9E" w14:textId="77777777" w:rsidTr="006607E8">
        <w:trPr>
          <w:cantSplit/>
        </w:trPr>
        <w:tc>
          <w:tcPr>
            <w:tcW w:w="1728" w:type="dxa"/>
          </w:tcPr>
          <w:p w14:paraId="53386B34" w14:textId="179C86D2" w:rsidR="00271368" w:rsidRPr="006607E8" w:rsidRDefault="00271368" w:rsidP="00271368">
            <w:pPr>
              <w:snapToGrid w:val="0"/>
              <w:rPr>
                <w:bCs/>
                <w:color w:val="FF0000"/>
                <w:sz w:val="16"/>
                <w:szCs w:val="16"/>
              </w:rPr>
            </w:pPr>
            <w:r w:rsidRPr="23C10B09">
              <w:rPr>
                <w:b/>
                <w:bCs/>
                <w:color w:val="FF0000"/>
                <w:sz w:val="16"/>
                <w:szCs w:val="16"/>
                <w:u w:val="single"/>
              </w:rPr>
              <w:lastRenderedPageBreak/>
              <w:t>TimeSeriesID</w:t>
            </w:r>
          </w:p>
        </w:tc>
        <w:tc>
          <w:tcPr>
            <w:tcW w:w="3600" w:type="dxa"/>
          </w:tcPr>
          <w:p w14:paraId="6AECDCC2" w14:textId="77777777" w:rsidR="00271368" w:rsidRDefault="00271368" w:rsidP="00271368">
            <w:pPr>
              <w:tabs>
                <w:tab w:val="right" w:pos="14310"/>
              </w:tabs>
              <w:rPr>
                <w:sz w:val="16"/>
                <w:szCs w:val="16"/>
              </w:rPr>
            </w:pPr>
            <w:r w:rsidRPr="00026B38">
              <w:rPr>
                <w:sz w:val="16"/>
                <w:szCs w:val="16"/>
              </w:rPr>
              <w:t xml:space="preserve">This field identifies the time series a record belongs to.  Records with the same TimeSeriesID are grouped and presented together on the </w:t>
            </w:r>
            <w:r>
              <w:rPr>
                <w:sz w:val="16"/>
                <w:szCs w:val="16"/>
              </w:rPr>
              <w:t>H</w:t>
            </w:r>
            <w:r w:rsidRPr="00026B38">
              <w:rPr>
                <w:sz w:val="16"/>
                <w:szCs w:val="16"/>
              </w:rPr>
              <w:t>CAX.  Assigned by data compilers or regional data assemblers as appropriate.</w:t>
            </w:r>
          </w:p>
          <w:p w14:paraId="1BDE00B4" w14:textId="77777777" w:rsidR="00271368" w:rsidRDefault="00271368" w:rsidP="00271368">
            <w:pPr>
              <w:tabs>
                <w:tab w:val="right" w:pos="14310"/>
              </w:tabs>
              <w:rPr>
                <w:sz w:val="16"/>
                <w:szCs w:val="16"/>
              </w:rPr>
            </w:pPr>
          </w:p>
          <w:p w14:paraId="36759DBB" w14:textId="2ECDC78B" w:rsidR="00271368" w:rsidRPr="006607E8" w:rsidRDefault="00271368" w:rsidP="00271368">
            <w:pPr>
              <w:tabs>
                <w:tab w:val="right" w:pos="14310"/>
              </w:tabs>
              <w:rPr>
                <w:sz w:val="16"/>
                <w:szCs w:val="16"/>
              </w:rPr>
            </w:pPr>
            <w:r>
              <w:rPr>
                <w:sz w:val="16"/>
                <w:szCs w:val="16"/>
              </w:rPr>
              <w:t>TimeSeriesID in this DES is a synonym of TrendID in the StreamNet DES, and the same rules apply.</w:t>
            </w:r>
          </w:p>
        </w:tc>
        <w:tc>
          <w:tcPr>
            <w:tcW w:w="950" w:type="dxa"/>
          </w:tcPr>
          <w:p w14:paraId="276CE448" w14:textId="77777777" w:rsidR="00271368" w:rsidRDefault="00271368" w:rsidP="00271368">
            <w:pPr>
              <w:tabs>
                <w:tab w:val="right" w:pos="14310"/>
              </w:tabs>
              <w:jc w:val="center"/>
              <w:rPr>
                <w:b/>
                <w:bCs/>
                <w:color w:val="FF0000"/>
                <w:sz w:val="16"/>
                <w:szCs w:val="16"/>
              </w:rPr>
            </w:pPr>
            <w:r>
              <w:rPr>
                <w:b/>
                <w:color w:val="FF0000"/>
                <w:sz w:val="16"/>
                <w:szCs w:val="16"/>
              </w:rPr>
              <w:t>Integer</w:t>
            </w:r>
          </w:p>
          <w:p w14:paraId="5930E1BA" w14:textId="177E6E42" w:rsidR="00271368" w:rsidRPr="006607E8" w:rsidRDefault="00271368" w:rsidP="00271368">
            <w:pPr>
              <w:tabs>
                <w:tab w:val="right" w:pos="14310"/>
              </w:tabs>
              <w:jc w:val="center"/>
              <w:rPr>
                <w:bCs/>
                <w:color w:val="FF0000"/>
                <w:sz w:val="16"/>
                <w:szCs w:val="16"/>
              </w:rPr>
            </w:pPr>
            <w:r w:rsidRPr="002D0A82">
              <w:rPr>
                <w:bCs/>
                <w:color w:val="FF0000"/>
                <w:sz w:val="16"/>
                <w:szCs w:val="16"/>
              </w:rPr>
              <w:t>(1-max)</w:t>
            </w:r>
          </w:p>
        </w:tc>
        <w:tc>
          <w:tcPr>
            <w:tcW w:w="4205" w:type="dxa"/>
            <w:gridSpan w:val="2"/>
            <w:tcBorders>
              <w:bottom w:val="single" w:sz="4" w:space="0" w:color="000000" w:themeColor="text1"/>
            </w:tcBorders>
          </w:tcPr>
          <w:p w14:paraId="6858941E" w14:textId="77777777" w:rsidR="00271368" w:rsidRPr="00E2279C" w:rsidRDefault="00271368" w:rsidP="00271368">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2937414E" w14:textId="77777777" w:rsidR="00271368" w:rsidRPr="00E2279C" w:rsidRDefault="00271368" w:rsidP="00271368">
            <w:pPr>
              <w:tabs>
                <w:tab w:val="right" w:pos="14310"/>
              </w:tabs>
              <w:rPr>
                <w:sz w:val="16"/>
                <w:szCs w:val="16"/>
              </w:rPr>
            </w:pPr>
          </w:p>
          <w:p w14:paraId="47D11139" w14:textId="77777777" w:rsidR="00271368" w:rsidRDefault="00271368" w:rsidP="00271368">
            <w:pPr>
              <w:tabs>
                <w:tab w:val="right" w:pos="14310"/>
              </w:tabs>
              <w:rPr>
                <w:sz w:val="16"/>
                <w:szCs w:val="16"/>
              </w:rPr>
            </w:pPr>
            <w:r w:rsidRPr="00E2279C">
              <w:rPr>
                <w:sz w:val="16"/>
                <w:szCs w:val="16"/>
              </w:rPr>
              <w:t>For records with the same TimeSeriesID:</w:t>
            </w:r>
          </w:p>
          <w:p w14:paraId="3A8E80EA" w14:textId="7777777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StockID</w:t>
            </w:r>
            <w:r w:rsidRPr="00E2279C">
              <w:rPr>
                <w:sz w:val="16"/>
                <w:szCs w:val="16"/>
              </w:rPr>
              <w:t xml:space="preserve"> values must be the same.</w:t>
            </w:r>
          </w:p>
          <w:p w14:paraId="07F4563F" w14:textId="7777777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HatcheryFacilityName</w:t>
            </w:r>
            <w:r w:rsidRPr="00E2279C">
              <w:rPr>
                <w:sz w:val="16"/>
                <w:szCs w:val="16"/>
              </w:rPr>
              <w:t xml:space="preserve"> values must be the same.</w:t>
            </w:r>
          </w:p>
          <w:p w14:paraId="439D5C12" w14:textId="77777777" w:rsidR="00271368" w:rsidRDefault="00271368" w:rsidP="00271368">
            <w:pPr>
              <w:numPr>
                <w:ilvl w:val="0"/>
                <w:numId w:val="10"/>
              </w:numPr>
              <w:snapToGrid w:val="0"/>
              <w:ind w:left="173" w:hanging="144"/>
              <w:rPr>
                <w:sz w:val="16"/>
                <w:szCs w:val="16"/>
              </w:rPr>
            </w:pPr>
            <w:r w:rsidRPr="00E2279C">
              <w:rPr>
                <w:sz w:val="16"/>
                <w:szCs w:val="16"/>
              </w:rPr>
              <w:t xml:space="preserve">The </w:t>
            </w:r>
            <w:r>
              <w:rPr>
                <w:sz w:val="16"/>
                <w:szCs w:val="16"/>
              </w:rPr>
              <w:t>Return</w:t>
            </w:r>
            <w:r w:rsidRPr="00E2279C">
              <w:rPr>
                <w:sz w:val="16"/>
                <w:szCs w:val="16"/>
              </w:rPr>
              <w:t>Year may NOT be repeated.</w:t>
            </w:r>
          </w:p>
          <w:p w14:paraId="06E1E653" w14:textId="77777777" w:rsidR="00271368" w:rsidRDefault="00271368" w:rsidP="00271368">
            <w:pPr>
              <w:snapToGrid w:val="0"/>
              <w:rPr>
                <w:sz w:val="16"/>
                <w:szCs w:val="16"/>
              </w:rPr>
            </w:pPr>
          </w:p>
          <w:p w14:paraId="234DB214" w14:textId="77777777" w:rsidR="00271368" w:rsidRDefault="00271368" w:rsidP="00271368">
            <w:pPr>
              <w:snapToGrid w:val="0"/>
              <w:rPr>
                <w:sz w:val="16"/>
                <w:szCs w:val="16"/>
              </w:rPr>
            </w:pPr>
            <w:r>
              <w:rPr>
                <w:sz w:val="16"/>
                <w:szCs w:val="16"/>
              </w:rPr>
              <w:t>For records with the same StockID + HatcheryFacilityName:</w:t>
            </w:r>
          </w:p>
          <w:p w14:paraId="4603D8F4" w14:textId="77777777" w:rsidR="007C458D" w:rsidRDefault="00271368" w:rsidP="007C458D">
            <w:pPr>
              <w:numPr>
                <w:ilvl w:val="0"/>
                <w:numId w:val="10"/>
              </w:numPr>
              <w:snapToGrid w:val="0"/>
              <w:ind w:left="173" w:hanging="144"/>
              <w:rPr>
                <w:sz w:val="16"/>
                <w:szCs w:val="16"/>
              </w:rPr>
            </w:pPr>
            <w:r>
              <w:rPr>
                <w:sz w:val="16"/>
                <w:szCs w:val="16"/>
              </w:rPr>
              <w:t>All TimeSeriesID values must be the same.</w:t>
            </w:r>
          </w:p>
          <w:p w14:paraId="3EEDD7F4" w14:textId="3B8A5C4D" w:rsidR="00271368" w:rsidRPr="006607E8" w:rsidRDefault="00271368" w:rsidP="007C458D">
            <w:pPr>
              <w:numPr>
                <w:ilvl w:val="0"/>
                <w:numId w:val="10"/>
              </w:numPr>
              <w:snapToGrid w:val="0"/>
              <w:ind w:left="173" w:hanging="144"/>
              <w:rPr>
                <w:sz w:val="16"/>
                <w:szCs w:val="16"/>
              </w:rPr>
            </w:pPr>
            <w:r w:rsidRPr="002335D2">
              <w:rPr>
                <w:sz w:val="16"/>
                <w:szCs w:val="16"/>
              </w:rPr>
              <w:t>The ReturnYear may NOT be repeated</w:t>
            </w:r>
            <w:r>
              <w:rPr>
                <w:sz w:val="16"/>
                <w:szCs w:val="16"/>
              </w:rPr>
              <w:t>.</w:t>
            </w:r>
          </w:p>
        </w:tc>
        <w:tc>
          <w:tcPr>
            <w:tcW w:w="4205" w:type="dxa"/>
            <w:gridSpan w:val="2"/>
            <w:tcBorders>
              <w:bottom w:val="single" w:sz="4" w:space="0" w:color="000000" w:themeColor="text1"/>
            </w:tcBorders>
          </w:tcPr>
          <w:p w14:paraId="40F45D09" w14:textId="77777777" w:rsidR="00271368" w:rsidRPr="001454E6" w:rsidRDefault="00271368" w:rsidP="00271368">
            <w:pPr>
              <w:snapToGrid w:val="0"/>
              <w:rPr>
                <w:sz w:val="16"/>
                <w:szCs w:val="16"/>
              </w:rPr>
            </w:pPr>
            <w:r w:rsidRPr="001454E6">
              <w:rPr>
                <w:sz w:val="16"/>
                <w:szCs w:val="16"/>
              </w:rPr>
              <w:t>Assigned TimeSeriesID ranges are the same as assigned TrendID ranges in the StreamNet DES.  Coordinate with other personnel in your organization assigning TimeSeriesID and TrendID values.</w:t>
            </w:r>
          </w:p>
          <w:p w14:paraId="79A20638" w14:textId="77777777" w:rsidR="00271368" w:rsidRPr="001454E6" w:rsidRDefault="00271368" w:rsidP="00271368">
            <w:pPr>
              <w:snapToGrid w:val="0"/>
              <w:rPr>
                <w:sz w:val="16"/>
                <w:szCs w:val="16"/>
              </w:rPr>
            </w:pPr>
            <w:r w:rsidRPr="001454E6">
              <w:rPr>
                <w:sz w:val="16"/>
                <w:szCs w:val="16"/>
              </w:rPr>
              <w:t>10,000-19,999 = MFWP</w:t>
            </w:r>
          </w:p>
          <w:p w14:paraId="57D59E62" w14:textId="77777777" w:rsidR="00271368" w:rsidRPr="001454E6" w:rsidRDefault="00271368" w:rsidP="00271368">
            <w:pPr>
              <w:snapToGrid w:val="0"/>
              <w:rPr>
                <w:sz w:val="16"/>
                <w:szCs w:val="16"/>
              </w:rPr>
            </w:pPr>
            <w:r w:rsidRPr="001454E6">
              <w:rPr>
                <w:sz w:val="16"/>
                <w:szCs w:val="16"/>
              </w:rPr>
              <w:t>20,000-22,499 = CRITFC</w:t>
            </w:r>
          </w:p>
          <w:p w14:paraId="392A022C" w14:textId="77777777" w:rsidR="00271368" w:rsidRPr="001454E6" w:rsidRDefault="00271368" w:rsidP="00271368">
            <w:pPr>
              <w:snapToGrid w:val="0"/>
              <w:rPr>
                <w:sz w:val="16"/>
                <w:szCs w:val="16"/>
              </w:rPr>
            </w:pPr>
            <w:r w:rsidRPr="001454E6">
              <w:rPr>
                <w:sz w:val="16"/>
                <w:szCs w:val="16"/>
              </w:rPr>
              <w:t>22,500-24,999 = NPT</w:t>
            </w:r>
          </w:p>
          <w:p w14:paraId="1BA23365" w14:textId="77777777" w:rsidR="00271368" w:rsidRPr="001454E6" w:rsidRDefault="00271368" w:rsidP="00271368">
            <w:pPr>
              <w:snapToGrid w:val="0"/>
              <w:rPr>
                <w:sz w:val="16"/>
                <w:szCs w:val="16"/>
              </w:rPr>
            </w:pPr>
            <w:r w:rsidRPr="001454E6">
              <w:rPr>
                <w:sz w:val="16"/>
                <w:szCs w:val="16"/>
              </w:rPr>
              <w:t>25,000-27,499=CTWS</w:t>
            </w:r>
          </w:p>
          <w:p w14:paraId="389A6243" w14:textId="77777777" w:rsidR="00271368" w:rsidRPr="001454E6" w:rsidRDefault="00271368" w:rsidP="00271368">
            <w:pPr>
              <w:snapToGrid w:val="0"/>
              <w:rPr>
                <w:sz w:val="16"/>
                <w:szCs w:val="16"/>
              </w:rPr>
            </w:pPr>
            <w:r w:rsidRPr="001454E6">
              <w:rPr>
                <w:sz w:val="16"/>
                <w:szCs w:val="16"/>
              </w:rPr>
              <w:t>27,500-29,999=YN</w:t>
            </w:r>
          </w:p>
          <w:p w14:paraId="15B88380" w14:textId="77777777" w:rsidR="00271368" w:rsidRPr="001454E6" w:rsidRDefault="00271368" w:rsidP="00271368">
            <w:pPr>
              <w:snapToGrid w:val="0"/>
              <w:rPr>
                <w:sz w:val="16"/>
                <w:szCs w:val="16"/>
              </w:rPr>
            </w:pPr>
            <w:r w:rsidRPr="001454E6">
              <w:rPr>
                <w:sz w:val="16"/>
                <w:szCs w:val="16"/>
              </w:rPr>
              <w:t>200,000-209,999 = CTUIR</w:t>
            </w:r>
          </w:p>
          <w:p w14:paraId="62999333" w14:textId="77777777" w:rsidR="00271368" w:rsidRPr="001454E6" w:rsidRDefault="00271368" w:rsidP="00271368">
            <w:pPr>
              <w:snapToGrid w:val="0"/>
              <w:rPr>
                <w:sz w:val="16"/>
                <w:szCs w:val="16"/>
              </w:rPr>
            </w:pPr>
            <w:r w:rsidRPr="001454E6">
              <w:rPr>
                <w:sz w:val="16"/>
                <w:szCs w:val="16"/>
              </w:rPr>
              <w:t>30,000-39,999 = USFWS</w:t>
            </w:r>
          </w:p>
          <w:p w14:paraId="38B0F33B" w14:textId="77777777" w:rsidR="00271368" w:rsidRPr="001454E6" w:rsidRDefault="00271368" w:rsidP="00271368">
            <w:pPr>
              <w:snapToGrid w:val="0"/>
              <w:rPr>
                <w:sz w:val="16"/>
                <w:szCs w:val="16"/>
              </w:rPr>
            </w:pPr>
            <w:r w:rsidRPr="001454E6">
              <w:rPr>
                <w:sz w:val="16"/>
                <w:szCs w:val="16"/>
              </w:rPr>
              <w:t>40,000-49,999 = IDFG</w:t>
            </w:r>
          </w:p>
          <w:p w14:paraId="776FE0E4" w14:textId="77777777" w:rsidR="00271368" w:rsidRPr="001454E6" w:rsidRDefault="00271368" w:rsidP="00271368">
            <w:pPr>
              <w:snapToGrid w:val="0"/>
              <w:rPr>
                <w:sz w:val="16"/>
                <w:szCs w:val="16"/>
              </w:rPr>
            </w:pPr>
            <w:r w:rsidRPr="001454E6">
              <w:rPr>
                <w:sz w:val="16"/>
                <w:szCs w:val="16"/>
              </w:rPr>
              <w:t>50,000-59,999; 500,000-599,999 = ODFW</w:t>
            </w:r>
          </w:p>
          <w:p w14:paraId="1A138F74" w14:textId="77777777" w:rsidR="00271368" w:rsidRPr="001454E6" w:rsidRDefault="00271368" w:rsidP="00271368">
            <w:pPr>
              <w:snapToGrid w:val="0"/>
              <w:rPr>
                <w:sz w:val="16"/>
                <w:szCs w:val="16"/>
              </w:rPr>
            </w:pPr>
            <w:r w:rsidRPr="001454E6">
              <w:rPr>
                <w:sz w:val="16"/>
                <w:szCs w:val="16"/>
              </w:rPr>
              <w:t>100,000-199,999 = WDFW</w:t>
            </w:r>
          </w:p>
          <w:p w14:paraId="435091C2" w14:textId="7B731C18" w:rsidR="00271368" w:rsidRPr="006607E8" w:rsidRDefault="00271368" w:rsidP="00271368">
            <w:pPr>
              <w:snapToGrid w:val="0"/>
              <w:rPr>
                <w:sz w:val="16"/>
                <w:szCs w:val="16"/>
              </w:rPr>
            </w:pPr>
            <w:r w:rsidRPr="001454E6">
              <w:rPr>
                <w:sz w:val="16"/>
                <w:szCs w:val="16"/>
              </w:rPr>
              <w:t>(CCT range jointly managed by WDFW and CCT)</w:t>
            </w:r>
          </w:p>
        </w:tc>
      </w:tr>
      <w:tr w:rsidR="00566825" w:rsidRPr="00B1141D" w14:paraId="08BCFDD3" w14:textId="77777777" w:rsidTr="003569B4">
        <w:trPr>
          <w:cantSplit/>
        </w:trPr>
        <w:tc>
          <w:tcPr>
            <w:tcW w:w="1728" w:type="dxa"/>
          </w:tcPr>
          <w:p w14:paraId="6ADC1620" w14:textId="25B1FF0B" w:rsidR="00566825" w:rsidRPr="00B1141D" w:rsidRDefault="00566825" w:rsidP="00566825">
            <w:pPr>
              <w:snapToGrid w:val="0"/>
              <w:rPr>
                <w:bCs/>
                <w:color w:val="FF0000"/>
                <w:sz w:val="16"/>
                <w:szCs w:val="16"/>
              </w:rPr>
            </w:pPr>
            <w:r w:rsidRPr="001F4DD5">
              <w:rPr>
                <w:b/>
                <w:bCs/>
                <w:color w:val="FF0000"/>
                <w:sz w:val="16"/>
                <w:szCs w:val="16"/>
              </w:rPr>
              <w:t>CommonName</w:t>
            </w:r>
          </w:p>
        </w:tc>
        <w:tc>
          <w:tcPr>
            <w:tcW w:w="3600" w:type="dxa"/>
          </w:tcPr>
          <w:p w14:paraId="1849A903" w14:textId="38920B4F" w:rsidR="00566825" w:rsidRPr="00B1141D" w:rsidRDefault="00566825" w:rsidP="00566825">
            <w:pPr>
              <w:tabs>
                <w:tab w:val="right" w:pos="14310"/>
              </w:tabs>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Pr>
          <w:p w14:paraId="55C8A605" w14:textId="77777777" w:rsidR="00566825" w:rsidRDefault="00566825" w:rsidP="00566825">
            <w:pPr>
              <w:tabs>
                <w:tab w:val="right" w:pos="14310"/>
              </w:tabs>
              <w:jc w:val="center"/>
              <w:rPr>
                <w:b/>
                <w:bCs/>
                <w:color w:val="FF0000"/>
                <w:sz w:val="16"/>
                <w:szCs w:val="16"/>
              </w:rPr>
            </w:pPr>
            <w:r>
              <w:rPr>
                <w:b/>
                <w:bCs/>
                <w:color w:val="FF0000"/>
                <w:sz w:val="16"/>
                <w:szCs w:val="16"/>
              </w:rPr>
              <w:t>Text</w:t>
            </w:r>
          </w:p>
          <w:p w14:paraId="5CE59468" w14:textId="0D96033C" w:rsidR="00566825" w:rsidRPr="00B1141D" w:rsidRDefault="00566825" w:rsidP="00566825">
            <w:pPr>
              <w:tabs>
                <w:tab w:val="right" w:pos="14310"/>
              </w:tabs>
              <w:jc w:val="center"/>
              <w:rPr>
                <w:bCs/>
                <w:color w:val="FF0000"/>
                <w:sz w:val="16"/>
                <w:szCs w:val="16"/>
              </w:rPr>
            </w:pPr>
            <w:r w:rsidRPr="002D0A82">
              <w:rPr>
                <w:bCs/>
                <w:color w:val="FF0000"/>
                <w:sz w:val="16"/>
                <w:szCs w:val="16"/>
              </w:rPr>
              <w:t>(1-</w:t>
            </w:r>
            <w:r>
              <w:rPr>
                <w:bCs/>
                <w:color w:val="FF0000"/>
                <w:sz w:val="16"/>
                <w:szCs w:val="16"/>
              </w:rPr>
              <w:t>1</w:t>
            </w:r>
            <w:r w:rsidRPr="002D0A82">
              <w:rPr>
                <w:bCs/>
                <w:color w:val="FF0000"/>
                <w:sz w:val="16"/>
                <w:szCs w:val="16"/>
              </w:rPr>
              <w:t>5)</w:t>
            </w:r>
          </w:p>
        </w:tc>
        <w:tc>
          <w:tcPr>
            <w:tcW w:w="2803" w:type="dxa"/>
            <w:tcBorders>
              <w:bottom w:val="single" w:sz="4" w:space="0" w:color="000000" w:themeColor="text1"/>
            </w:tcBorders>
          </w:tcPr>
          <w:p w14:paraId="1FCB11AB" w14:textId="4F06BA1C" w:rsidR="00566825" w:rsidRPr="00B1141D" w:rsidRDefault="00566825" w:rsidP="00566825">
            <w:pPr>
              <w:snapToGrid w:val="0"/>
              <w:rPr>
                <w:sz w:val="16"/>
                <w:szCs w:val="16"/>
              </w:rPr>
            </w:pPr>
            <w:r>
              <w:rPr>
                <w:sz w:val="16"/>
                <w:szCs w:val="16"/>
              </w:rPr>
              <w:t>Enter the name of the taxon here, even if taxon name is included in the name of the stock. Select from the following:</w:t>
            </w:r>
          </w:p>
        </w:tc>
        <w:tc>
          <w:tcPr>
            <w:tcW w:w="2803" w:type="dxa"/>
            <w:gridSpan w:val="2"/>
            <w:tcBorders>
              <w:bottom w:val="single" w:sz="4" w:space="0" w:color="000000" w:themeColor="text1"/>
            </w:tcBorders>
          </w:tcPr>
          <w:p w14:paraId="501EAF8B" w14:textId="77777777" w:rsidR="00566825" w:rsidRDefault="00566825" w:rsidP="00566825">
            <w:pPr>
              <w:numPr>
                <w:ilvl w:val="0"/>
                <w:numId w:val="10"/>
              </w:numPr>
              <w:snapToGrid w:val="0"/>
              <w:ind w:left="173" w:hanging="144"/>
              <w:rPr>
                <w:sz w:val="16"/>
                <w:szCs w:val="16"/>
              </w:rPr>
            </w:pPr>
            <w:r>
              <w:rPr>
                <w:sz w:val="16"/>
                <w:szCs w:val="16"/>
              </w:rPr>
              <w:t>Bull trout</w:t>
            </w:r>
          </w:p>
          <w:p w14:paraId="44414C80" w14:textId="77777777" w:rsidR="00566825" w:rsidRDefault="00566825" w:rsidP="00566825">
            <w:pPr>
              <w:numPr>
                <w:ilvl w:val="0"/>
                <w:numId w:val="10"/>
              </w:numPr>
              <w:snapToGrid w:val="0"/>
              <w:ind w:left="173" w:hanging="144"/>
              <w:rPr>
                <w:sz w:val="16"/>
                <w:szCs w:val="16"/>
              </w:rPr>
            </w:pPr>
            <w:r>
              <w:rPr>
                <w:sz w:val="16"/>
                <w:szCs w:val="16"/>
              </w:rPr>
              <w:t>Chinook salmon</w:t>
            </w:r>
          </w:p>
          <w:p w14:paraId="18209EA6" w14:textId="77777777" w:rsidR="00566825" w:rsidRDefault="00566825" w:rsidP="00566825">
            <w:pPr>
              <w:numPr>
                <w:ilvl w:val="0"/>
                <w:numId w:val="10"/>
              </w:numPr>
              <w:snapToGrid w:val="0"/>
              <w:ind w:left="173" w:hanging="144"/>
              <w:rPr>
                <w:sz w:val="16"/>
                <w:szCs w:val="16"/>
              </w:rPr>
            </w:pPr>
            <w:r>
              <w:rPr>
                <w:sz w:val="16"/>
                <w:szCs w:val="16"/>
              </w:rPr>
              <w:t>Chum salmon</w:t>
            </w:r>
          </w:p>
          <w:p w14:paraId="3672F91B" w14:textId="77777777" w:rsidR="00566825" w:rsidRDefault="00566825" w:rsidP="00566825">
            <w:pPr>
              <w:numPr>
                <w:ilvl w:val="0"/>
                <w:numId w:val="10"/>
              </w:numPr>
              <w:snapToGrid w:val="0"/>
              <w:ind w:left="173" w:hanging="144"/>
              <w:rPr>
                <w:sz w:val="16"/>
                <w:szCs w:val="16"/>
              </w:rPr>
            </w:pPr>
            <w:r>
              <w:rPr>
                <w:sz w:val="16"/>
                <w:szCs w:val="16"/>
              </w:rPr>
              <w:t>Coho salmon</w:t>
            </w:r>
          </w:p>
          <w:p w14:paraId="335002C3" w14:textId="77777777" w:rsidR="00B97960" w:rsidRDefault="00566825" w:rsidP="00B97960">
            <w:pPr>
              <w:numPr>
                <w:ilvl w:val="0"/>
                <w:numId w:val="10"/>
              </w:numPr>
              <w:snapToGrid w:val="0"/>
              <w:ind w:left="173" w:hanging="144"/>
              <w:rPr>
                <w:sz w:val="16"/>
                <w:szCs w:val="16"/>
              </w:rPr>
            </w:pPr>
            <w:r>
              <w:rPr>
                <w:sz w:val="16"/>
                <w:szCs w:val="16"/>
              </w:rPr>
              <w:t>Sockeye salmon</w:t>
            </w:r>
          </w:p>
          <w:p w14:paraId="4C7192E1" w14:textId="1FEBC778" w:rsidR="00566825" w:rsidRPr="00B1141D" w:rsidRDefault="00566825" w:rsidP="00B97960">
            <w:pPr>
              <w:numPr>
                <w:ilvl w:val="0"/>
                <w:numId w:val="10"/>
              </w:numPr>
              <w:snapToGrid w:val="0"/>
              <w:ind w:left="173" w:hanging="144"/>
              <w:rPr>
                <w:sz w:val="16"/>
                <w:szCs w:val="16"/>
              </w:rPr>
            </w:pPr>
            <w:r>
              <w:rPr>
                <w:sz w:val="16"/>
                <w:szCs w:val="16"/>
              </w:rPr>
              <w:t>Steelhead</w:t>
            </w:r>
          </w:p>
        </w:tc>
        <w:tc>
          <w:tcPr>
            <w:tcW w:w="2804" w:type="dxa"/>
            <w:tcBorders>
              <w:bottom w:val="single" w:sz="4" w:space="0" w:color="000000" w:themeColor="text1"/>
            </w:tcBorders>
          </w:tcPr>
          <w:p w14:paraId="6E7B3C16" w14:textId="5BB98AAE" w:rsidR="00566825" w:rsidRPr="00B1141D" w:rsidRDefault="00566825" w:rsidP="00566825">
            <w:pPr>
              <w:snapToGrid w:val="0"/>
              <w:rPr>
                <w:sz w:val="16"/>
                <w:szCs w:val="16"/>
              </w:rPr>
            </w:pPr>
            <w:r>
              <w:rPr>
                <w:sz w:val="16"/>
                <w:szCs w:val="16"/>
              </w:rPr>
              <w:t xml:space="preserve">Additional species may be added in the future: refer to </w:t>
            </w:r>
            <w:hyperlink r:id="rId26" w:history="1">
              <w:r w:rsidRPr="00AA3251">
                <w:rPr>
                  <w:rStyle w:val="Hyperlink"/>
                  <w:sz w:val="16"/>
                  <w:szCs w:val="16"/>
                </w:rPr>
                <w:t>https://www.streamnet.org/resources/nw-fish/fish-species/</w:t>
              </w:r>
            </w:hyperlink>
            <w:r>
              <w:rPr>
                <w:sz w:val="16"/>
                <w:szCs w:val="16"/>
              </w:rPr>
              <w:t xml:space="preserve"> for common names.</w:t>
            </w:r>
          </w:p>
        </w:tc>
      </w:tr>
      <w:tr w:rsidR="00566825" w:rsidRPr="00B1141D" w14:paraId="78CFB9A2" w14:textId="77777777" w:rsidTr="003569B4">
        <w:trPr>
          <w:cantSplit/>
        </w:trPr>
        <w:tc>
          <w:tcPr>
            <w:tcW w:w="1728" w:type="dxa"/>
          </w:tcPr>
          <w:p w14:paraId="7E5FC231" w14:textId="780A20A8" w:rsidR="00566825" w:rsidRPr="00B1141D" w:rsidRDefault="00566825" w:rsidP="00566825">
            <w:pPr>
              <w:snapToGrid w:val="0"/>
              <w:rPr>
                <w:bCs/>
                <w:color w:val="FF0000"/>
                <w:sz w:val="16"/>
                <w:szCs w:val="16"/>
              </w:rPr>
            </w:pPr>
            <w:r w:rsidRPr="001F4DD5">
              <w:rPr>
                <w:b/>
                <w:bCs/>
                <w:color w:val="FF0000"/>
                <w:sz w:val="16"/>
              </w:rPr>
              <w:t>Run</w:t>
            </w:r>
          </w:p>
        </w:tc>
        <w:tc>
          <w:tcPr>
            <w:tcW w:w="3600" w:type="dxa"/>
          </w:tcPr>
          <w:p w14:paraId="3AA9C351" w14:textId="3793B901" w:rsidR="00566825" w:rsidRPr="00B1141D" w:rsidRDefault="00566825" w:rsidP="00566825">
            <w:pPr>
              <w:tabs>
                <w:tab w:val="right" w:pos="14310"/>
              </w:tabs>
              <w:rPr>
                <w:sz w:val="16"/>
                <w:szCs w:val="16"/>
              </w:rPr>
            </w:pPr>
            <w:r>
              <w:rPr>
                <w:sz w:val="16"/>
              </w:rPr>
              <w:t>Run of fish.</w:t>
            </w:r>
          </w:p>
        </w:tc>
        <w:tc>
          <w:tcPr>
            <w:tcW w:w="950" w:type="dxa"/>
          </w:tcPr>
          <w:p w14:paraId="392D2B76" w14:textId="77777777" w:rsidR="00566825" w:rsidRDefault="00566825" w:rsidP="00566825">
            <w:pPr>
              <w:tabs>
                <w:tab w:val="right" w:pos="14310"/>
              </w:tabs>
              <w:jc w:val="center"/>
              <w:rPr>
                <w:b/>
                <w:bCs/>
                <w:color w:val="FF0000"/>
                <w:sz w:val="16"/>
              </w:rPr>
            </w:pPr>
            <w:r>
              <w:rPr>
                <w:b/>
                <w:bCs/>
                <w:color w:val="FF0000"/>
                <w:sz w:val="16"/>
              </w:rPr>
              <w:t>Text</w:t>
            </w:r>
          </w:p>
          <w:p w14:paraId="1DB6DB76" w14:textId="14E92E61" w:rsidR="00566825" w:rsidRPr="00B1141D" w:rsidRDefault="00566825" w:rsidP="00566825">
            <w:pPr>
              <w:tabs>
                <w:tab w:val="right" w:pos="14310"/>
              </w:tabs>
              <w:jc w:val="center"/>
              <w:rPr>
                <w:bCs/>
                <w:color w:val="FF0000"/>
                <w:sz w:val="16"/>
                <w:szCs w:val="16"/>
              </w:rPr>
            </w:pPr>
            <w:r w:rsidRPr="002D0A82">
              <w:rPr>
                <w:bCs/>
                <w:color w:val="FF0000"/>
                <w:sz w:val="16"/>
              </w:rPr>
              <w:t>(3-20)</w:t>
            </w:r>
          </w:p>
        </w:tc>
        <w:tc>
          <w:tcPr>
            <w:tcW w:w="2803" w:type="dxa"/>
            <w:tcBorders>
              <w:bottom w:val="single" w:sz="4" w:space="0" w:color="000000" w:themeColor="text1"/>
            </w:tcBorders>
          </w:tcPr>
          <w:p w14:paraId="0B0DF9F7" w14:textId="50A4F0EA" w:rsidR="00566825" w:rsidRPr="00B1141D" w:rsidRDefault="00566825" w:rsidP="00566825">
            <w:pPr>
              <w:snapToGrid w:val="0"/>
              <w:rPr>
                <w:sz w:val="16"/>
                <w:szCs w:val="16"/>
              </w:rPr>
            </w:pPr>
            <w:r>
              <w:rPr>
                <w:sz w:val="16"/>
                <w:szCs w:val="16"/>
              </w:rPr>
              <w:t>Enter the name of the run here, even if run name is included in the name of the stock.  Entries in this field are not recognized as taxonomic divisions.  Select from the following:   [</w:t>
            </w:r>
            <w:r w:rsidRPr="00C73E14">
              <w:rPr>
                <w:i/>
                <w:sz w:val="16"/>
                <w:szCs w:val="16"/>
              </w:rPr>
              <w:t>Do not include comments in brackets.</w:t>
            </w:r>
            <w:r>
              <w:rPr>
                <w:sz w:val="16"/>
                <w:szCs w:val="16"/>
              </w:rPr>
              <w:t>]</w:t>
            </w:r>
          </w:p>
        </w:tc>
        <w:tc>
          <w:tcPr>
            <w:tcW w:w="2803" w:type="dxa"/>
            <w:gridSpan w:val="2"/>
            <w:tcBorders>
              <w:bottom w:val="single" w:sz="4" w:space="0" w:color="000000" w:themeColor="text1"/>
            </w:tcBorders>
          </w:tcPr>
          <w:p w14:paraId="62BB2B41" w14:textId="77777777" w:rsidR="00566825" w:rsidRDefault="00566825" w:rsidP="00566825">
            <w:pPr>
              <w:numPr>
                <w:ilvl w:val="0"/>
                <w:numId w:val="6"/>
              </w:numPr>
              <w:snapToGrid w:val="0"/>
              <w:ind w:left="173" w:hanging="144"/>
              <w:rPr>
                <w:sz w:val="16"/>
                <w:szCs w:val="16"/>
              </w:rPr>
            </w:pPr>
            <w:r>
              <w:rPr>
                <w:sz w:val="16"/>
                <w:szCs w:val="16"/>
              </w:rPr>
              <w:t>Spring</w:t>
            </w:r>
          </w:p>
          <w:p w14:paraId="41774C2F" w14:textId="77777777" w:rsidR="00566825" w:rsidRDefault="00566825" w:rsidP="00566825">
            <w:pPr>
              <w:numPr>
                <w:ilvl w:val="0"/>
                <w:numId w:val="6"/>
              </w:numPr>
              <w:snapToGrid w:val="0"/>
              <w:ind w:left="173" w:hanging="144"/>
              <w:rPr>
                <w:sz w:val="16"/>
                <w:szCs w:val="16"/>
              </w:rPr>
            </w:pPr>
            <w:r>
              <w:rPr>
                <w:sz w:val="16"/>
                <w:szCs w:val="16"/>
              </w:rPr>
              <w:t>Summer</w:t>
            </w:r>
          </w:p>
          <w:p w14:paraId="18B26C50" w14:textId="77777777" w:rsidR="00566825" w:rsidRDefault="00566825" w:rsidP="00566825">
            <w:pPr>
              <w:numPr>
                <w:ilvl w:val="0"/>
                <w:numId w:val="6"/>
              </w:numPr>
              <w:snapToGrid w:val="0"/>
              <w:ind w:left="173" w:hanging="144"/>
              <w:rPr>
                <w:sz w:val="16"/>
                <w:szCs w:val="16"/>
              </w:rPr>
            </w:pPr>
            <w:r>
              <w:rPr>
                <w:sz w:val="16"/>
                <w:szCs w:val="16"/>
              </w:rPr>
              <w:t>Fall</w:t>
            </w:r>
          </w:p>
          <w:p w14:paraId="0FF1E63F" w14:textId="77777777" w:rsidR="00566825" w:rsidRDefault="00566825" w:rsidP="00566825">
            <w:pPr>
              <w:numPr>
                <w:ilvl w:val="0"/>
                <w:numId w:val="6"/>
              </w:numPr>
              <w:snapToGrid w:val="0"/>
              <w:ind w:left="173" w:hanging="144"/>
              <w:rPr>
                <w:sz w:val="16"/>
                <w:szCs w:val="16"/>
              </w:rPr>
            </w:pPr>
            <w:r>
              <w:rPr>
                <w:sz w:val="16"/>
                <w:szCs w:val="16"/>
              </w:rPr>
              <w:t>Late fall</w:t>
            </w:r>
          </w:p>
          <w:p w14:paraId="14B6A58A" w14:textId="77777777" w:rsidR="00B97960" w:rsidRDefault="00566825" w:rsidP="00B97960">
            <w:pPr>
              <w:numPr>
                <w:ilvl w:val="0"/>
                <w:numId w:val="6"/>
              </w:numPr>
              <w:snapToGrid w:val="0"/>
              <w:ind w:left="173" w:hanging="144"/>
              <w:rPr>
                <w:sz w:val="16"/>
                <w:szCs w:val="16"/>
              </w:rPr>
            </w:pPr>
            <w:r>
              <w:rPr>
                <w:sz w:val="16"/>
                <w:szCs w:val="16"/>
              </w:rPr>
              <w:t>Winter</w:t>
            </w:r>
          </w:p>
          <w:p w14:paraId="323B1FC5" w14:textId="6A8F40D2" w:rsidR="00566825" w:rsidRPr="00B1141D" w:rsidRDefault="00566825" w:rsidP="00B97960">
            <w:pPr>
              <w:numPr>
                <w:ilvl w:val="0"/>
                <w:numId w:val="6"/>
              </w:numPr>
              <w:snapToGrid w:val="0"/>
              <w:ind w:left="173" w:hanging="144"/>
              <w:rPr>
                <w:sz w:val="16"/>
                <w:szCs w:val="16"/>
              </w:rPr>
            </w:pPr>
            <w:r>
              <w:rPr>
                <w:sz w:val="16"/>
                <w:szCs w:val="16"/>
              </w:rPr>
              <w:t>Spring/summer</w:t>
            </w:r>
          </w:p>
        </w:tc>
        <w:tc>
          <w:tcPr>
            <w:tcW w:w="2804" w:type="dxa"/>
            <w:tcBorders>
              <w:bottom w:val="single" w:sz="4" w:space="0" w:color="000000" w:themeColor="text1"/>
            </w:tcBorders>
          </w:tcPr>
          <w:p w14:paraId="7F665942" w14:textId="77777777" w:rsidR="00566825" w:rsidRDefault="00566825" w:rsidP="00566825">
            <w:pPr>
              <w:numPr>
                <w:ilvl w:val="0"/>
                <w:numId w:val="6"/>
              </w:numPr>
              <w:snapToGrid w:val="0"/>
              <w:ind w:left="173" w:hanging="144"/>
              <w:rPr>
                <w:sz w:val="16"/>
                <w:szCs w:val="16"/>
              </w:rPr>
            </w:pPr>
            <w:r>
              <w:rPr>
                <w:sz w:val="16"/>
                <w:szCs w:val="16"/>
              </w:rPr>
              <w:t>Both summer &amp; winter</w:t>
            </w:r>
          </w:p>
          <w:p w14:paraId="147B465F" w14:textId="77777777" w:rsidR="00566825" w:rsidRDefault="00566825" w:rsidP="00566825">
            <w:pPr>
              <w:numPr>
                <w:ilvl w:val="0"/>
                <w:numId w:val="6"/>
              </w:numPr>
              <w:snapToGrid w:val="0"/>
              <w:ind w:left="173" w:hanging="144"/>
              <w:rPr>
                <w:sz w:val="16"/>
                <w:szCs w:val="16"/>
              </w:rPr>
            </w:pPr>
            <w:r>
              <w:rPr>
                <w:sz w:val="16"/>
                <w:szCs w:val="16"/>
              </w:rPr>
              <w:t>Early</w:t>
            </w:r>
          </w:p>
          <w:p w14:paraId="584754B2" w14:textId="77777777" w:rsidR="00566825" w:rsidRDefault="00566825" w:rsidP="00566825">
            <w:pPr>
              <w:numPr>
                <w:ilvl w:val="0"/>
                <w:numId w:val="6"/>
              </w:numPr>
              <w:snapToGrid w:val="0"/>
              <w:ind w:left="173" w:hanging="144"/>
              <w:rPr>
                <w:sz w:val="16"/>
                <w:szCs w:val="16"/>
              </w:rPr>
            </w:pPr>
            <w:r>
              <w:rPr>
                <w:sz w:val="16"/>
                <w:szCs w:val="16"/>
              </w:rPr>
              <w:t>Late</w:t>
            </w:r>
          </w:p>
          <w:p w14:paraId="45858579" w14:textId="77777777" w:rsidR="00B97960" w:rsidRDefault="00566825" w:rsidP="00B97960">
            <w:pPr>
              <w:numPr>
                <w:ilvl w:val="0"/>
                <w:numId w:val="6"/>
              </w:numPr>
              <w:snapToGrid w:val="0"/>
              <w:ind w:left="173" w:hanging="144"/>
              <w:rPr>
                <w:sz w:val="16"/>
                <w:szCs w:val="16"/>
              </w:rPr>
            </w:pPr>
            <w:r>
              <w:rPr>
                <w:sz w:val="16"/>
                <w:szCs w:val="16"/>
              </w:rPr>
              <w:t>Both early &amp; late</w:t>
            </w:r>
          </w:p>
          <w:p w14:paraId="213E9465" w14:textId="10952A54" w:rsidR="00566825" w:rsidRPr="00B1141D" w:rsidRDefault="00566825" w:rsidP="00B97960">
            <w:pPr>
              <w:numPr>
                <w:ilvl w:val="0"/>
                <w:numId w:val="6"/>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065B57" w:rsidRPr="008031C3" w14:paraId="07A00F20" w14:textId="77777777" w:rsidTr="23C10B09">
        <w:trPr>
          <w:cantSplit/>
        </w:trPr>
        <w:tc>
          <w:tcPr>
            <w:tcW w:w="1728" w:type="dxa"/>
          </w:tcPr>
          <w:p w14:paraId="43737E6F" w14:textId="1C17801E" w:rsidR="00065B57" w:rsidRPr="0025433E" w:rsidRDefault="00065B57" w:rsidP="00065B57">
            <w:pPr>
              <w:snapToGrid w:val="0"/>
              <w:rPr>
                <w:b/>
                <w:bCs/>
                <w:i/>
                <w:color w:val="FF0000"/>
                <w:sz w:val="16"/>
                <w:szCs w:val="16"/>
              </w:rPr>
            </w:pPr>
            <w:r w:rsidRPr="005B162D">
              <w:rPr>
                <w:b/>
                <w:bCs/>
                <w:color w:val="FF0000"/>
                <w:sz w:val="16"/>
                <w:szCs w:val="16"/>
              </w:rPr>
              <w:t>HatcheryProgramID</w:t>
            </w:r>
          </w:p>
        </w:tc>
        <w:tc>
          <w:tcPr>
            <w:tcW w:w="3600" w:type="dxa"/>
          </w:tcPr>
          <w:p w14:paraId="40C63F77" w14:textId="4C9AD212" w:rsidR="00065B57" w:rsidRDefault="00065B57" w:rsidP="00065B5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5A5AA71A" w14:textId="77777777" w:rsidR="00DF41CA" w:rsidRDefault="00065B57" w:rsidP="00DF41CA">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107D9B97" w14:textId="62C967F6" w:rsidR="00065B57" w:rsidRDefault="00DF41CA" w:rsidP="00DF41CA">
            <w:pPr>
              <w:tabs>
                <w:tab w:val="right" w:pos="14310"/>
              </w:tabs>
              <w:jc w:val="center"/>
              <w:rPr>
                <w:b/>
                <w:bCs/>
                <w:i/>
                <w:color w:val="FF0000"/>
                <w:sz w:val="16"/>
                <w:szCs w:val="16"/>
              </w:rPr>
            </w:pPr>
            <w:r w:rsidRPr="002D0A82">
              <w:rPr>
                <w:bCs/>
                <w:color w:val="FF0000"/>
                <w:sz w:val="16"/>
                <w:szCs w:val="16"/>
              </w:rPr>
              <w:t>(1-max)</w:t>
            </w:r>
          </w:p>
        </w:tc>
        <w:tc>
          <w:tcPr>
            <w:tcW w:w="8410" w:type="dxa"/>
            <w:gridSpan w:val="4"/>
            <w:tcBorders>
              <w:bottom w:val="single" w:sz="4" w:space="0" w:color="000000" w:themeColor="text1"/>
            </w:tcBorders>
          </w:tcPr>
          <w:p w14:paraId="3DC69DC9" w14:textId="6A1139FF" w:rsidR="00065B57" w:rsidRDefault="00CE1F25" w:rsidP="00065B57">
            <w:pPr>
              <w:snapToGrid w:val="0"/>
              <w:rPr>
                <w:sz w:val="16"/>
                <w:szCs w:val="16"/>
              </w:rPr>
            </w:pPr>
            <w:ins w:id="282" w:author="Mike Banach" w:date="2023-03-30T11:36:00Z">
              <w:r>
                <w:rPr>
                  <w:sz w:val="16"/>
                  <w:szCs w:val="16"/>
                </w:rPr>
                <w:t xml:space="preserve">[We hope </w:t>
              </w:r>
              <w:r w:rsidR="001D7C88">
                <w:rPr>
                  <w:sz w:val="16"/>
                  <w:szCs w:val="16"/>
                </w:rPr>
                <w:t xml:space="preserve">the program can be identified </w:t>
              </w:r>
            </w:ins>
            <w:ins w:id="283" w:author="Mike Banach" w:date="2023-03-30T11:37:00Z">
              <w:r w:rsidR="001D7C88">
                <w:rPr>
                  <w:sz w:val="16"/>
                  <w:szCs w:val="16"/>
                </w:rPr>
                <w:t>for every record</w:t>
              </w:r>
            </w:ins>
            <w:ins w:id="284" w:author="Mike Banach" w:date="2023-03-30T11:36:00Z">
              <w:r w:rsidR="001D7C88">
                <w:rPr>
                  <w:sz w:val="16"/>
                  <w:szCs w:val="16"/>
                </w:rPr>
                <w:t xml:space="preserve">.  To begin, we are including this as a required field.  If </w:t>
              </w:r>
            </w:ins>
            <w:ins w:id="285" w:author="Mike Banach" w:date="2023-03-30T11:37:00Z">
              <w:r w:rsidR="001D7C88">
                <w:rPr>
                  <w:sz w:val="16"/>
                  <w:szCs w:val="16"/>
                </w:rPr>
                <w:t>the program cannot always be identified</w:t>
              </w:r>
            </w:ins>
            <w:ins w:id="286" w:author="Mike Banach" w:date="2023-03-30T11:38:00Z">
              <w:r w:rsidR="001D7C88">
                <w:rPr>
                  <w:sz w:val="16"/>
                  <w:szCs w:val="16"/>
                </w:rPr>
                <w:t xml:space="preserve"> for the real data</w:t>
              </w:r>
            </w:ins>
            <w:ins w:id="287" w:author="Mike Banach" w:date="2023-03-30T11:37:00Z">
              <w:r w:rsidR="001D7C88">
                <w:rPr>
                  <w:sz w:val="16"/>
                  <w:szCs w:val="16"/>
                </w:rPr>
                <w:t xml:space="preserve"> then </w:t>
              </w:r>
            </w:ins>
            <w:ins w:id="288" w:author="Mike Banach" w:date="2023-03-30T11:38:00Z">
              <w:r w:rsidR="001D7C88">
                <w:rPr>
                  <w:sz w:val="16"/>
                  <w:szCs w:val="16"/>
                </w:rPr>
                <w:t>contact PSMFC to have this field chang</w:t>
              </w:r>
            </w:ins>
            <w:ins w:id="289" w:author="Mike Banach" w:date="2023-03-30T11:39:00Z">
              <w:r w:rsidR="001D7C88">
                <w:rPr>
                  <w:sz w:val="16"/>
                  <w:szCs w:val="16"/>
                </w:rPr>
                <w:t>ed to nonrequired.]</w:t>
              </w:r>
            </w:ins>
          </w:p>
        </w:tc>
      </w:tr>
      <w:tr w:rsidR="0081774E" w:rsidRPr="008031C3" w14:paraId="26CA70D4" w14:textId="77777777" w:rsidTr="23C10B09">
        <w:trPr>
          <w:cantSplit/>
        </w:trPr>
        <w:tc>
          <w:tcPr>
            <w:tcW w:w="1728" w:type="dxa"/>
          </w:tcPr>
          <w:p w14:paraId="3B873B5F" w14:textId="75EA6E61" w:rsidR="0081774E" w:rsidRPr="00535180" w:rsidRDefault="0081774E" w:rsidP="0081774E">
            <w:pPr>
              <w:snapToGrid w:val="0"/>
              <w:rPr>
                <w:b/>
                <w:bCs/>
                <w:color w:val="FF0000"/>
                <w:sz w:val="16"/>
                <w:szCs w:val="16"/>
              </w:rPr>
            </w:pPr>
            <w:r w:rsidRPr="00535180">
              <w:rPr>
                <w:b/>
                <w:color w:val="FF0000"/>
                <w:sz w:val="16"/>
                <w:szCs w:val="16"/>
                <w:rPrChange w:id="290" w:author="Mike Banach" w:date="2023-03-10T14:10:00Z">
                  <w:rPr>
                    <w:b/>
                    <w:color w:val="FF0000"/>
                    <w:sz w:val="16"/>
                    <w:szCs w:val="16"/>
                    <w:u w:val="single"/>
                  </w:rPr>
                </w:rPrChange>
              </w:rPr>
              <w:t>HatcheryFacilityName</w:t>
            </w:r>
          </w:p>
        </w:tc>
        <w:tc>
          <w:tcPr>
            <w:tcW w:w="3600" w:type="dxa"/>
          </w:tcPr>
          <w:p w14:paraId="4DFD7192" w14:textId="3D998596" w:rsidR="0081774E" w:rsidRPr="00F95A1D" w:rsidRDefault="0081774E" w:rsidP="0081774E">
            <w:pPr>
              <w:tabs>
                <w:tab w:val="right" w:pos="14310"/>
              </w:tabs>
              <w:rPr>
                <w:sz w:val="16"/>
                <w:szCs w:val="16"/>
              </w:rPr>
            </w:pPr>
            <w:r w:rsidRPr="00871D77">
              <w:rPr>
                <w:sz w:val="16"/>
                <w:szCs w:val="16"/>
              </w:rPr>
              <w:t>The central facility where the majority of production occurs for a specific group of hatchery fish.</w:t>
            </w:r>
          </w:p>
        </w:tc>
        <w:tc>
          <w:tcPr>
            <w:tcW w:w="950" w:type="dxa"/>
          </w:tcPr>
          <w:p w14:paraId="45A69931" w14:textId="77777777" w:rsidR="0081774E" w:rsidRDefault="0081774E" w:rsidP="0081774E">
            <w:pPr>
              <w:tabs>
                <w:tab w:val="right" w:pos="14310"/>
              </w:tabs>
              <w:jc w:val="center"/>
              <w:rPr>
                <w:b/>
                <w:color w:val="FF0000"/>
                <w:sz w:val="16"/>
                <w:szCs w:val="16"/>
              </w:rPr>
            </w:pPr>
            <w:r>
              <w:rPr>
                <w:b/>
                <w:color w:val="FF0000"/>
                <w:sz w:val="16"/>
                <w:szCs w:val="16"/>
              </w:rPr>
              <w:t>Text</w:t>
            </w:r>
          </w:p>
          <w:p w14:paraId="0EFAC183" w14:textId="234FD481" w:rsidR="0081774E" w:rsidRPr="005B162D" w:rsidRDefault="0081774E" w:rsidP="0081774E">
            <w:pPr>
              <w:tabs>
                <w:tab w:val="right" w:pos="14310"/>
              </w:tabs>
              <w:jc w:val="center"/>
              <w:rPr>
                <w:b/>
                <w:bCs/>
                <w:color w:val="FF0000"/>
                <w:sz w:val="16"/>
                <w:szCs w:val="16"/>
              </w:rPr>
            </w:pPr>
            <w:r w:rsidRPr="002D0A82">
              <w:rPr>
                <w:color w:val="FF0000"/>
                <w:sz w:val="16"/>
                <w:szCs w:val="16"/>
              </w:rPr>
              <w:t>(1-100)</w:t>
            </w:r>
          </w:p>
        </w:tc>
        <w:tc>
          <w:tcPr>
            <w:tcW w:w="8410" w:type="dxa"/>
            <w:gridSpan w:val="4"/>
            <w:tcBorders>
              <w:bottom w:val="single" w:sz="4" w:space="0" w:color="000000" w:themeColor="text1"/>
            </w:tcBorders>
          </w:tcPr>
          <w:p w14:paraId="48981B53" w14:textId="77777777" w:rsidR="0081774E" w:rsidRDefault="0081774E" w:rsidP="0081774E">
            <w:pPr>
              <w:snapToGrid w:val="0"/>
              <w:rPr>
                <w:sz w:val="16"/>
                <w:szCs w:val="16"/>
              </w:rPr>
            </w:pPr>
            <w:r>
              <w:rPr>
                <w:sz w:val="16"/>
                <w:szCs w:val="16"/>
              </w:rPr>
              <w:t xml:space="preserve">Entries in this field must precisely match a hatchery name in the PSMFC facilities list, available at </w:t>
            </w:r>
            <w:hyperlink r:id="rId27" w:history="1">
              <w:r w:rsidRPr="005924E5">
                <w:rPr>
                  <w:rStyle w:val="Hyperlink"/>
                  <w:sz w:val="16"/>
                  <w:szCs w:val="16"/>
                </w:rPr>
                <w:t>https://www.streamnet.org/home/data-maps/fish-facilities-mapper/</w:t>
              </w:r>
            </w:hyperlink>
            <w:r>
              <w:rPr>
                <w:sz w:val="16"/>
                <w:szCs w:val="16"/>
              </w:rPr>
              <w:t>.</w:t>
            </w:r>
          </w:p>
          <w:p w14:paraId="0E5D1D6A" w14:textId="77777777" w:rsidR="0081774E" w:rsidRDefault="0081774E" w:rsidP="0081774E">
            <w:pPr>
              <w:snapToGrid w:val="0"/>
              <w:rPr>
                <w:sz w:val="16"/>
                <w:szCs w:val="16"/>
              </w:rPr>
            </w:pPr>
          </w:p>
          <w:p w14:paraId="44DE7F67" w14:textId="253E3251" w:rsidR="0081774E" w:rsidRDefault="0081774E" w:rsidP="0081774E">
            <w:pPr>
              <w:snapToGrid w:val="0"/>
              <w:rPr>
                <w:sz w:val="16"/>
                <w:szCs w:val="16"/>
              </w:rPr>
            </w:pPr>
            <w:r>
              <w:rPr>
                <w:sz w:val="16"/>
                <w:szCs w:val="16"/>
              </w:rPr>
              <w:t>[</w:t>
            </w:r>
            <w:r w:rsidRPr="00EA0A7A">
              <w:rPr>
                <w:i/>
                <w:sz w:val="16"/>
                <w:szCs w:val="16"/>
              </w:rPr>
              <w:t>To begin we will try to tie all data to one hatchery facility.  If we find some data cannot be defined that precisely and instead need to be tied to more than one hatchery then we will look into how to update this DES document.</w:t>
            </w:r>
            <w:r>
              <w:rPr>
                <w:sz w:val="16"/>
                <w:szCs w:val="16"/>
              </w:rPr>
              <w:t>]</w:t>
            </w:r>
          </w:p>
        </w:tc>
      </w:tr>
      <w:tr w:rsidR="0081774E" w:rsidRPr="008031C3" w14:paraId="1272304A" w14:textId="77777777" w:rsidTr="23C10B09">
        <w:trPr>
          <w:cantSplit/>
        </w:trPr>
        <w:tc>
          <w:tcPr>
            <w:tcW w:w="1728" w:type="dxa"/>
          </w:tcPr>
          <w:p w14:paraId="69A26AC0" w14:textId="18131AF5" w:rsidR="0081774E" w:rsidRPr="00535180" w:rsidRDefault="0081774E" w:rsidP="0081774E">
            <w:pPr>
              <w:snapToGrid w:val="0"/>
              <w:rPr>
                <w:b/>
                <w:bCs/>
                <w:color w:val="FF0000"/>
                <w:sz w:val="16"/>
                <w:szCs w:val="16"/>
                <w:rPrChange w:id="291" w:author="Mike Banach" w:date="2023-03-10T14:10:00Z">
                  <w:rPr>
                    <w:b/>
                    <w:bCs/>
                    <w:color w:val="FF0000"/>
                    <w:sz w:val="16"/>
                    <w:szCs w:val="16"/>
                    <w:u w:val="single"/>
                  </w:rPr>
                </w:rPrChange>
              </w:rPr>
            </w:pPr>
            <w:r w:rsidRPr="00535180">
              <w:rPr>
                <w:b/>
                <w:color w:val="FF0000"/>
                <w:sz w:val="16"/>
                <w:szCs w:val="16"/>
                <w:rPrChange w:id="292" w:author="Mike Banach" w:date="2023-03-10T14:10:00Z">
                  <w:rPr>
                    <w:b/>
                    <w:color w:val="FF0000"/>
                    <w:sz w:val="16"/>
                    <w:szCs w:val="16"/>
                    <w:u w:val="single"/>
                  </w:rPr>
                </w:rPrChange>
              </w:rPr>
              <w:t>StockID</w:t>
            </w:r>
          </w:p>
        </w:tc>
        <w:tc>
          <w:tcPr>
            <w:tcW w:w="3600" w:type="dxa"/>
          </w:tcPr>
          <w:p w14:paraId="16E6494E" w14:textId="3B4BDBE6" w:rsidR="0081774E" w:rsidRPr="00965F6D" w:rsidRDefault="0081774E" w:rsidP="0081774E">
            <w:pPr>
              <w:tabs>
                <w:tab w:val="right" w:pos="14310"/>
              </w:tabs>
              <w:rPr>
                <w:sz w:val="16"/>
                <w:szCs w:val="16"/>
              </w:rPr>
            </w:pPr>
            <w:r>
              <w:rPr>
                <w:sz w:val="16"/>
                <w:szCs w:val="16"/>
              </w:rPr>
              <w:t>Code for the s</w:t>
            </w:r>
            <w:r w:rsidRPr="004108C4">
              <w:rPr>
                <w:sz w:val="16"/>
                <w:szCs w:val="16"/>
              </w:rPr>
              <w:t xml:space="preserve">tock of hatchery fish </w:t>
            </w:r>
            <w:r>
              <w:rPr>
                <w:sz w:val="16"/>
                <w:szCs w:val="16"/>
              </w:rPr>
              <w:t xml:space="preserve">represented by </w:t>
            </w:r>
            <w:r w:rsidRPr="004108C4">
              <w:rPr>
                <w:sz w:val="16"/>
                <w:szCs w:val="16"/>
              </w:rPr>
              <w:t>this record.</w:t>
            </w:r>
          </w:p>
        </w:tc>
        <w:tc>
          <w:tcPr>
            <w:tcW w:w="950" w:type="dxa"/>
          </w:tcPr>
          <w:p w14:paraId="33DB826F" w14:textId="77777777" w:rsidR="0081774E" w:rsidRPr="00561BBD" w:rsidRDefault="0081774E" w:rsidP="0081774E">
            <w:pPr>
              <w:tabs>
                <w:tab w:val="right" w:pos="14310"/>
              </w:tabs>
              <w:jc w:val="center"/>
              <w:rPr>
                <w:b/>
                <w:color w:val="FF0000"/>
                <w:sz w:val="16"/>
                <w:szCs w:val="16"/>
              </w:rPr>
            </w:pPr>
            <w:r w:rsidRPr="00561BBD">
              <w:rPr>
                <w:b/>
                <w:color w:val="FF0000"/>
                <w:sz w:val="16"/>
                <w:szCs w:val="16"/>
              </w:rPr>
              <w:t>Integer</w:t>
            </w:r>
          </w:p>
          <w:p w14:paraId="1B96F674" w14:textId="0727A588" w:rsidR="0081774E" w:rsidRPr="00822E0D" w:rsidRDefault="0081774E" w:rsidP="0081774E">
            <w:pPr>
              <w:tabs>
                <w:tab w:val="right" w:pos="14310"/>
              </w:tabs>
              <w:jc w:val="center"/>
              <w:rPr>
                <w:b/>
                <w:bCs/>
                <w:color w:val="FF0000"/>
                <w:sz w:val="16"/>
                <w:szCs w:val="16"/>
              </w:rPr>
            </w:pPr>
            <w:r w:rsidRPr="002D0A82">
              <w:rPr>
                <w:color w:val="FF0000"/>
                <w:sz w:val="16"/>
                <w:szCs w:val="16"/>
              </w:rPr>
              <w:t>(1-max)</w:t>
            </w:r>
          </w:p>
        </w:tc>
        <w:tc>
          <w:tcPr>
            <w:tcW w:w="8410" w:type="dxa"/>
            <w:gridSpan w:val="4"/>
            <w:shd w:val="clear" w:color="auto" w:fill="auto"/>
          </w:tcPr>
          <w:p w14:paraId="09796DB3" w14:textId="22123E6C" w:rsidR="0081774E" w:rsidRDefault="001C54C2" w:rsidP="0081774E">
            <w:pPr>
              <w:snapToGrid w:val="0"/>
              <w:rPr>
                <w:sz w:val="16"/>
                <w:szCs w:val="16"/>
              </w:rPr>
            </w:pPr>
            <w:ins w:id="293" w:author="Mike Banach" w:date="2023-03-23T13:31:00Z">
              <w:r>
                <w:rPr>
                  <w:sz w:val="16"/>
                  <w:szCs w:val="16"/>
                </w:rPr>
                <w:t xml:space="preserve">The combination of </w:t>
              </w:r>
              <w:proofErr w:type="spellStart"/>
              <w:r>
                <w:rPr>
                  <w:sz w:val="16"/>
                  <w:szCs w:val="16"/>
                </w:rPr>
                <w:t>HatcheryFacilityName</w:t>
              </w:r>
              <w:proofErr w:type="spellEnd"/>
              <w:r>
                <w:rPr>
                  <w:sz w:val="16"/>
                  <w:szCs w:val="16"/>
                </w:rPr>
                <w:t xml:space="preserve"> and StockID must exist in the </w:t>
              </w:r>
              <w:proofErr w:type="spellStart"/>
              <w:r>
                <w:rPr>
                  <w:sz w:val="16"/>
                  <w:szCs w:val="16"/>
                </w:rPr>
                <w:t>HatcheryXHatcheryStock</w:t>
              </w:r>
              <w:proofErr w:type="spellEnd"/>
              <w:r>
                <w:rPr>
                  <w:sz w:val="16"/>
                  <w:szCs w:val="16"/>
                </w:rPr>
                <w:t xml:space="preserve"> table.</w:t>
              </w:r>
            </w:ins>
          </w:p>
        </w:tc>
      </w:tr>
      <w:tr w:rsidR="0081774E" w:rsidRPr="008031C3" w14:paraId="1006AD36" w14:textId="77777777" w:rsidTr="23C10B09">
        <w:trPr>
          <w:cantSplit/>
        </w:trPr>
        <w:tc>
          <w:tcPr>
            <w:tcW w:w="1728" w:type="dxa"/>
          </w:tcPr>
          <w:p w14:paraId="2C4B779F" w14:textId="054F9CC9" w:rsidR="0081774E" w:rsidRPr="00722F4A" w:rsidRDefault="0081774E" w:rsidP="0081774E">
            <w:pPr>
              <w:snapToGrid w:val="0"/>
              <w:rPr>
                <w:b/>
                <w:color w:val="FF0000"/>
                <w:sz w:val="16"/>
                <w:szCs w:val="16"/>
              </w:rPr>
            </w:pPr>
            <w:proofErr w:type="spellStart"/>
            <w:r>
              <w:rPr>
                <w:b/>
                <w:color w:val="FF0000"/>
                <w:sz w:val="16"/>
                <w:szCs w:val="16"/>
              </w:rPr>
              <w:lastRenderedPageBreak/>
              <w:t>PrimaryOperator</w:t>
            </w:r>
            <w:proofErr w:type="spellEnd"/>
          </w:p>
        </w:tc>
        <w:tc>
          <w:tcPr>
            <w:tcW w:w="3600" w:type="dxa"/>
          </w:tcPr>
          <w:p w14:paraId="6638CD7A" w14:textId="77223A58" w:rsidR="0081774E" w:rsidRPr="00871D77" w:rsidRDefault="0081774E" w:rsidP="0081774E">
            <w:pPr>
              <w:tabs>
                <w:tab w:val="right" w:pos="14310"/>
              </w:tabs>
              <w:rPr>
                <w:sz w:val="16"/>
                <w:szCs w:val="16"/>
              </w:rPr>
            </w:pPr>
            <w:r>
              <w:rPr>
                <w:bCs/>
                <w:sz w:val="16"/>
                <w:szCs w:val="16"/>
              </w:rPr>
              <w:t>Agency, tribe, or other entity that was the primary operator of the hatchery during this time.</w:t>
            </w:r>
          </w:p>
        </w:tc>
        <w:tc>
          <w:tcPr>
            <w:tcW w:w="950" w:type="dxa"/>
          </w:tcPr>
          <w:p w14:paraId="7056B473" w14:textId="77777777" w:rsidR="0081774E" w:rsidRDefault="0081774E" w:rsidP="0081774E">
            <w:pPr>
              <w:tabs>
                <w:tab w:val="right" w:pos="14310"/>
              </w:tabs>
              <w:jc w:val="center"/>
              <w:rPr>
                <w:b/>
                <w:bCs/>
                <w:color w:val="FF0000"/>
                <w:sz w:val="16"/>
                <w:szCs w:val="16"/>
              </w:rPr>
            </w:pPr>
            <w:r>
              <w:rPr>
                <w:b/>
                <w:bCs/>
                <w:color w:val="FF0000"/>
                <w:sz w:val="16"/>
                <w:szCs w:val="16"/>
              </w:rPr>
              <w:t>Text</w:t>
            </w:r>
          </w:p>
          <w:p w14:paraId="2C2F9C6F" w14:textId="49558980" w:rsidR="0081774E" w:rsidRDefault="0081774E" w:rsidP="0081774E">
            <w:pPr>
              <w:tabs>
                <w:tab w:val="right" w:pos="14310"/>
              </w:tabs>
              <w:jc w:val="center"/>
              <w:rPr>
                <w:sz w:val="16"/>
                <w:szCs w:val="16"/>
              </w:rPr>
            </w:pPr>
            <w:r w:rsidRPr="002D0A82">
              <w:rPr>
                <w:bCs/>
                <w:color w:val="FF0000"/>
                <w:sz w:val="16"/>
                <w:szCs w:val="16"/>
              </w:rPr>
              <w:t>(1-255)</w:t>
            </w:r>
          </w:p>
        </w:tc>
        <w:tc>
          <w:tcPr>
            <w:tcW w:w="8410" w:type="dxa"/>
            <w:gridSpan w:val="4"/>
            <w:shd w:val="clear" w:color="auto" w:fill="auto"/>
          </w:tcPr>
          <w:p w14:paraId="4E52EA62" w14:textId="77777777" w:rsidR="0081774E" w:rsidRPr="00735D8F" w:rsidRDefault="0081774E" w:rsidP="0081774E">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DF681A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Columbia River Inter-Tribal Fish Commission</w:t>
            </w:r>
          </w:p>
          <w:p w14:paraId="54D7B0AA"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Colville Reservation</w:t>
            </w:r>
          </w:p>
          <w:p w14:paraId="71A145E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and Bands of the Yakama Nation</w:t>
            </w:r>
          </w:p>
          <w:p w14:paraId="5304323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Umatilla Indian Reservation</w:t>
            </w:r>
          </w:p>
          <w:p w14:paraId="630867B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Warm Springs Reservation of Oregon</w:t>
            </w:r>
          </w:p>
          <w:p w14:paraId="547EABB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Idaho Department of Fish and Game</w:t>
            </w:r>
          </w:p>
          <w:p w14:paraId="1A8F8BF1"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Nez Perce Tribe</w:t>
            </w:r>
          </w:p>
          <w:p w14:paraId="0FF84FF4"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Oregon Department of Fish and Wildlife</w:t>
            </w:r>
          </w:p>
          <w:p w14:paraId="44200E58"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Shoshone-Bannock Tribes</w:t>
            </w:r>
          </w:p>
          <w:p w14:paraId="1CD3237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Spokane Tribe of Indians</w:t>
            </w:r>
          </w:p>
          <w:p w14:paraId="7DFE0DD6" w14:textId="77777777" w:rsidR="0081774E" w:rsidRDefault="0081774E" w:rsidP="0081774E">
            <w:pPr>
              <w:keepNext/>
              <w:numPr>
                <w:ilvl w:val="0"/>
                <w:numId w:val="5"/>
              </w:numPr>
              <w:snapToGrid w:val="0"/>
              <w:ind w:left="173" w:hanging="144"/>
              <w:rPr>
                <w:sz w:val="16"/>
                <w:szCs w:val="16"/>
              </w:rPr>
            </w:pPr>
            <w:r w:rsidRPr="00735D8F">
              <w:rPr>
                <w:sz w:val="16"/>
                <w:szCs w:val="16"/>
              </w:rPr>
              <w:t>U.S. Fish and Wildlife Service</w:t>
            </w:r>
          </w:p>
          <w:p w14:paraId="3991235E" w14:textId="28AC8885" w:rsidR="0081774E" w:rsidRDefault="0081774E" w:rsidP="0081774E">
            <w:pPr>
              <w:keepNext/>
              <w:numPr>
                <w:ilvl w:val="0"/>
                <w:numId w:val="5"/>
              </w:numPr>
              <w:snapToGrid w:val="0"/>
              <w:ind w:left="173" w:hanging="144"/>
              <w:rPr>
                <w:sz w:val="16"/>
                <w:szCs w:val="16"/>
              </w:rPr>
            </w:pPr>
            <w:r w:rsidRPr="00735D8F">
              <w:rPr>
                <w:sz w:val="16"/>
                <w:szCs w:val="16"/>
              </w:rPr>
              <w:t>Washington Department of Fish and Wildlife</w:t>
            </w:r>
          </w:p>
        </w:tc>
      </w:tr>
      <w:tr w:rsidR="0081774E" w:rsidRPr="008031C3" w14:paraId="7651FDCB" w14:textId="77777777" w:rsidTr="23C10B09">
        <w:trPr>
          <w:cantSplit/>
        </w:trPr>
        <w:tc>
          <w:tcPr>
            <w:tcW w:w="1728" w:type="dxa"/>
          </w:tcPr>
          <w:p w14:paraId="3974F5A8" w14:textId="6369F4FD" w:rsidR="0081774E" w:rsidRPr="00340E3F" w:rsidRDefault="0081774E" w:rsidP="0081774E">
            <w:pPr>
              <w:rPr>
                <w:b/>
                <w:color w:val="FF0000"/>
                <w:sz w:val="16"/>
                <w:szCs w:val="16"/>
                <w:u w:val="single"/>
              </w:rPr>
            </w:pPr>
            <w:r w:rsidRPr="00340E3F">
              <w:rPr>
                <w:b/>
                <w:color w:val="FF0000"/>
                <w:sz w:val="16"/>
                <w:szCs w:val="16"/>
                <w:u w:val="single"/>
              </w:rPr>
              <w:t>ReturnYear</w:t>
            </w:r>
          </w:p>
        </w:tc>
        <w:tc>
          <w:tcPr>
            <w:tcW w:w="3600" w:type="dxa"/>
          </w:tcPr>
          <w:p w14:paraId="570108EB" w14:textId="1818C64C" w:rsidR="0081774E" w:rsidRPr="002B7D00" w:rsidRDefault="0081774E" w:rsidP="0081774E">
            <w:pPr>
              <w:tabs>
                <w:tab w:val="right" w:pos="14310"/>
              </w:tabs>
              <w:rPr>
                <w:sz w:val="16"/>
                <w:szCs w:val="16"/>
              </w:rPr>
            </w:pPr>
            <w:r>
              <w:rPr>
                <w:sz w:val="16"/>
                <w:szCs w:val="16"/>
              </w:rPr>
              <w:t>The four digit year in which the majority of fish returned and were collected.</w:t>
            </w:r>
          </w:p>
        </w:tc>
        <w:tc>
          <w:tcPr>
            <w:tcW w:w="950" w:type="dxa"/>
          </w:tcPr>
          <w:p w14:paraId="175826BF" w14:textId="77777777" w:rsidR="0081774E" w:rsidRDefault="0081774E" w:rsidP="0081774E">
            <w:pPr>
              <w:tabs>
                <w:tab w:val="right" w:pos="14310"/>
              </w:tabs>
              <w:jc w:val="center"/>
              <w:rPr>
                <w:b/>
                <w:color w:val="FF0000"/>
                <w:sz w:val="16"/>
                <w:szCs w:val="16"/>
              </w:rPr>
            </w:pPr>
            <w:r w:rsidRPr="00DF41CA">
              <w:rPr>
                <w:b/>
                <w:color w:val="FF0000"/>
                <w:sz w:val="16"/>
                <w:szCs w:val="16"/>
              </w:rPr>
              <w:t>Integer</w:t>
            </w:r>
          </w:p>
          <w:p w14:paraId="5DC005DF" w14:textId="2BD31F11" w:rsidR="0081774E" w:rsidRPr="00DF41CA" w:rsidRDefault="0081774E" w:rsidP="0081774E">
            <w:pPr>
              <w:tabs>
                <w:tab w:val="right" w:pos="14310"/>
              </w:tabs>
              <w:jc w:val="center"/>
              <w:rPr>
                <w:b/>
                <w:color w:val="FF0000"/>
                <w:sz w:val="16"/>
                <w:szCs w:val="16"/>
              </w:rPr>
            </w:pPr>
            <w:r w:rsidRPr="002D0A82">
              <w:rPr>
                <w:color w:val="FF0000"/>
                <w:sz w:val="16"/>
                <w:szCs w:val="16"/>
              </w:rPr>
              <w:t>(1890-current year)</w:t>
            </w:r>
          </w:p>
        </w:tc>
        <w:tc>
          <w:tcPr>
            <w:tcW w:w="8410" w:type="dxa"/>
            <w:gridSpan w:val="4"/>
          </w:tcPr>
          <w:p w14:paraId="1B0D5A8E" w14:textId="77777777" w:rsidR="0081774E" w:rsidRPr="00886B90" w:rsidRDefault="0081774E" w:rsidP="0081774E">
            <w:pPr>
              <w:rPr>
                <w:sz w:val="16"/>
                <w:szCs w:val="16"/>
              </w:rPr>
            </w:pPr>
            <w:r w:rsidRPr="00886B90">
              <w:rPr>
                <w:sz w:val="16"/>
                <w:szCs w:val="16"/>
              </w:rPr>
              <w:t xml:space="preserve">This is the year in which </w:t>
            </w:r>
            <w:r>
              <w:rPr>
                <w:sz w:val="16"/>
                <w:szCs w:val="16"/>
              </w:rPr>
              <w:t xml:space="preserve">the majority of a cohort of </w:t>
            </w:r>
            <w:r w:rsidRPr="00886B90">
              <w:rPr>
                <w:sz w:val="16"/>
                <w:szCs w:val="16"/>
              </w:rPr>
              <w:t>this species (and run where appropriate)</w:t>
            </w:r>
            <w:r>
              <w:rPr>
                <w:sz w:val="16"/>
                <w:szCs w:val="16"/>
              </w:rPr>
              <w:t xml:space="preserve"> returned</w:t>
            </w:r>
            <w:r w:rsidRPr="00886B90">
              <w:rPr>
                <w:sz w:val="16"/>
                <w:szCs w:val="16"/>
              </w:rPr>
              <w:t>.</w:t>
            </w:r>
          </w:p>
          <w:p w14:paraId="6A57CA95" w14:textId="77777777" w:rsidR="0081774E" w:rsidRPr="00886B90" w:rsidRDefault="0081774E" w:rsidP="0081774E">
            <w:pPr>
              <w:rPr>
                <w:sz w:val="16"/>
                <w:szCs w:val="16"/>
              </w:rPr>
            </w:pPr>
          </w:p>
          <w:p w14:paraId="2AAE286F" w14:textId="20BB7D11" w:rsidR="0081774E" w:rsidRPr="002B7D00" w:rsidRDefault="0081774E" w:rsidP="0081774E">
            <w:pPr>
              <w:tabs>
                <w:tab w:val="right" w:pos="14310"/>
              </w:tabs>
              <w:rPr>
                <w:sz w:val="16"/>
                <w:szCs w:val="16"/>
              </w:rPr>
            </w:pPr>
            <w:r>
              <w:rPr>
                <w:sz w:val="16"/>
                <w:szCs w:val="16"/>
              </w:rPr>
              <w:t xml:space="preserve">Fish Passage Center data indicate return years do not begin </w:t>
            </w:r>
            <w:r w:rsidRPr="001017D7">
              <w:rPr>
                <w:sz w:val="16"/>
                <w:szCs w:val="16"/>
              </w:rPr>
              <w:t xml:space="preserve">uncharacteristically early or late </w:t>
            </w:r>
            <w:r>
              <w:rPr>
                <w:sz w:val="16"/>
                <w:szCs w:val="16"/>
              </w:rPr>
              <w:t>like spawning does for some populations/stocks.  But if such a situation arises then follow the approach used for BroodYear.</w:t>
            </w:r>
          </w:p>
        </w:tc>
      </w:tr>
      <w:tr w:rsidR="0081774E" w:rsidRPr="008031C3" w14:paraId="621922BE" w14:textId="77777777" w:rsidTr="23C10B09">
        <w:trPr>
          <w:cantSplit/>
        </w:trPr>
        <w:tc>
          <w:tcPr>
            <w:tcW w:w="1728" w:type="dxa"/>
          </w:tcPr>
          <w:p w14:paraId="05539E4C" w14:textId="5CCEAFA0" w:rsidR="0081774E" w:rsidRPr="00E870FA" w:rsidRDefault="0081774E" w:rsidP="0081774E">
            <w:pPr>
              <w:tabs>
                <w:tab w:val="right" w:pos="14310"/>
              </w:tabs>
              <w:rPr>
                <w:b/>
                <w:color w:val="FF0000"/>
                <w:sz w:val="16"/>
                <w:szCs w:val="16"/>
              </w:rPr>
            </w:pPr>
            <w:r w:rsidRPr="00E870FA">
              <w:rPr>
                <w:b/>
                <w:color w:val="FF0000"/>
                <w:sz w:val="16"/>
                <w:szCs w:val="16"/>
              </w:rPr>
              <w:t>ReturnLocation</w:t>
            </w:r>
          </w:p>
        </w:tc>
        <w:tc>
          <w:tcPr>
            <w:tcW w:w="3600" w:type="dxa"/>
          </w:tcPr>
          <w:p w14:paraId="73EC8B05" w14:textId="198F2D75" w:rsidR="0081774E" w:rsidRPr="002B7D00" w:rsidRDefault="0081774E" w:rsidP="0081774E">
            <w:pPr>
              <w:tabs>
                <w:tab w:val="right" w:pos="14310"/>
              </w:tabs>
              <w:rPr>
                <w:sz w:val="16"/>
                <w:szCs w:val="16"/>
              </w:rPr>
            </w:pPr>
            <w:r w:rsidRPr="00A37902">
              <w:rPr>
                <w:sz w:val="16"/>
                <w:szCs w:val="16"/>
              </w:rPr>
              <w:t>The specific location(s) where returning fish were collected.</w:t>
            </w:r>
          </w:p>
        </w:tc>
        <w:tc>
          <w:tcPr>
            <w:tcW w:w="950" w:type="dxa"/>
          </w:tcPr>
          <w:p w14:paraId="6104E04D" w14:textId="77777777" w:rsidR="0081774E" w:rsidRDefault="0081774E" w:rsidP="0081774E">
            <w:pPr>
              <w:tabs>
                <w:tab w:val="right" w:pos="14310"/>
              </w:tabs>
              <w:jc w:val="center"/>
              <w:rPr>
                <w:b/>
                <w:color w:val="FF0000"/>
                <w:sz w:val="16"/>
                <w:szCs w:val="16"/>
              </w:rPr>
            </w:pPr>
            <w:r w:rsidRPr="00E870FA">
              <w:rPr>
                <w:b/>
                <w:color w:val="FF0000"/>
                <w:sz w:val="16"/>
                <w:szCs w:val="16"/>
              </w:rPr>
              <w:t>Text</w:t>
            </w:r>
          </w:p>
          <w:p w14:paraId="549E2E9C" w14:textId="3D6FE6AE" w:rsidR="0081774E" w:rsidRPr="00E870FA" w:rsidRDefault="0081774E" w:rsidP="0081774E">
            <w:pPr>
              <w:tabs>
                <w:tab w:val="right" w:pos="14310"/>
              </w:tabs>
              <w:jc w:val="center"/>
              <w:rPr>
                <w:b/>
                <w:color w:val="FF0000"/>
                <w:sz w:val="16"/>
                <w:szCs w:val="16"/>
              </w:rPr>
            </w:pPr>
            <w:r w:rsidRPr="005226D2">
              <w:rPr>
                <w:color w:val="FF0000"/>
                <w:sz w:val="16"/>
                <w:szCs w:val="16"/>
              </w:rPr>
              <w:t>(1-25</w:t>
            </w:r>
            <w:r>
              <w:rPr>
                <w:color w:val="FF0000"/>
                <w:sz w:val="16"/>
                <w:szCs w:val="16"/>
              </w:rPr>
              <w:t>5</w:t>
            </w:r>
            <w:r w:rsidRPr="005226D2">
              <w:rPr>
                <w:color w:val="FF0000"/>
                <w:sz w:val="16"/>
                <w:szCs w:val="16"/>
              </w:rPr>
              <w:t>)</w:t>
            </w:r>
          </w:p>
        </w:tc>
        <w:tc>
          <w:tcPr>
            <w:tcW w:w="8410" w:type="dxa"/>
            <w:gridSpan w:val="4"/>
          </w:tcPr>
          <w:p w14:paraId="6F8EFC25" w14:textId="77777777" w:rsidR="0081774E" w:rsidRPr="00DB0691" w:rsidRDefault="0081774E" w:rsidP="0081774E">
            <w:pPr>
              <w:rPr>
                <w:sz w:val="16"/>
                <w:szCs w:val="16"/>
              </w:rPr>
            </w:pPr>
            <w:r w:rsidRPr="00DB0691">
              <w:rPr>
                <w:sz w:val="16"/>
                <w:szCs w:val="16"/>
              </w:rPr>
              <w:t>This may be any of the following:</w:t>
            </w:r>
          </w:p>
          <w:p w14:paraId="5B6C1A31" w14:textId="7ED422C3"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hatchery, dam, weir, or trap, etc.</w:t>
            </w:r>
          </w:p>
          <w:p w14:paraId="5D35A24A" w14:textId="4E97D25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acclimation site, if returns are to a release location</w:t>
            </w:r>
            <w:r>
              <w:rPr>
                <w:sz w:val="16"/>
                <w:szCs w:val="16"/>
              </w:rPr>
              <w:t>.</w:t>
            </w:r>
          </w:p>
          <w:p w14:paraId="6D9FDE93" w14:textId="3264302C"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fluvial water body</w:t>
            </w:r>
            <w:r>
              <w:rPr>
                <w:sz w:val="16"/>
                <w:szCs w:val="16"/>
              </w:rPr>
              <w:t>.</w:t>
            </w:r>
          </w:p>
          <w:p w14:paraId="292AAA9C" w14:textId="2B22189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impounded fluvial water body (reservoir)</w:t>
            </w:r>
            <w:r>
              <w:rPr>
                <w:sz w:val="16"/>
                <w:szCs w:val="16"/>
              </w:rPr>
              <w:t>.</w:t>
            </w:r>
          </w:p>
          <w:p w14:paraId="5FE7AC95" w14:textId="17903B15" w:rsidR="0081774E"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lentic water body</w:t>
            </w:r>
            <w:r>
              <w:rPr>
                <w:sz w:val="16"/>
                <w:szCs w:val="16"/>
              </w:rPr>
              <w:t>.</w:t>
            </w:r>
          </w:p>
          <w:p w14:paraId="47B94C1E" w14:textId="4E653C7C" w:rsidR="0081774E" w:rsidRDefault="0081774E" w:rsidP="0081774E">
            <w:pPr>
              <w:pStyle w:val="ListParagraph"/>
              <w:numPr>
                <w:ilvl w:val="0"/>
                <w:numId w:val="18"/>
              </w:numPr>
              <w:ind w:left="198" w:hanging="180"/>
              <w:rPr>
                <w:sz w:val="16"/>
                <w:szCs w:val="16"/>
              </w:rPr>
            </w:pPr>
            <w:r>
              <w:rPr>
                <w:sz w:val="16"/>
                <w:szCs w:val="16"/>
              </w:rPr>
              <w:t>A</w:t>
            </w:r>
            <w:r w:rsidRPr="00DB0691">
              <w:rPr>
                <w:sz w:val="16"/>
                <w:szCs w:val="16"/>
              </w:rPr>
              <w:t xml:space="preserve"> description of multiple water bodies if appropriate for the time series</w:t>
            </w:r>
            <w:r>
              <w:rPr>
                <w:sz w:val="16"/>
                <w:szCs w:val="16"/>
              </w:rPr>
              <w:t>.</w:t>
            </w:r>
          </w:p>
          <w:p w14:paraId="2159D743" w14:textId="77777777" w:rsidR="0081774E" w:rsidRDefault="0081774E" w:rsidP="0081774E">
            <w:pPr>
              <w:rPr>
                <w:sz w:val="16"/>
                <w:szCs w:val="16"/>
              </w:rPr>
            </w:pPr>
          </w:p>
          <w:p w14:paraId="536EF0CF" w14:textId="2FD2FAFA" w:rsidR="0081774E" w:rsidRPr="00DC5E2C" w:rsidRDefault="0081774E" w:rsidP="0081774E">
            <w:pPr>
              <w:rPr>
                <w:sz w:val="16"/>
                <w:szCs w:val="16"/>
              </w:rPr>
            </w:pPr>
            <w:r>
              <w:rPr>
                <w:sz w:val="16"/>
                <w:szCs w:val="16"/>
              </w:rPr>
              <w:t xml:space="preserve">The </w:t>
            </w:r>
            <w:r w:rsidRPr="00DC5E2C">
              <w:rPr>
                <w:sz w:val="16"/>
                <w:szCs w:val="16"/>
              </w:rPr>
              <w:t>HatcheryFacilityName</w:t>
            </w:r>
            <w:r>
              <w:rPr>
                <w:sz w:val="16"/>
                <w:szCs w:val="16"/>
              </w:rPr>
              <w:t xml:space="preserve"> field tells which hatchery's "returns" are being described.  But because many hatcheries have satellite facilities that are an inherent part of the system, this field is used to disclose all the return locations that contribute to the totals.</w:t>
            </w:r>
          </w:p>
        </w:tc>
      </w:tr>
      <w:tr w:rsidR="0081774E" w:rsidRPr="008031C3" w14:paraId="6C99C46B" w14:textId="77777777" w:rsidTr="23C10B09">
        <w:trPr>
          <w:cantSplit/>
        </w:trPr>
        <w:tc>
          <w:tcPr>
            <w:tcW w:w="1728" w:type="dxa"/>
          </w:tcPr>
          <w:p w14:paraId="5919FD37" w14:textId="30B2C51E" w:rsidR="0081774E" w:rsidRPr="002B7D00" w:rsidRDefault="0081774E" w:rsidP="0081774E">
            <w:pPr>
              <w:tabs>
                <w:tab w:val="right" w:pos="14310"/>
              </w:tabs>
              <w:rPr>
                <w:sz w:val="16"/>
                <w:szCs w:val="16"/>
              </w:rPr>
            </w:pPr>
            <w:r>
              <w:rPr>
                <w:sz w:val="16"/>
                <w:szCs w:val="16"/>
              </w:rPr>
              <w:t>ReturnLong</w:t>
            </w:r>
          </w:p>
        </w:tc>
        <w:tc>
          <w:tcPr>
            <w:tcW w:w="3600" w:type="dxa"/>
          </w:tcPr>
          <w:p w14:paraId="5513FC9F" w14:textId="09A8DD2A" w:rsidR="0081774E" w:rsidRPr="002B7D00" w:rsidRDefault="0081774E" w:rsidP="0081774E">
            <w:pPr>
              <w:tabs>
                <w:tab w:val="right" w:pos="14310"/>
              </w:tabs>
              <w:rPr>
                <w:sz w:val="16"/>
                <w:szCs w:val="16"/>
              </w:rPr>
            </w:pPr>
            <w:r w:rsidRPr="00F23998">
              <w:rPr>
                <w:rFonts w:eastAsia="Calibri"/>
                <w:sz w:val="16"/>
                <w:szCs w:val="16"/>
              </w:rPr>
              <w:t>Longitude of the location specified in the ReturnLocation field, in decimal degrees.  Calculated using NAD83/WGS84.</w:t>
            </w:r>
          </w:p>
        </w:tc>
        <w:tc>
          <w:tcPr>
            <w:tcW w:w="950" w:type="dxa"/>
          </w:tcPr>
          <w:p w14:paraId="7ACF5133" w14:textId="0A27AD13" w:rsidR="0081774E" w:rsidRPr="002B7D00" w:rsidRDefault="0081774E" w:rsidP="0081774E">
            <w:pPr>
              <w:tabs>
                <w:tab w:val="right" w:pos="14310"/>
              </w:tabs>
              <w:jc w:val="center"/>
              <w:rPr>
                <w:sz w:val="16"/>
                <w:szCs w:val="16"/>
              </w:rPr>
            </w:pPr>
            <w:r>
              <w:rPr>
                <w:sz w:val="16"/>
                <w:szCs w:val="16"/>
              </w:rPr>
              <w:t>Real</w:t>
            </w:r>
          </w:p>
        </w:tc>
        <w:tc>
          <w:tcPr>
            <w:tcW w:w="8410" w:type="dxa"/>
            <w:gridSpan w:val="4"/>
          </w:tcPr>
          <w:p w14:paraId="174F473A" w14:textId="77777777" w:rsidR="0081774E" w:rsidRDefault="0081774E" w:rsidP="0081774E">
            <w:pPr>
              <w:snapToGrid w:val="0"/>
              <w:rPr>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ReturnLocation = "Wind River at Shipherd Falls" enter "</w:t>
            </w:r>
            <w:r w:rsidRPr="00041BCF">
              <w:rPr>
                <w:sz w:val="16"/>
                <w:szCs w:val="16"/>
              </w:rPr>
              <w:t>-121.8050</w:t>
            </w:r>
            <w:r>
              <w:rPr>
                <w:sz w:val="16"/>
                <w:szCs w:val="16"/>
              </w:rPr>
              <w:t>".</w:t>
            </w:r>
          </w:p>
          <w:p w14:paraId="576C29C7" w14:textId="77777777" w:rsidR="0081774E" w:rsidRDefault="0081774E" w:rsidP="0081774E">
            <w:pPr>
              <w:snapToGrid w:val="0"/>
              <w:rPr>
                <w:sz w:val="16"/>
                <w:szCs w:val="16"/>
              </w:rPr>
            </w:pPr>
          </w:p>
          <w:p w14:paraId="7E6B11E0" w14:textId="6B8B897D" w:rsidR="0081774E" w:rsidRPr="002B7D00" w:rsidRDefault="0081774E" w:rsidP="0081774E">
            <w:pPr>
              <w:tabs>
                <w:tab w:val="right" w:pos="14310"/>
              </w:tabs>
              <w:rPr>
                <w:sz w:val="16"/>
                <w:szCs w:val="16"/>
              </w:rPr>
            </w:pPr>
            <w:r>
              <w:rPr>
                <w:sz w:val="16"/>
                <w:szCs w:val="16"/>
              </w:rPr>
              <w:t>If the ReturnLocation field contains multiple locations and you wish to provide a longitude / latitude for each, do that within the ReturnLocation field.  [ In such cases the ReturnLong / ReturnLat fields will be used to provide a general visual reference on the online query system, and the ReturnLocation field will provide specific longitudes / latitudes for the individual sites for data end users. ]</w:t>
            </w:r>
          </w:p>
        </w:tc>
      </w:tr>
      <w:tr w:rsidR="0081774E" w:rsidRPr="008031C3" w14:paraId="6DB82B1A" w14:textId="77777777" w:rsidTr="23C10B09">
        <w:trPr>
          <w:cantSplit/>
        </w:trPr>
        <w:tc>
          <w:tcPr>
            <w:tcW w:w="1728" w:type="dxa"/>
          </w:tcPr>
          <w:p w14:paraId="76EDD1F1" w14:textId="7DC402EF" w:rsidR="0081774E" w:rsidRPr="002B7D00" w:rsidRDefault="0081774E" w:rsidP="0081774E">
            <w:pPr>
              <w:tabs>
                <w:tab w:val="right" w:pos="14310"/>
              </w:tabs>
              <w:rPr>
                <w:sz w:val="16"/>
                <w:szCs w:val="16"/>
              </w:rPr>
            </w:pPr>
            <w:r>
              <w:rPr>
                <w:sz w:val="16"/>
                <w:szCs w:val="16"/>
              </w:rPr>
              <w:t>ReturnLat</w:t>
            </w:r>
          </w:p>
        </w:tc>
        <w:tc>
          <w:tcPr>
            <w:tcW w:w="3600" w:type="dxa"/>
          </w:tcPr>
          <w:p w14:paraId="1C9C0416" w14:textId="46F5664B" w:rsidR="0081774E" w:rsidRPr="002B7D00" w:rsidRDefault="0081774E" w:rsidP="0081774E">
            <w:pPr>
              <w:tabs>
                <w:tab w:val="right" w:pos="14310"/>
              </w:tabs>
              <w:rPr>
                <w:sz w:val="16"/>
                <w:szCs w:val="16"/>
              </w:rPr>
            </w:pPr>
            <w:r w:rsidRPr="00F23998">
              <w:rPr>
                <w:rFonts w:eastAsia="Calibri"/>
                <w:sz w:val="16"/>
                <w:szCs w:val="16"/>
              </w:rPr>
              <w:t>L</w:t>
            </w:r>
            <w:r>
              <w:rPr>
                <w:rFonts w:eastAsia="Calibri"/>
                <w:sz w:val="16"/>
                <w:szCs w:val="16"/>
              </w:rPr>
              <w:t>at</w:t>
            </w:r>
            <w:r w:rsidRPr="00F23998">
              <w:rPr>
                <w:rFonts w:eastAsia="Calibri"/>
                <w:sz w:val="16"/>
                <w:szCs w:val="16"/>
              </w:rPr>
              <w:t>itude of the location specified in the ReturnLocation field, in decimal degrees.  Calculated using NAD83/WGS84.</w:t>
            </w:r>
          </w:p>
        </w:tc>
        <w:tc>
          <w:tcPr>
            <w:tcW w:w="950" w:type="dxa"/>
          </w:tcPr>
          <w:p w14:paraId="28558B72" w14:textId="14CDD2E6" w:rsidR="0081774E" w:rsidRPr="002B7D00" w:rsidRDefault="0081774E" w:rsidP="0081774E">
            <w:pPr>
              <w:tabs>
                <w:tab w:val="right" w:pos="14310"/>
              </w:tabs>
              <w:jc w:val="center"/>
              <w:rPr>
                <w:sz w:val="16"/>
                <w:szCs w:val="16"/>
              </w:rPr>
            </w:pPr>
            <w:r>
              <w:rPr>
                <w:sz w:val="16"/>
                <w:szCs w:val="16"/>
              </w:rPr>
              <w:t>Real</w:t>
            </w:r>
          </w:p>
        </w:tc>
        <w:tc>
          <w:tcPr>
            <w:tcW w:w="8410" w:type="dxa"/>
            <w:gridSpan w:val="4"/>
          </w:tcPr>
          <w:p w14:paraId="74D36AE1" w14:textId="15F146AF" w:rsidR="0081774E" w:rsidRPr="002B7D00" w:rsidRDefault="0081774E" w:rsidP="0081774E">
            <w:pPr>
              <w:tabs>
                <w:tab w:val="right" w:pos="14310"/>
              </w:tabs>
              <w:rPr>
                <w:sz w:val="16"/>
                <w:szCs w:val="16"/>
              </w:rPr>
            </w:pPr>
            <w:r>
              <w:rPr>
                <w:sz w:val="16"/>
                <w:szCs w:val="16"/>
              </w:rPr>
              <w:t xml:space="preserve">This is a positive number.  </w:t>
            </w:r>
            <w:r w:rsidRPr="00E6604E">
              <w:rPr>
                <w:sz w:val="16"/>
                <w:szCs w:val="16"/>
              </w:rPr>
              <w:t>Use two digits left of the decimal point and four digits to the right of the decimal point.  For example, if WaterBody = "Wind River at Shipherd Falls" enter "45.7371".</w:t>
            </w:r>
          </w:p>
        </w:tc>
      </w:tr>
      <w:tr w:rsidR="0081774E" w:rsidRPr="008031C3" w14:paraId="0B3ED15E" w14:textId="77777777" w:rsidTr="23C10B09">
        <w:trPr>
          <w:cantSplit/>
        </w:trPr>
        <w:tc>
          <w:tcPr>
            <w:tcW w:w="1728" w:type="dxa"/>
          </w:tcPr>
          <w:p w14:paraId="2BD7305C" w14:textId="3C39D546" w:rsidR="0081774E" w:rsidRDefault="0081774E" w:rsidP="0081774E">
            <w:pPr>
              <w:tabs>
                <w:tab w:val="right" w:pos="14310"/>
              </w:tabs>
              <w:rPr>
                <w:sz w:val="16"/>
                <w:szCs w:val="16"/>
              </w:rPr>
            </w:pPr>
            <w:r>
              <w:rPr>
                <w:sz w:val="16"/>
                <w:szCs w:val="16"/>
              </w:rPr>
              <w:t>AffiliatedPopID</w:t>
            </w:r>
          </w:p>
        </w:tc>
        <w:tc>
          <w:tcPr>
            <w:tcW w:w="3600" w:type="dxa"/>
          </w:tcPr>
          <w:p w14:paraId="7967009A" w14:textId="1EE92505" w:rsidR="0081774E" w:rsidRPr="00F23998" w:rsidRDefault="0081774E" w:rsidP="0081774E">
            <w:pPr>
              <w:tabs>
                <w:tab w:val="right" w:pos="14310"/>
              </w:tabs>
              <w:rPr>
                <w:rFonts w:eastAsia="Calibri"/>
                <w:sz w:val="16"/>
                <w:szCs w:val="16"/>
              </w:rPr>
            </w:pPr>
            <w:r>
              <w:rPr>
                <w:sz w:val="16"/>
                <w:szCs w:val="16"/>
              </w:rPr>
              <w:t>Code for the natural origin population of the same species and run at the location given in the ReturnLocation field.</w:t>
            </w:r>
          </w:p>
        </w:tc>
        <w:tc>
          <w:tcPr>
            <w:tcW w:w="950" w:type="dxa"/>
          </w:tcPr>
          <w:p w14:paraId="77512164" w14:textId="2B2FAE68" w:rsidR="0081774E" w:rsidRDefault="0081774E" w:rsidP="0081774E">
            <w:pPr>
              <w:tabs>
                <w:tab w:val="right" w:pos="14310"/>
              </w:tabs>
              <w:jc w:val="center"/>
              <w:rPr>
                <w:sz w:val="16"/>
                <w:szCs w:val="16"/>
              </w:rPr>
            </w:pPr>
            <w:r>
              <w:rPr>
                <w:sz w:val="16"/>
                <w:szCs w:val="16"/>
              </w:rPr>
              <w:t>Integer</w:t>
            </w:r>
          </w:p>
          <w:p w14:paraId="7F8F0336" w14:textId="3F31353D" w:rsidR="0081774E" w:rsidRDefault="0081774E" w:rsidP="0081774E">
            <w:pPr>
              <w:tabs>
                <w:tab w:val="right" w:pos="14310"/>
              </w:tabs>
              <w:jc w:val="center"/>
              <w:rPr>
                <w:sz w:val="16"/>
                <w:szCs w:val="16"/>
              </w:rPr>
            </w:pPr>
            <w:r>
              <w:rPr>
                <w:sz w:val="16"/>
                <w:szCs w:val="16"/>
              </w:rPr>
              <w:t>(1-max)</w:t>
            </w:r>
          </w:p>
        </w:tc>
        <w:tc>
          <w:tcPr>
            <w:tcW w:w="8410" w:type="dxa"/>
            <w:gridSpan w:val="4"/>
          </w:tcPr>
          <w:p w14:paraId="19AFFEEE" w14:textId="74128762" w:rsidR="0081774E" w:rsidRDefault="0081774E" w:rsidP="0081774E">
            <w:pPr>
              <w:rPr>
                <w:sz w:val="16"/>
                <w:szCs w:val="16"/>
              </w:rPr>
            </w:pPr>
            <w:r>
              <w:rPr>
                <w:sz w:val="16"/>
                <w:szCs w:val="16"/>
              </w:rPr>
              <w:t>If you wish to report more than one "affiliated population", enter the PopID for the primary one here and name the others in the Comments field.  In those comments, indicate how the other population(s) are affiliated.  Examples:</w:t>
            </w:r>
          </w:p>
          <w:p w14:paraId="0FD3B65F" w14:textId="77777777" w:rsidR="0081774E" w:rsidRDefault="0081774E" w:rsidP="0081774E">
            <w:pPr>
              <w:numPr>
                <w:ilvl w:val="0"/>
                <w:numId w:val="10"/>
              </w:numPr>
              <w:snapToGrid w:val="0"/>
              <w:ind w:left="173" w:hanging="144"/>
              <w:rPr>
                <w:sz w:val="16"/>
                <w:szCs w:val="16"/>
              </w:rPr>
            </w:pPr>
            <w:r>
              <w:rPr>
                <w:sz w:val="16"/>
                <w:szCs w:val="16"/>
              </w:rPr>
              <w:t>This hatchery stock was derived from this natural population</w:t>
            </w:r>
          </w:p>
          <w:p w14:paraId="4808200C" w14:textId="77777777" w:rsidR="0081774E" w:rsidRDefault="0081774E" w:rsidP="0081774E">
            <w:pPr>
              <w:numPr>
                <w:ilvl w:val="0"/>
                <w:numId w:val="10"/>
              </w:numPr>
              <w:snapToGrid w:val="0"/>
              <w:ind w:left="173" w:hanging="144"/>
              <w:rPr>
                <w:sz w:val="16"/>
                <w:szCs w:val="16"/>
              </w:rPr>
            </w:pPr>
            <w:r>
              <w:rPr>
                <w:sz w:val="16"/>
                <w:szCs w:val="16"/>
              </w:rPr>
              <w:t>This hatchery stock was used to create/reestablish this natural population</w:t>
            </w:r>
          </w:p>
          <w:p w14:paraId="3ADE8476" w14:textId="77777777" w:rsidR="0081774E" w:rsidRDefault="0081774E" w:rsidP="0081774E">
            <w:pPr>
              <w:numPr>
                <w:ilvl w:val="0"/>
                <w:numId w:val="10"/>
              </w:numPr>
              <w:snapToGrid w:val="0"/>
              <w:ind w:left="173" w:hanging="144"/>
              <w:rPr>
                <w:sz w:val="16"/>
                <w:szCs w:val="16"/>
              </w:rPr>
            </w:pPr>
            <w:r>
              <w:rPr>
                <w:sz w:val="16"/>
                <w:szCs w:val="16"/>
              </w:rPr>
              <w:t>This hatchery stock's releases occur within this natural population's boundaries</w:t>
            </w:r>
          </w:p>
          <w:p w14:paraId="2C7B24C8" w14:textId="601904EB" w:rsidR="0081774E" w:rsidRPr="00E6604E" w:rsidRDefault="0081774E" w:rsidP="0081774E">
            <w:pPr>
              <w:numPr>
                <w:ilvl w:val="0"/>
                <w:numId w:val="10"/>
              </w:numPr>
              <w:snapToGrid w:val="0"/>
              <w:ind w:left="173" w:hanging="144"/>
              <w:rPr>
                <w:sz w:val="16"/>
                <w:szCs w:val="16"/>
              </w:rPr>
            </w:pPr>
            <w:r>
              <w:rPr>
                <w:sz w:val="16"/>
                <w:szCs w:val="16"/>
              </w:rPr>
              <w:t>Unknown</w:t>
            </w:r>
          </w:p>
        </w:tc>
      </w:tr>
      <w:tr w:rsidR="0081774E" w:rsidRPr="008031C3" w14:paraId="04BB41C4" w14:textId="77777777" w:rsidTr="004B7338">
        <w:trPr>
          <w:cantSplit/>
          <w:trHeight w:val="360"/>
        </w:trPr>
        <w:tc>
          <w:tcPr>
            <w:tcW w:w="14688" w:type="dxa"/>
            <w:gridSpan w:val="7"/>
            <w:shd w:val="clear" w:color="auto" w:fill="DBE5F1"/>
            <w:vAlign w:val="center"/>
          </w:tcPr>
          <w:p w14:paraId="7E7FB7CD" w14:textId="3F769047" w:rsidR="0081774E" w:rsidRPr="004B7338" w:rsidRDefault="0081774E" w:rsidP="0081774E">
            <w:pPr>
              <w:keepNext/>
              <w:tabs>
                <w:tab w:val="right" w:pos="14310"/>
              </w:tabs>
              <w:jc w:val="center"/>
              <w:rPr>
                <w:b/>
                <w:sz w:val="16"/>
                <w:szCs w:val="16"/>
              </w:rPr>
            </w:pPr>
            <w:r w:rsidRPr="004B7338">
              <w:rPr>
                <w:b/>
                <w:sz w:val="16"/>
                <w:szCs w:val="16"/>
              </w:rPr>
              <w:lastRenderedPageBreak/>
              <w:t>Return numbers</w:t>
            </w:r>
          </w:p>
        </w:tc>
      </w:tr>
      <w:tr w:rsidR="0081774E" w:rsidRPr="008031C3" w14:paraId="250D341E" w14:textId="77777777" w:rsidTr="23C10B09">
        <w:trPr>
          <w:cantSplit/>
        </w:trPr>
        <w:tc>
          <w:tcPr>
            <w:tcW w:w="1728" w:type="dxa"/>
          </w:tcPr>
          <w:p w14:paraId="3A8B6DF1" w14:textId="1825EFC1" w:rsidR="0081774E" w:rsidRPr="008C55CA" w:rsidRDefault="0081774E" w:rsidP="0081774E">
            <w:pPr>
              <w:tabs>
                <w:tab w:val="right" w:pos="14310"/>
              </w:tabs>
              <w:rPr>
                <w:b/>
                <w:i/>
                <w:color w:val="FF0000"/>
                <w:sz w:val="16"/>
                <w:szCs w:val="16"/>
              </w:rPr>
            </w:pPr>
            <w:r w:rsidRPr="008C55CA">
              <w:rPr>
                <w:b/>
                <w:i/>
                <w:color w:val="FF0000"/>
                <w:sz w:val="16"/>
                <w:szCs w:val="16"/>
              </w:rPr>
              <w:t>TotalReturn</w:t>
            </w:r>
          </w:p>
        </w:tc>
        <w:tc>
          <w:tcPr>
            <w:tcW w:w="3600" w:type="dxa"/>
          </w:tcPr>
          <w:p w14:paraId="120592CA" w14:textId="026B84E0" w:rsidR="0081774E" w:rsidRDefault="0081774E" w:rsidP="0081774E">
            <w:pPr>
              <w:rPr>
                <w:sz w:val="16"/>
                <w:szCs w:val="16"/>
              </w:rPr>
            </w:pPr>
            <w:r>
              <w:rPr>
                <w:sz w:val="16"/>
                <w:szCs w:val="16"/>
              </w:rPr>
              <w:t>The total number of fish returning to and collected at the specified return location(s).</w:t>
            </w:r>
          </w:p>
        </w:tc>
        <w:tc>
          <w:tcPr>
            <w:tcW w:w="950" w:type="dxa"/>
          </w:tcPr>
          <w:p w14:paraId="5D5B930F"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7ADD19DC" w14:textId="1EF933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C90EDC2" w14:textId="77777777" w:rsidR="0081774E" w:rsidRPr="00043714" w:rsidRDefault="0081774E" w:rsidP="0081774E">
            <w:pPr>
              <w:rPr>
                <w:sz w:val="16"/>
                <w:szCs w:val="16"/>
              </w:rPr>
            </w:pPr>
            <w:r w:rsidRPr="00043714">
              <w:rPr>
                <w:sz w:val="16"/>
                <w:szCs w:val="16"/>
              </w:rPr>
              <w:t>Provide whole numbers only, not decimal values.</w:t>
            </w:r>
          </w:p>
          <w:p w14:paraId="7EFDF906" w14:textId="77777777" w:rsidR="0081774E" w:rsidRPr="00043714" w:rsidRDefault="0081774E" w:rsidP="0081774E">
            <w:pPr>
              <w:rPr>
                <w:sz w:val="16"/>
                <w:szCs w:val="16"/>
              </w:rPr>
            </w:pPr>
          </w:p>
          <w:p w14:paraId="70475B4E" w14:textId="77777777" w:rsidR="0081774E" w:rsidRPr="00043714" w:rsidRDefault="0081774E" w:rsidP="0081774E">
            <w:pPr>
              <w:rPr>
                <w:sz w:val="16"/>
                <w:szCs w:val="16"/>
              </w:rPr>
            </w:pPr>
            <w:r w:rsidRPr="00043714">
              <w:rPr>
                <w:sz w:val="16"/>
                <w:szCs w:val="16"/>
              </w:rPr>
              <w:t>If unknown, leave null.</w:t>
            </w:r>
          </w:p>
          <w:p w14:paraId="7C86B08D" w14:textId="549BB7D3" w:rsidR="0081774E" w:rsidRDefault="0081774E" w:rsidP="0081774E">
            <w:pPr>
              <w:rPr>
                <w:sz w:val="16"/>
                <w:szCs w:val="16"/>
              </w:rPr>
            </w:pPr>
            <w:r w:rsidRPr="00043714">
              <w:rPr>
                <w:sz w:val="16"/>
                <w:szCs w:val="16"/>
              </w:rPr>
              <w:t>If known to be zero, enter zero.</w:t>
            </w:r>
          </w:p>
          <w:p w14:paraId="74E7F570" w14:textId="01BFB716" w:rsidR="0081774E" w:rsidRDefault="0081774E" w:rsidP="0081774E">
            <w:pPr>
              <w:rPr>
                <w:sz w:val="16"/>
                <w:szCs w:val="16"/>
              </w:rPr>
            </w:pPr>
          </w:p>
          <w:p w14:paraId="32DF81F6" w14:textId="43899256" w:rsidR="0081774E" w:rsidRPr="00043714" w:rsidRDefault="0081774E" w:rsidP="0081774E">
            <w:pPr>
              <w:rPr>
                <w:sz w:val="16"/>
                <w:szCs w:val="16"/>
              </w:rPr>
            </w:pPr>
            <w:r w:rsidRPr="008E13EB">
              <w:rPr>
                <w:sz w:val="16"/>
                <w:szCs w:val="16"/>
              </w:rPr>
              <w:t>Recycled fish that return more than once are counted only once each.</w:t>
            </w:r>
          </w:p>
          <w:p w14:paraId="562FFCBE" w14:textId="77777777" w:rsidR="0081774E" w:rsidRPr="00043714" w:rsidRDefault="0081774E" w:rsidP="0081774E">
            <w:pPr>
              <w:rPr>
                <w:sz w:val="16"/>
                <w:szCs w:val="16"/>
              </w:rPr>
            </w:pPr>
          </w:p>
          <w:p w14:paraId="5AAC08E2" w14:textId="77777777" w:rsidR="0081774E" w:rsidRPr="00043714" w:rsidRDefault="0081774E" w:rsidP="0081774E">
            <w:pPr>
              <w:rPr>
                <w:sz w:val="16"/>
                <w:szCs w:val="16"/>
              </w:rPr>
            </w:pPr>
            <w:r w:rsidRPr="00043714">
              <w:rPr>
                <w:sz w:val="16"/>
                <w:szCs w:val="16"/>
              </w:rPr>
              <w:t>This should be the sum of the HatcheryTotal and UnmarkedTotal fields.  Imperfect data may not match this expectation, but are allowed.</w:t>
            </w:r>
          </w:p>
          <w:p w14:paraId="0F35FBE5" w14:textId="7526489F" w:rsidR="0081774E" w:rsidRPr="00FA0127" w:rsidRDefault="0081774E" w:rsidP="0081774E">
            <w:pPr>
              <w:rPr>
                <w:i/>
                <w:sz w:val="16"/>
                <w:szCs w:val="16"/>
              </w:rPr>
            </w:pPr>
            <w:r w:rsidRPr="00FA0127">
              <w:rPr>
                <w:i/>
                <w:color w:val="FF0000"/>
                <w:sz w:val="16"/>
                <w:szCs w:val="16"/>
              </w:rPr>
              <w:t>Required if the HatcheryTotal and UnmarkedTotal fields are both null and NullRecord field = “No”.</w:t>
            </w:r>
          </w:p>
        </w:tc>
      </w:tr>
      <w:tr w:rsidR="0081774E" w:rsidRPr="008031C3" w14:paraId="0F5D6C4F" w14:textId="77777777" w:rsidTr="23C10B09">
        <w:trPr>
          <w:cantSplit/>
        </w:trPr>
        <w:tc>
          <w:tcPr>
            <w:tcW w:w="1728" w:type="dxa"/>
          </w:tcPr>
          <w:p w14:paraId="51EDD949" w14:textId="02C17CA1" w:rsidR="0081774E" w:rsidRPr="00D55C90" w:rsidRDefault="0081774E" w:rsidP="0081774E">
            <w:pPr>
              <w:tabs>
                <w:tab w:val="right" w:pos="14310"/>
              </w:tabs>
              <w:rPr>
                <w:b/>
                <w:i/>
                <w:color w:val="FF0000"/>
                <w:sz w:val="16"/>
                <w:szCs w:val="16"/>
              </w:rPr>
            </w:pPr>
            <w:r w:rsidRPr="00D55C90">
              <w:rPr>
                <w:b/>
                <w:i/>
                <w:color w:val="FF0000"/>
                <w:sz w:val="16"/>
                <w:szCs w:val="16"/>
              </w:rPr>
              <w:t>HatcheryTotal</w:t>
            </w:r>
          </w:p>
        </w:tc>
        <w:tc>
          <w:tcPr>
            <w:tcW w:w="3600" w:type="dxa"/>
          </w:tcPr>
          <w:p w14:paraId="53D6EECD" w14:textId="77777777" w:rsidR="0081774E" w:rsidRDefault="0081774E" w:rsidP="0081774E">
            <w:pPr>
              <w:rPr>
                <w:sz w:val="16"/>
                <w:szCs w:val="16"/>
              </w:rPr>
            </w:pPr>
            <w:r w:rsidRPr="0019130F">
              <w:rPr>
                <w:sz w:val="16"/>
                <w:szCs w:val="16"/>
              </w:rPr>
              <w:t>T</w:t>
            </w:r>
            <w:r>
              <w:rPr>
                <w:sz w:val="16"/>
                <w:szCs w:val="16"/>
              </w:rPr>
              <w:t>he t</w:t>
            </w:r>
            <w:r w:rsidRPr="0019130F">
              <w:rPr>
                <w:sz w:val="16"/>
                <w:szCs w:val="16"/>
              </w:rPr>
              <w:t xml:space="preserve">otal number </w:t>
            </w:r>
            <w:r>
              <w:rPr>
                <w:sz w:val="16"/>
                <w:szCs w:val="16"/>
              </w:rPr>
              <w:t xml:space="preserve">of hatchery origin fish </w:t>
            </w:r>
            <w:r w:rsidRPr="0019130F">
              <w:rPr>
                <w:sz w:val="16"/>
                <w:szCs w:val="16"/>
              </w:rPr>
              <w:t xml:space="preserve">returning to and collected </w:t>
            </w:r>
            <w:r>
              <w:rPr>
                <w:sz w:val="16"/>
                <w:szCs w:val="16"/>
              </w:rPr>
              <w:t>at the specified return location(s).</w:t>
            </w:r>
          </w:p>
          <w:p w14:paraId="7793FECC" w14:textId="77777777" w:rsidR="0081774E" w:rsidRDefault="0081774E" w:rsidP="0081774E">
            <w:pPr>
              <w:rPr>
                <w:sz w:val="16"/>
                <w:szCs w:val="16"/>
              </w:rPr>
            </w:pPr>
          </w:p>
          <w:p w14:paraId="2CB5B28B" w14:textId="03A2BE2A" w:rsidR="0081774E"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42E887C0"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518F3CFC" w14:textId="6DAC98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81AD797" w14:textId="32A29067" w:rsidR="0081774E" w:rsidRPr="00043714" w:rsidRDefault="0081774E" w:rsidP="0081774E">
            <w:pPr>
              <w:rPr>
                <w:sz w:val="16"/>
                <w:szCs w:val="16"/>
              </w:rPr>
            </w:pPr>
            <w:r w:rsidRPr="00043714">
              <w:rPr>
                <w:sz w:val="16"/>
                <w:szCs w:val="16"/>
              </w:rPr>
              <w:t>Provide whole numbers only, not decimal values.</w:t>
            </w:r>
          </w:p>
          <w:p w14:paraId="218A7D3C" w14:textId="58F33B04" w:rsidR="0081774E" w:rsidRPr="00043714" w:rsidRDefault="0081774E" w:rsidP="0081774E">
            <w:pPr>
              <w:rPr>
                <w:sz w:val="16"/>
                <w:szCs w:val="16"/>
              </w:rPr>
            </w:pPr>
          </w:p>
          <w:p w14:paraId="5D869E0E" w14:textId="77777777" w:rsidR="0081774E" w:rsidRPr="00043714" w:rsidRDefault="0081774E" w:rsidP="0081774E">
            <w:pPr>
              <w:rPr>
                <w:sz w:val="16"/>
                <w:szCs w:val="16"/>
              </w:rPr>
            </w:pPr>
            <w:r w:rsidRPr="00043714">
              <w:rPr>
                <w:sz w:val="16"/>
                <w:szCs w:val="16"/>
              </w:rPr>
              <w:t>If unknown, leave null.</w:t>
            </w:r>
          </w:p>
          <w:p w14:paraId="062BE897" w14:textId="106A5794" w:rsidR="0081774E" w:rsidRPr="00043714" w:rsidRDefault="0081774E" w:rsidP="0081774E">
            <w:pPr>
              <w:rPr>
                <w:sz w:val="16"/>
                <w:szCs w:val="16"/>
              </w:rPr>
            </w:pPr>
            <w:r w:rsidRPr="00043714">
              <w:rPr>
                <w:sz w:val="16"/>
                <w:szCs w:val="16"/>
              </w:rPr>
              <w:t>If known to be zero, enter zero.</w:t>
            </w:r>
          </w:p>
          <w:p w14:paraId="08CD722F" w14:textId="5856F6DD" w:rsidR="0081774E" w:rsidRPr="00043714" w:rsidRDefault="0081774E" w:rsidP="0081774E">
            <w:pPr>
              <w:rPr>
                <w:sz w:val="16"/>
                <w:szCs w:val="16"/>
              </w:rPr>
            </w:pPr>
          </w:p>
          <w:p w14:paraId="1B495BBF" w14:textId="2D2BC14E" w:rsidR="0081774E" w:rsidRPr="00043714" w:rsidRDefault="0081774E" w:rsidP="0081774E">
            <w:pPr>
              <w:rPr>
                <w:sz w:val="16"/>
                <w:szCs w:val="16"/>
              </w:rPr>
            </w:pPr>
            <w:r w:rsidRPr="00043714">
              <w:rPr>
                <w:sz w:val="16"/>
                <w:szCs w:val="16"/>
              </w:rPr>
              <w:t>Strays are included.</w:t>
            </w:r>
          </w:p>
          <w:p w14:paraId="177FD1CD" w14:textId="77777777" w:rsidR="0081774E" w:rsidRPr="00043714" w:rsidRDefault="0081774E" w:rsidP="0081774E">
            <w:pPr>
              <w:rPr>
                <w:sz w:val="16"/>
                <w:szCs w:val="16"/>
              </w:rPr>
            </w:pPr>
          </w:p>
          <w:p w14:paraId="4CA21CA3" w14:textId="77777777" w:rsidR="0081774E" w:rsidRPr="00043714" w:rsidRDefault="0081774E" w:rsidP="0081774E">
            <w:pPr>
              <w:rPr>
                <w:sz w:val="16"/>
                <w:szCs w:val="16"/>
              </w:rPr>
            </w:pPr>
            <w:r w:rsidRPr="00043714">
              <w:rPr>
                <w:sz w:val="16"/>
                <w:szCs w:val="16"/>
              </w:rPr>
              <w:t>Recycled fish that return more than once are counted only once each.</w:t>
            </w:r>
          </w:p>
          <w:p w14:paraId="02316F76" w14:textId="77777777" w:rsidR="0081774E" w:rsidRPr="00043714" w:rsidRDefault="0081774E" w:rsidP="0081774E">
            <w:pPr>
              <w:rPr>
                <w:sz w:val="16"/>
                <w:szCs w:val="16"/>
              </w:rPr>
            </w:pPr>
          </w:p>
          <w:p w14:paraId="61427824" w14:textId="55028751" w:rsidR="0081774E" w:rsidRPr="00043714" w:rsidRDefault="0081774E" w:rsidP="0081774E">
            <w:pPr>
              <w:rPr>
                <w:sz w:val="16"/>
                <w:szCs w:val="16"/>
              </w:rPr>
            </w:pPr>
            <w:r w:rsidRPr="00043714">
              <w:rPr>
                <w:sz w:val="16"/>
                <w:szCs w:val="16"/>
              </w:rPr>
              <w:t>This should be the sum of the HatcheryFemales, HatcheryMales, HatcheryJacks, HatcheryJennies, and HatcheryUnknown fields.  Imperfect data may not match this expectation, but are allowed.</w:t>
            </w:r>
          </w:p>
          <w:p w14:paraId="7F237C1D" w14:textId="1CB79C41" w:rsidR="0081774E" w:rsidRPr="00FA0127" w:rsidRDefault="0081774E" w:rsidP="0081774E">
            <w:pPr>
              <w:rPr>
                <w:i/>
                <w:sz w:val="16"/>
                <w:szCs w:val="16"/>
              </w:rPr>
            </w:pPr>
            <w:r w:rsidRPr="00FA0127">
              <w:rPr>
                <w:i/>
                <w:color w:val="FF0000"/>
                <w:sz w:val="16"/>
                <w:szCs w:val="16"/>
              </w:rPr>
              <w:t xml:space="preserve">Required if the </w:t>
            </w:r>
            <w:proofErr w:type="spellStart"/>
            <w:r w:rsidRPr="00FA0127">
              <w:rPr>
                <w:i/>
                <w:color w:val="FF0000"/>
                <w:sz w:val="16"/>
                <w:szCs w:val="16"/>
              </w:rPr>
              <w:t>Hatchery</w:t>
            </w:r>
            <w:r w:rsidR="00205E2F">
              <w:rPr>
                <w:i/>
                <w:color w:val="FF0000"/>
                <w:sz w:val="16"/>
                <w:szCs w:val="16"/>
              </w:rPr>
              <w:t>Fem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Hatchery</w:t>
            </w:r>
            <w:r w:rsidR="00205E2F">
              <w:rPr>
                <w:i/>
                <w:color w:val="FF0000"/>
                <w:sz w:val="16"/>
                <w:szCs w:val="16"/>
              </w:rPr>
              <w:t>M</w:t>
            </w:r>
            <w:r w:rsidRPr="00FA0127">
              <w:rPr>
                <w:i/>
                <w:color w:val="FF0000"/>
                <w:sz w:val="16"/>
                <w:szCs w:val="16"/>
              </w:rPr>
              <w:t>ales</w:t>
            </w:r>
            <w:proofErr w:type="spellEnd"/>
            <w:r w:rsidRPr="00FA0127">
              <w:rPr>
                <w:i/>
                <w:color w:val="FF0000"/>
                <w:sz w:val="16"/>
                <w:szCs w:val="16"/>
              </w:rPr>
              <w:t xml:space="preserve">, and </w:t>
            </w:r>
            <w:proofErr w:type="spellStart"/>
            <w:r w:rsidRPr="00FA0127">
              <w:rPr>
                <w:i/>
                <w:color w:val="FF0000"/>
                <w:sz w:val="16"/>
                <w:szCs w:val="16"/>
              </w:rPr>
              <w:t>HatcheryJacks</w:t>
            </w:r>
            <w:proofErr w:type="spellEnd"/>
            <w:r w:rsidRPr="00FA0127">
              <w:rPr>
                <w:i/>
                <w:color w:val="FF0000"/>
                <w:sz w:val="16"/>
                <w:szCs w:val="16"/>
              </w:rPr>
              <w:t xml:space="preserve">, </w:t>
            </w:r>
            <w:proofErr w:type="spellStart"/>
            <w:r w:rsidRPr="00FA0127">
              <w:rPr>
                <w:i/>
                <w:color w:val="FF0000"/>
                <w:sz w:val="16"/>
                <w:szCs w:val="16"/>
              </w:rPr>
              <w:t>HatcheryJennies</w:t>
            </w:r>
            <w:proofErr w:type="spellEnd"/>
            <w:r w:rsidRPr="00FA0127">
              <w:rPr>
                <w:i/>
                <w:color w:val="FF0000"/>
                <w:sz w:val="16"/>
                <w:szCs w:val="16"/>
              </w:rPr>
              <w:t>, and HatcheryUnknown fields are all null and NullRecord field = “No”.</w:t>
            </w:r>
          </w:p>
        </w:tc>
      </w:tr>
      <w:tr w:rsidR="0081774E" w:rsidRPr="008031C3" w14:paraId="2A226B8F" w14:textId="77777777" w:rsidTr="23C10B09">
        <w:trPr>
          <w:cantSplit/>
        </w:trPr>
        <w:tc>
          <w:tcPr>
            <w:tcW w:w="1728" w:type="dxa"/>
          </w:tcPr>
          <w:p w14:paraId="3F668FDD" w14:textId="5FC639B6" w:rsidR="0081774E" w:rsidRPr="00D55C90" w:rsidRDefault="0081774E" w:rsidP="0081774E">
            <w:pPr>
              <w:tabs>
                <w:tab w:val="right" w:pos="14310"/>
              </w:tabs>
              <w:rPr>
                <w:b/>
                <w:i/>
                <w:color w:val="FF0000"/>
                <w:sz w:val="16"/>
                <w:szCs w:val="16"/>
              </w:rPr>
            </w:pPr>
            <w:r w:rsidRPr="00AB3875">
              <w:rPr>
                <w:sz w:val="16"/>
                <w:szCs w:val="16"/>
              </w:rPr>
              <w:t>StrayTotal</w:t>
            </w:r>
          </w:p>
        </w:tc>
        <w:tc>
          <w:tcPr>
            <w:tcW w:w="3600" w:type="dxa"/>
          </w:tcPr>
          <w:p w14:paraId="52A0D1E0" w14:textId="77777777" w:rsidR="0081774E" w:rsidRDefault="0081774E" w:rsidP="0081774E">
            <w:pPr>
              <w:rPr>
                <w:sz w:val="16"/>
                <w:szCs w:val="16"/>
              </w:rPr>
            </w:pPr>
            <w:r>
              <w:rPr>
                <w:sz w:val="16"/>
                <w:szCs w:val="16"/>
              </w:rPr>
              <w:t>The total number of hatchery origin strays from other hatcheries returning to and collected at the specified return location(s).</w:t>
            </w:r>
          </w:p>
          <w:p w14:paraId="7EA055F6" w14:textId="77777777" w:rsidR="0081774E" w:rsidRDefault="0081774E" w:rsidP="0081774E">
            <w:pPr>
              <w:rPr>
                <w:sz w:val="16"/>
                <w:szCs w:val="16"/>
              </w:rPr>
            </w:pPr>
          </w:p>
          <w:p w14:paraId="680ECB88"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1AA30257" w14:textId="77777777" w:rsidR="0081774E" w:rsidRDefault="0081774E" w:rsidP="0081774E">
            <w:pPr>
              <w:rPr>
                <w:sz w:val="16"/>
                <w:szCs w:val="16"/>
              </w:rPr>
            </w:pPr>
          </w:p>
          <w:p w14:paraId="5CA9DC70" w14:textId="7A9D8697" w:rsidR="0081774E" w:rsidRPr="0019130F" w:rsidRDefault="0081774E" w:rsidP="0081774E">
            <w:pPr>
              <w:rPr>
                <w:sz w:val="16"/>
                <w:szCs w:val="16"/>
              </w:rPr>
            </w:pPr>
            <w:r>
              <w:rPr>
                <w:sz w:val="16"/>
                <w:szCs w:val="16"/>
              </w:rPr>
              <w:t>Strays are hatchery origin fish that strayed from their expected return location.  Strays do not include unmarked fish.</w:t>
            </w:r>
          </w:p>
        </w:tc>
        <w:tc>
          <w:tcPr>
            <w:tcW w:w="950" w:type="dxa"/>
          </w:tcPr>
          <w:p w14:paraId="77640133" w14:textId="77777777" w:rsidR="0081774E" w:rsidRPr="00DF41CA" w:rsidRDefault="0081774E" w:rsidP="0081774E">
            <w:pPr>
              <w:tabs>
                <w:tab w:val="right" w:pos="14310"/>
              </w:tabs>
              <w:jc w:val="center"/>
              <w:rPr>
                <w:sz w:val="16"/>
                <w:szCs w:val="16"/>
              </w:rPr>
            </w:pPr>
            <w:r w:rsidRPr="00DF41CA">
              <w:rPr>
                <w:sz w:val="16"/>
                <w:szCs w:val="16"/>
              </w:rPr>
              <w:t>Integer</w:t>
            </w:r>
          </w:p>
          <w:p w14:paraId="7B7A95A4" w14:textId="3D733647" w:rsidR="0081774E" w:rsidRPr="00DF41CA" w:rsidRDefault="0081774E" w:rsidP="0081774E">
            <w:pPr>
              <w:tabs>
                <w:tab w:val="right" w:pos="14310"/>
              </w:tabs>
              <w:jc w:val="center"/>
              <w:rPr>
                <w:sz w:val="16"/>
                <w:szCs w:val="16"/>
              </w:rPr>
            </w:pPr>
            <w:r w:rsidRPr="00DF41CA">
              <w:rPr>
                <w:sz w:val="16"/>
                <w:szCs w:val="16"/>
              </w:rPr>
              <w:t>(0-max)</w:t>
            </w:r>
          </w:p>
        </w:tc>
        <w:tc>
          <w:tcPr>
            <w:tcW w:w="8410" w:type="dxa"/>
            <w:gridSpan w:val="4"/>
          </w:tcPr>
          <w:p w14:paraId="48FC2CCE" w14:textId="77777777" w:rsidR="0081774E" w:rsidRDefault="0081774E" w:rsidP="0081774E">
            <w:pPr>
              <w:rPr>
                <w:sz w:val="16"/>
                <w:szCs w:val="16"/>
              </w:rPr>
            </w:pPr>
            <w:r w:rsidRPr="006577C9">
              <w:rPr>
                <w:sz w:val="16"/>
                <w:szCs w:val="16"/>
              </w:rPr>
              <w:t>Provide whole numbers only, not decimal values.</w:t>
            </w:r>
          </w:p>
          <w:p w14:paraId="0D4FB0DB" w14:textId="77777777" w:rsidR="0081774E" w:rsidRDefault="0081774E" w:rsidP="0081774E">
            <w:pPr>
              <w:rPr>
                <w:sz w:val="16"/>
                <w:szCs w:val="16"/>
              </w:rPr>
            </w:pPr>
          </w:p>
          <w:p w14:paraId="4540891D" w14:textId="77777777" w:rsidR="0081774E" w:rsidRDefault="0081774E" w:rsidP="0081774E">
            <w:pPr>
              <w:rPr>
                <w:sz w:val="16"/>
                <w:szCs w:val="16"/>
              </w:rPr>
            </w:pPr>
            <w:r w:rsidRPr="00145770">
              <w:rPr>
                <w:sz w:val="16"/>
                <w:szCs w:val="16"/>
              </w:rPr>
              <w:t>If unknown, leave null.</w:t>
            </w:r>
          </w:p>
          <w:p w14:paraId="57D90948" w14:textId="77777777" w:rsidR="0081774E" w:rsidRDefault="0081774E" w:rsidP="0081774E">
            <w:pPr>
              <w:rPr>
                <w:sz w:val="16"/>
                <w:szCs w:val="16"/>
              </w:rPr>
            </w:pPr>
            <w:r>
              <w:rPr>
                <w:sz w:val="16"/>
                <w:szCs w:val="16"/>
              </w:rPr>
              <w:t>If known to be zero, enter zero.</w:t>
            </w:r>
          </w:p>
          <w:p w14:paraId="3C45F0A3" w14:textId="77777777" w:rsidR="0081774E" w:rsidRDefault="0081774E" w:rsidP="0081774E">
            <w:pPr>
              <w:rPr>
                <w:sz w:val="16"/>
                <w:szCs w:val="16"/>
              </w:rPr>
            </w:pPr>
          </w:p>
          <w:p w14:paraId="622D831E" w14:textId="77777777" w:rsidR="0081774E" w:rsidRDefault="0081774E" w:rsidP="0081774E">
            <w:pPr>
              <w:rPr>
                <w:sz w:val="16"/>
                <w:szCs w:val="16"/>
              </w:rPr>
            </w:pPr>
            <w:r>
              <w:rPr>
                <w:sz w:val="16"/>
                <w:szCs w:val="16"/>
              </w:rPr>
              <w:t>Recycled fish that return more than once are counted only once each.</w:t>
            </w:r>
          </w:p>
          <w:p w14:paraId="070BF0F1" w14:textId="77777777" w:rsidR="0081774E" w:rsidRDefault="0081774E" w:rsidP="0081774E">
            <w:pPr>
              <w:rPr>
                <w:sz w:val="16"/>
                <w:szCs w:val="16"/>
              </w:rPr>
            </w:pPr>
          </w:p>
          <w:p w14:paraId="7026F543" w14:textId="77777777" w:rsidR="0081774E"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Stra</w:t>
            </w:r>
            <w:r w:rsidRPr="0019130F">
              <w:rPr>
                <w:sz w:val="16"/>
                <w:szCs w:val="16"/>
              </w:rPr>
              <w:t>y</w:t>
            </w:r>
            <w:r>
              <w:rPr>
                <w:sz w:val="16"/>
                <w:szCs w:val="16"/>
              </w:rPr>
              <w:t>Fem</w:t>
            </w:r>
            <w:r w:rsidRPr="00631F6B">
              <w:rPr>
                <w:sz w:val="16"/>
                <w:szCs w:val="16"/>
              </w:rPr>
              <w:t xml:space="preserve">ales, </w:t>
            </w:r>
            <w:r>
              <w:rPr>
                <w:sz w:val="16"/>
                <w:szCs w:val="16"/>
              </w:rPr>
              <w:t>Stra</w:t>
            </w:r>
            <w:r w:rsidRPr="0019130F">
              <w:rPr>
                <w:sz w:val="16"/>
                <w:szCs w:val="16"/>
              </w:rPr>
              <w:t>y</w:t>
            </w:r>
            <w:r>
              <w:rPr>
                <w:sz w:val="16"/>
                <w:szCs w:val="16"/>
              </w:rPr>
              <w:t>M</w:t>
            </w:r>
            <w:r w:rsidRPr="00631F6B">
              <w:rPr>
                <w:sz w:val="16"/>
                <w:szCs w:val="16"/>
              </w:rPr>
              <w:t xml:space="preserve">ales, </w:t>
            </w:r>
            <w:r>
              <w:rPr>
                <w:sz w:val="16"/>
                <w:szCs w:val="16"/>
              </w:rPr>
              <w:t>Stra</w:t>
            </w:r>
            <w:r w:rsidRPr="0019130F">
              <w:rPr>
                <w:sz w:val="16"/>
                <w:szCs w:val="16"/>
              </w:rPr>
              <w:t>y</w:t>
            </w:r>
            <w:r w:rsidRPr="00631F6B">
              <w:rPr>
                <w:sz w:val="16"/>
                <w:szCs w:val="16"/>
              </w:rPr>
              <w:t>Jacks,</w:t>
            </w:r>
            <w:r>
              <w:rPr>
                <w:sz w:val="16"/>
                <w:szCs w:val="16"/>
              </w:rPr>
              <w:t xml:space="preserve"> Stra</w:t>
            </w:r>
            <w:r w:rsidRPr="0019130F">
              <w:rPr>
                <w:sz w:val="16"/>
                <w:szCs w:val="16"/>
              </w:rPr>
              <w:t>y</w:t>
            </w:r>
            <w:r>
              <w:rPr>
                <w:sz w:val="16"/>
                <w:szCs w:val="16"/>
              </w:rPr>
              <w:t>Jennies,</w:t>
            </w:r>
            <w:r w:rsidRPr="00631F6B">
              <w:rPr>
                <w:sz w:val="16"/>
                <w:szCs w:val="16"/>
              </w:rPr>
              <w:t xml:space="preserve"> </w:t>
            </w:r>
            <w:r>
              <w:rPr>
                <w:sz w:val="16"/>
                <w:szCs w:val="16"/>
              </w:rPr>
              <w:t>and Stra</w:t>
            </w:r>
            <w:r w:rsidRPr="0019130F">
              <w:rPr>
                <w:sz w:val="16"/>
                <w:szCs w:val="16"/>
              </w:rPr>
              <w:t>y</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219BEF85" w14:textId="77777777" w:rsidR="0081774E" w:rsidRDefault="0081774E" w:rsidP="0081774E">
            <w:pPr>
              <w:rPr>
                <w:sz w:val="16"/>
                <w:szCs w:val="16"/>
              </w:rPr>
            </w:pPr>
          </w:p>
          <w:p w14:paraId="28CBB66E" w14:textId="7640959C" w:rsidR="0081774E" w:rsidRPr="00043714" w:rsidRDefault="0081774E" w:rsidP="0081774E">
            <w:pPr>
              <w:rPr>
                <w:sz w:val="16"/>
                <w:szCs w:val="16"/>
              </w:rPr>
            </w:pPr>
            <w:r>
              <w:rPr>
                <w:sz w:val="16"/>
                <w:szCs w:val="16"/>
              </w:rPr>
              <w:t>Hatchery fish that are released off-site but subsequently return to the hatchery of origin may or may not be considered "strays".  If this situation applies then disclose in the Comments field how those fish are represented in this record.</w:t>
            </w:r>
          </w:p>
        </w:tc>
      </w:tr>
      <w:tr w:rsidR="0081774E" w:rsidRPr="008031C3" w14:paraId="099A23C1" w14:textId="77777777" w:rsidTr="23C10B09">
        <w:trPr>
          <w:cantSplit/>
        </w:trPr>
        <w:tc>
          <w:tcPr>
            <w:tcW w:w="1728" w:type="dxa"/>
          </w:tcPr>
          <w:p w14:paraId="384CB04D" w14:textId="6C5E530C" w:rsidR="0081774E" w:rsidRPr="00DA1D55" w:rsidRDefault="0081774E" w:rsidP="0081774E">
            <w:pPr>
              <w:tabs>
                <w:tab w:val="right" w:pos="14310"/>
              </w:tabs>
              <w:rPr>
                <w:b/>
                <w:i/>
                <w:color w:val="FF0000"/>
                <w:sz w:val="16"/>
                <w:szCs w:val="16"/>
              </w:rPr>
            </w:pPr>
            <w:r w:rsidRPr="00DA1D55">
              <w:rPr>
                <w:b/>
                <w:i/>
                <w:color w:val="FF0000"/>
                <w:sz w:val="16"/>
                <w:szCs w:val="16"/>
              </w:rPr>
              <w:t>UnmarkedTotal</w:t>
            </w:r>
          </w:p>
        </w:tc>
        <w:tc>
          <w:tcPr>
            <w:tcW w:w="3600" w:type="dxa"/>
          </w:tcPr>
          <w:p w14:paraId="71144400" w14:textId="79A4E5D9" w:rsidR="0081774E" w:rsidRPr="0019130F" w:rsidRDefault="0081774E" w:rsidP="0081774E">
            <w:pPr>
              <w:rPr>
                <w:sz w:val="16"/>
                <w:szCs w:val="16"/>
              </w:rPr>
            </w:pPr>
            <w:r>
              <w:rPr>
                <w:sz w:val="16"/>
                <w:szCs w:val="16"/>
              </w:rPr>
              <w:t>The t</w:t>
            </w:r>
            <w:r w:rsidRPr="0019130F">
              <w:rPr>
                <w:sz w:val="16"/>
                <w:szCs w:val="16"/>
              </w:rPr>
              <w:t xml:space="preserve">otal number </w:t>
            </w:r>
            <w:r>
              <w:rPr>
                <w:sz w:val="16"/>
                <w:szCs w:val="16"/>
              </w:rPr>
              <w:t xml:space="preserve">of unmarked (natural origin plus unmarked hatchery origin) fish </w:t>
            </w:r>
            <w:r w:rsidRPr="0019130F">
              <w:rPr>
                <w:sz w:val="16"/>
                <w:szCs w:val="16"/>
              </w:rPr>
              <w:t xml:space="preserve">returning to and collected </w:t>
            </w:r>
            <w:r>
              <w:rPr>
                <w:sz w:val="16"/>
                <w:szCs w:val="16"/>
              </w:rPr>
              <w:t>at the specified return location(s).</w:t>
            </w:r>
          </w:p>
        </w:tc>
        <w:tc>
          <w:tcPr>
            <w:tcW w:w="950" w:type="dxa"/>
          </w:tcPr>
          <w:p w14:paraId="5B53D2C5" w14:textId="77777777" w:rsidR="0081774E" w:rsidRDefault="0081774E" w:rsidP="0081774E">
            <w:pPr>
              <w:tabs>
                <w:tab w:val="right" w:pos="14310"/>
              </w:tabs>
              <w:jc w:val="center"/>
              <w:rPr>
                <w:b/>
                <w:i/>
                <w:color w:val="FF0000"/>
                <w:sz w:val="16"/>
                <w:szCs w:val="16"/>
              </w:rPr>
            </w:pPr>
            <w:r>
              <w:rPr>
                <w:b/>
                <w:i/>
                <w:color w:val="FF0000"/>
                <w:sz w:val="16"/>
                <w:szCs w:val="16"/>
              </w:rPr>
              <w:t>Integer</w:t>
            </w:r>
          </w:p>
          <w:p w14:paraId="31819F86" w14:textId="2FBB5656" w:rsidR="0081774E" w:rsidRPr="00DA1D55"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4436705" w14:textId="77777777" w:rsidR="0081774E" w:rsidRDefault="0081774E" w:rsidP="0081774E">
            <w:pPr>
              <w:rPr>
                <w:sz w:val="16"/>
                <w:szCs w:val="16"/>
              </w:rPr>
            </w:pPr>
            <w:r w:rsidRPr="006577C9">
              <w:rPr>
                <w:sz w:val="16"/>
                <w:szCs w:val="16"/>
              </w:rPr>
              <w:t>Provide whole numbers only, not decimal values.</w:t>
            </w:r>
          </w:p>
          <w:p w14:paraId="38D4082E" w14:textId="77777777" w:rsidR="0081774E" w:rsidRDefault="0081774E" w:rsidP="0081774E">
            <w:pPr>
              <w:rPr>
                <w:sz w:val="16"/>
                <w:szCs w:val="16"/>
              </w:rPr>
            </w:pPr>
          </w:p>
          <w:p w14:paraId="69B37C94" w14:textId="30095FD7" w:rsidR="0081774E" w:rsidRDefault="0081774E" w:rsidP="0081774E">
            <w:pPr>
              <w:rPr>
                <w:sz w:val="16"/>
                <w:szCs w:val="16"/>
              </w:rPr>
            </w:pPr>
            <w:r w:rsidRPr="00145770">
              <w:rPr>
                <w:sz w:val="16"/>
                <w:szCs w:val="16"/>
              </w:rPr>
              <w:t>If unknown, leave null.</w:t>
            </w:r>
          </w:p>
          <w:p w14:paraId="17CB0FD0" w14:textId="77777777" w:rsidR="0081774E" w:rsidRPr="008E13EB" w:rsidRDefault="0081774E" w:rsidP="0081774E">
            <w:pPr>
              <w:rPr>
                <w:sz w:val="16"/>
                <w:szCs w:val="16"/>
              </w:rPr>
            </w:pPr>
            <w:r>
              <w:rPr>
                <w:sz w:val="16"/>
                <w:szCs w:val="16"/>
              </w:rPr>
              <w:t>If known to be zero, enter zero.</w:t>
            </w:r>
          </w:p>
          <w:p w14:paraId="642A4F30" w14:textId="77777777" w:rsidR="0081774E" w:rsidRPr="008E13EB" w:rsidRDefault="0081774E" w:rsidP="0081774E">
            <w:pPr>
              <w:rPr>
                <w:sz w:val="16"/>
                <w:szCs w:val="16"/>
              </w:rPr>
            </w:pPr>
          </w:p>
          <w:p w14:paraId="75DAE5EC" w14:textId="462CE038" w:rsidR="0081774E" w:rsidRDefault="0081774E" w:rsidP="0081774E">
            <w:pPr>
              <w:rPr>
                <w:sz w:val="16"/>
                <w:szCs w:val="16"/>
              </w:rPr>
            </w:pPr>
            <w:r w:rsidRPr="008E13EB">
              <w:rPr>
                <w:sz w:val="16"/>
                <w:szCs w:val="16"/>
              </w:rPr>
              <w:t>Recycled fish that return more than once are counted only once each.</w:t>
            </w:r>
          </w:p>
          <w:p w14:paraId="7C01ADA3" w14:textId="77777777" w:rsidR="0081774E" w:rsidRDefault="0081774E" w:rsidP="0081774E">
            <w:pPr>
              <w:rPr>
                <w:sz w:val="16"/>
                <w:szCs w:val="16"/>
              </w:rPr>
            </w:pPr>
          </w:p>
          <w:p w14:paraId="676F4C69" w14:textId="0A8F7C19" w:rsidR="0081774E" w:rsidRPr="00926437"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UnmarkedFem</w:t>
            </w:r>
            <w:r w:rsidRPr="00631F6B">
              <w:rPr>
                <w:sz w:val="16"/>
                <w:szCs w:val="16"/>
              </w:rPr>
              <w:t xml:space="preserve">ales, </w:t>
            </w:r>
            <w:r>
              <w:rPr>
                <w:sz w:val="16"/>
                <w:szCs w:val="16"/>
              </w:rPr>
              <w:t>UnmarkedM</w:t>
            </w:r>
            <w:r w:rsidRPr="00631F6B">
              <w:rPr>
                <w:sz w:val="16"/>
                <w:szCs w:val="16"/>
              </w:rPr>
              <w:t xml:space="preserve">ales, </w:t>
            </w:r>
            <w:r>
              <w:rPr>
                <w:sz w:val="16"/>
                <w:szCs w:val="16"/>
              </w:rPr>
              <w:t>Unmarked</w:t>
            </w:r>
            <w:r w:rsidRPr="00631F6B">
              <w:rPr>
                <w:sz w:val="16"/>
                <w:szCs w:val="16"/>
              </w:rPr>
              <w:t>Jacks</w:t>
            </w:r>
            <w:r>
              <w:rPr>
                <w:sz w:val="16"/>
                <w:szCs w:val="16"/>
              </w:rPr>
              <w:t>, UnmarkedJennies, and Unmarked</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54D1A455" w14:textId="2141FD80" w:rsidR="0081774E" w:rsidRPr="00FA0127" w:rsidRDefault="0081774E" w:rsidP="0081774E">
            <w:pPr>
              <w:rPr>
                <w:i/>
                <w:sz w:val="16"/>
                <w:szCs w:val="16"/>
              </w:rPr>
            </w:pPr>
            <w:r w:rsidRPr="00FA0127">
              <w:rPr>
                <w:i/>
                <w:color w:val="FF0000"/>
                <w:sz w:val="16"/>
                <w:szCs w:val="16"/>
              </w:rPr>
              <w:t xml:space="preserve">Required if the </w:t>
            </w:r>
            <w:proofErr w:type="spellStart"/>
            <w:r w:rsidRPr="00FA0127">
              <w:rPr>
                <w:i/>
                <w:color w:val="FF0000"/>
                <w:sz w:val="16"/>
                <w:szCs w:val="16"/>
              </w:rPr>
              <w:t>Unmarked</w:t>
            </w:r>
            <w:r w:rsidR="00205E2F">
              <w:rPr>
                <w:i/>
                <w:color w:val="FF0000"/>
                <w:sz w:val="16"/>
                <w:szCs w:val="16"/>
              </w:rPr>
              <w:t>Fem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Unmarked</w:t>
            </w:r>
            <w:r w:rsidR="00205E2F">
              <w:rPr>
                <w:i/>
                <w:color w:val="FF0000"/>
                <w:sz w:val="16"/>
                <w:szCs w:val="16"/>
              </w:rPr>
              <w:t>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UnmarkedJacks</w:t>
            </w:r>
            <w:proofErr w:type="spellEnd"/>
            <w:r w:rsidRPr="00FA0127">
              <w:rPr>
                <w:i/>
                <w:color w:val="FF0000"/>
                <w:sz w:val="16"/>
                <w:szCs w:val="16"/>
              </w:rPr>
              <w:t xml:space="preserve">, </w:t>
            </w:r>
            <w:proofErr w:type="spellStart"/>
            <w:r w:rsidRPr="00FA0127">
              <w:rPr>
                <w:i/>
                <w:color w:val="FF0000"/>
                <w:sz w:val="16"/>
                <w:szCs w:val="16"/>
              </w:rPr>
              <w:t>UnmarkedJennies</w:t>
            </w:r>
            <w:proofErr w:type="spellEnd"/>
            <w:r w:rsidRPr="00FA0127">
              <w:rPr>
                <w:i/>
                <w:color w:val="FF0000"/>
                <w:sz w:val="16"/>
                <w:szCs w:val="16"/>
              </w:rPr>
              <w:t>, and UnmarkedUnknown fields are all null and NullRecord field = “No”.</w:t>
            </w:r>
          </w:p>
        </w:tc>
      </w:tr>
      <w:tr w:rsidR="0081774E" w:rsidRPr="008031C3" w14:paraId="6B1489C0" w14:textId="77777777" w:rsidTr="23C10B09">
        <w:trPr>
          <w:cantSplit/>
        </w:trPr>
        <w:tc>
          <w:tcPr>
            <w:tcW w:w="1728" w:type="dxa"/>
          </w:tcPr>
          <w:p w14:paraId="0858E684" w14:textId="1D6AAC8B" w:rsidR="0081774E" w:rsidRPr="006B19BE" w:rsidRDefault="0081774E" w:rsidP="0081774E">
            <w:pPr>
              <w:tabs>
                <w:tab w:val="right" w:pos="14310"/>
              </w:tabs>
              <w:rPr>
                <w:sz w:val="16"/>
                <w:szCs w:val="16"/>
              </w:rPr>
            </w:pPr>
            <w:r>
              <w:rPr>
                <w:sz w:val="16"/>
                <w:szCs w:val="16"/>
              </w:rPr>
              <w:lastRenderedPageBreak/>
              <w:t>NaturalTotal</w:t>
            </w:r>
          </w:p>
        </w:tc>
        <w:tc>
          <w:tcPr>
            <w:tcW w:w="3600" w:type="dxa"/>
          </w:tcPr>
          <w:p w14:paraId="55900EF9" w14:textId="22CE8306" w:rsidR="0081774E" w:rsidRDefault="0081774E" w:rsidP="0081774E">
            <w:pPr>
              <w:rPr>
                <w:sz w:val="16"/>
                <w:szCs w:val="16"/>
              </w:rPr>
            </w:pPr>
            <w:r>
              <w:rPr>
                <w:sz w:val="16"/>
                <w:szCs w:val="16"/>
              </w:rPr>
              <w:t>Number of unmarked fish believed to be natural origin, including females, males, jacks, and jennies.</w:t>
            </w:r>
          </w:p>
        </w:tc>
        <w:tc>
          <w:tcPr>
            <w:tcW w:w="950" w:type="dxa"/>
          </w:tcPr>
          <w:p w14:paraId="38DB1CFD" w14:textId="77777777" w:rsidR="0081774E" w:rsidRDefault="0081774E" w:rsidP="0081774E">
            <w:pPr>
              <w:tabs>
                <w:tab w:val="right" w:pos="14310"/>
              </w:tabs>
              <w:jc w:val="center"/>
              <w:rPr>
                <w:sz w:val="16"/>
                <w:szCs w:val="16"/>
              </w:rPr>
            </w:pPr>
            <w:r>
              <w:rPr>
                <w:sz w:val="16"/>
                <w:szCs w:val="16"/>
              </w:rPr>
              <w:t>Integer</w:t>
            </w:r>
          </w:p>
          <w:p w14:paraId="129B4911" w14:textId="0DBB0614" w:rsidR="0081774E" w:rsidRPr="006B19BE" w:rsidRDefault="0081774E" w:rsidP="0081774E">
            <w:pPr>
              <w:tabs>
                <w:tab w:val="right" w:pos="14310"/>
              </w:tabs>
              <w:jc w:val="center"/>
              <w:rPr>
                <w:sz w:val="16"/>
                <w:szCs w:val="16"/>
              </w:rPr>
            </w:pPr>
            <w:r>
              <w:rPr>
                <w:sz w:val="16"/>
                <w:szCs w:val="16"/>
              </w:rPr>
              <w:t>(0-max)</w:t>
            </w:r>
          </w:p>
        </w:tc>
        <w:tc>
          <w:tcPr>
            <w:tcW w:w="8410" w:type="dxa"/>
            <w:gridSpan w:val="4"/>
          </w:tcPr>
          <w:p w14:paraId="2CFFBF14" w14:textId="068325AF" w:rsidR="0081774E" w:rsidRDefault="0081774E" w:rsidP="0081774E">
            <w:pPr>
              <w:rPr>
                <w:sz w:val="16"/>
                <w:szCs w:val="16"/>
              </w:rPr>
            </w:pPr>
            <w:r>
              <w:rPr>
                <w:sz w:val="16"/>
                <w:szCs w:val="16"/>
              </w:rPr>
              <w:t>Some unmarked fish may be natural origin.  If an estimate of the number of natural origin fish is available, provide it here.</w:t>
            </w:r>
          </w:p>
          <w:p w14:paraId="5430D01A" w14:textId="77777777" w:rsidR="0081774E" w:rsidRDefault="0081774E" w:rsidP="0081774E">
            <w:pPr>
              <w:rPr>
                <w:sz w:val="16"/>
                <w:szCs w:val="16"/>
              </w:rPr>
            </w:pPr>
          </w:p>
          <w:p w14:paraId="46D8699F" w14:textId="7E7CD3B0" w:rsidR="0081774E" w:rsidRDefault="0081774E" w:rsidP="0081774E">
            <w:pPr>
              <w:rPr>
                <w:sz w:val="16"/>
                <w:szCs w:val="16"/>
              </w:rPr>
            </w:pPr>
            <w:r>
              <w:rPr>
                <w:sz w:val="16"/>
                <w:szCs w:val="16"/>
              </w:rPr>
              <w:t>Provide whole numbers only, not decimal values.</w:t>
            </w:r>
          </w:p>
          <w:p w14:paraId="385C809A" w14:textId="77777777" w:rsidR="0081774E" w:rsidRDefault="0081774E" w:rsidP="0081774E">
            <w:pPr>
              <w:rPr>
                <w:sz w:val="16"/>
                <w:szCs w:val="16"/>
              </w:rPr>
            </w:pPr>
          </w:p>
          <w:p w14:paraId="15D209D7" w14:textId="77777777" w:rsidR="0081774E" w:rsidRDefault="0081774E" w:rsidP="0081774E">
            <w:pPr>
              <w:rPr>
                <w:sz w:val="16"/>
                <w:szCs w:val="16"/>
              </w:rPr>
            </w:pPr>
            <w:r w:rsidRPr="00145770">
              <w:rPr>
                <w:sz w:val="16"/>
                <w:szCs w:val="16"/>
              </w:rPr>
              <w:t>If unknown, leave null.</w:t>
            </w:r>
          </w:p>
          <w:p w14:paraId="35D03D2C" w14:textId="77777777" w:rsidR="0081774E" w:rsidRDefault="0081774E" w:rsidP="0081774E">
            <w:pPr>
              <w:rPr>
                <w:sz w:val="16"/>
                <w:szCs w:val="16"/>
              </w:rPr>
            </w:pPr>
          </w:p>
          <w:p w14:paraId="6A4EC626" w14:textId="10C78014"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2EFF1F02" w14:textId="77777777" w:rsidTr="23C10B09">
        <w:trPr>
          <w:cantSplit/>
        </w:trPr>
        <w:tc>
          <w:tcPr>
            <w:tcW w:w="1728" w:type="dxa"/>
          </w:tcPr>
          <w:p w14:paraId="74BB7182" w14:textId="5BC4CB87" w:rsidR="0081774E" w:rsidRPr="00211ADF" w:rsidRDefault="0081774E" w:rsidP="0081774E">
            <w:pPr>
              <w:tabs>
                <w:tab w:val="right" w:pos="14310"/>
              </w:tabs>
              <w:rPr>
                <w:b/>
                <w:i/>
                <w:color w:val="FF0000"/>
                <w:sz w:val="16"/>
                <w:szCs w:val="16"/>
              </w:rPr>
            </w:pPr>
            <w:r w:rsidRPr="00211ADF">
              <w:rPr>
                <w:b/>
                <w:i/>
                <w:color w:val="FF0000"/>
                <w:sz w:val="16"/>
                <w:szCs w:val="16"/>
              </w:rPr>
              <w:t>HatcheryFemales</w:t>
            </w:r>
          </w:p>
        </w:tc>
        <w:tc>
          <w:tcPr>
            <w:tcW w:w="3600" w:type="dxa"/>
          </w:tcPr>
          <w:p w14:paraId="27C0DD8D"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adult fe</w:t>
            </w:r>
            <w:r w:rsidRPr="0019130F">
              <w:rPr>
                <w:sz w:val="16"/>
                <w:szCs w:val="16"/>
              </w:rPr>
              <w:t>male</w:t>
            </w:r>
            <w:r>
              <w:rPr>
                <w:sz w:val="16"/>
                <w:szCs w:val="16"/>
              </w:rPr>
              <w:t>s, excluding jennies,</w:t>
            </w:r>
            <w:r w:rsidRPr="0019130F">
              <w:rPr>
                <w:sz w:val="16"/>
                <w:szCs w:val="16"/>
              </w:rPr>
              <w:t xml:space="preserve"> returning to and collected at the specified return location</w:t>
            </w:r>
            <w:r>
              <w:rPr>
                <w:sz w:val="16"/>
                <w:szCs w:val="16"/>
              </w:rPr>
              <w:t>(s)</w:t>
            </w:r>
            <w:r w:rsidRPr="0019130F">
              <w:rPr>
                <w:sz w:val="16"/>
                <w:szCs w:val="16"/>
              </w:rPr>
              <w:t>.</w:t>
            </w:r>
          </w:p>
          <w:p w14:paraId="2D002618" w14:textId="77777777" w:rsidR="0081774E" w:rsidRDefault="0081774E" w:rsidP="0081774E">
            <w:pPr>
              <w:rPr>
                <w:sz w:val="16"/>
                <w:szCs w:val="16"/>
              </w:rPr>
            </w:pPr>
          </w:p>
          <w:p w14:paraId="55FE8A73" w14:textId="79C21F36" w:rsidR="0081774E" w:rsidRPr="0019130F"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4683AA17"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2112524B" w14:textId="44211E61"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72248F70" w14:textId="0C049CF7" w:rsidR="0081774E" w:rsidRDefault="0081774E" w:rsidP="0081774E">
            <w:pPr>
              <w:rPr>
                <w:sz w:val="16"/>
                <w:szCs w:val="16"/>
              </w:rPr>
            </w:pPr>
            <w:r w:rsidRPr="006577C9">
              <w:rPr>
                <w:sz w:val="16"/>
                <w:szCs w:val="16"/>
              </w:rPr>
              <w:t>Provide whole numbers only, not decimal values.</w:t>
            </w:r>
          </w:p>
          <w:p w14:paraId="2806671B" w14:textId="18AE3334" w:rsidR="0081774E" w:rsidRDefault="0081774E" w:rsidP="0081774E">
            <w:pPr>
              <w:rPr>
                <w:sz w:val="16"/>
                <w:szCs w:val="16"/>
              </w:rPr>
            </w:pPr>
          </w:p>
          <w:p w14:paraId="07FDDE2F" w14:textId="77777777" w:rsidR="0081774E" w:rsidRDefault="0081774E" w:rsidP="0081774E">
            <w:pPr>
              <w:rPr>
                <w:sz w:val="16"/>
                <w:szCs w:val="16"/>
              </w:rPr>
            </w:pPr>
            <w:r>
              <w:rPr>
                <w:sz w:val="16"/>
                <w:szCs w:val="16"/>
              </w:rPr>
              <w:t>If unknown, leave null.</w:t>
            </w:r>
          </w:p>
          <w:p w14:paraId="6DEF14CD" w14:textId="31415F28" w:rsidR="0081774E" w:rsidRDefault="0081774E" w:rsidP="0081774E">
            <w:pPr>
              <w:rPr>
                <w:sz w:val="16"/>
                <w:szCs w:val="16"/>
              </w:rPr>
            </w:pPr>
            <w:r>
              <w:rPr>
                <w:sz w:val="16"/>
                <w:szCs w:val="16"/>
              </w:rPr>
              <w:t>If known to be zero, enter zero.</w:t>
            </w:r>
          </w:p>
          <w:p w14:paraId="7F9FBC43" w14:textId="77777777" w:rsidR="0081774E" w:rsidRDefault="0081774E" w:rsidP="0081774E">
            <w:pPr>
              <w:rPr>
                <w:sz w:val="16"/>
                <w:szCs w:val="16"/>
              </w:rPr>
            </w:pPr>
          </w:p>
          <w:p w14:paraId="1E4DBEE2" w14:textId="2E064ADB" w:rsidR="0081774E" w:rsidRDefault="0081774E" w:rsidP="0081774E">
            <w:pPr>
              <w:rPr>
                <w:sz w:val="16"/>
                <w:szCs w:val="16"/>
              </w:rPr>
            </w:pPr>
            <w:r>
              <w:rPr>
                <w:sz w:val="16"/>
                <w:szCs w:val="16"/>
              </w:rPr>
              <w:t>Strays are included.</w:t>
            </w:r>
          </w:p>
          <w:p w14:paraId="27A0AC09" w14:textId="77777777" w:rsidR="0081774E" w:rsidRDefault="0081774E" w:rsidP="0081774E">
            <w:pPr>
              <w:rPr>
                <w:sz w:val="16"/>
                <w:szCs w:val="16"/>
              </w:rPr>
            </w:pPr>
          </w:p>
          <w:p w14:paraId="59F49721" w14:textId="1228730C" w:rsidR="0081774E" w:rsidRDefault="0081774E" w:rsidP="0081774E">
            <w:pPr>
              <w:rPr>
                <w:sz w:val="16"/>
                <w:szCs w:val="16"/>
              </w:rPr>
            </w:pPr>
            <w:r>
              <w:rPr>
                <w:sz w:val="16"/>
                <w:szCs w:val="16"/>
              </w:rPr>
              <w:t>Does not include jennies.</w:t>
            </w:r>
          </w:p>
          <w:p w14:paraId="34D258D2" w14:textId="77777777" w:rsidR="0081774E" w:rsidRDefault="0081774E" w:rsidP="0081774E">
            <w:pPr>
              <w:rPr>
                <w:sz w:val="16"/>
                <w:szCs w:val="16"/>
              </w:rPr>
            </w:pPr>
          </w:p>
          <w:p w14:paraId="1756C03B" w14:textId="77777777" w:rsidR="0081774E" w:rsidRDefault="0081774E" w:rsidP="0081774E">
            <w:pPr>
              <w:rPr>
                <w:sz w:val="16"/>
                <w:szCs w:val="16"/>
              </w:rPr>
            </w:pPr>
            <w:r>
              <w:rPr>
                <w:sz w:val="16"/>
                <w:szCs w:val="16"/>
              </w:rPr>
              <w:t>Recycled fish that return more than once are counted only once each.</w:t>
            </w:r>
          </w:p>
          <w:p w14:paraId="56EBCC07" w14:textId="6F3B26FE" w:rsidR="0081774E" w:rsidRPr="006577C9" w:rsidRDefault="0081774E" w:rsidP="0081774E">
            <w:pPr>
              <w:rPr>
                <w:sz w:val="16"/>
                <w:szCs w:val="16"/>
              </w:rPr>
            </w:pPr>
            <w:r w:rsidRPr="00211ADF">
              <w:rPr>
                <w:color w:val="FF0000"/>
                <w:sz w:val="16"/>
                <w:szCs w:val="16"/>
              </w:rPr>
              <w:t>Required if the HatcheryTotal field is null and NullRecord field = “No”.</w:t>
            </w:r>
          </w:p>
        </w:tc>
      </w:tr>
      <w:tr w:rsidR="0081774E" w:rsidRPr="008031C3" w14:paraId="33956665" w14:textId="77777777" w:rsidTr="23C10B09">
        <w:trPr>
          <w:cantSplit/>
        </w:trPr>
        <w:tc>
          <w:tcPr>
            <w:tcW w:w="1728" w:type="dxa"/>
          </w:tcPr>
          <w:p w14:paraId="4F16232D" w14:textId="7907B724" w:rsidR="0081774E" w:rsidRPr="00211ADF" w:rsidRDefault="0081774E" w:rsidP="0081774E">
            <w:pPr>
              <w:tabs>
                <w:tab w:val="right" w:pos="14310"/>
              </w:tabs>
              <w:rPr>
                <w:b/>
                <w:i/>
                <w:color w:val="FF0000"/>
                <w:sz w:val="16"/>
                <w:szCs w:val="16"/>
              </w:rPr>
            </w:pPr>
            <w:r w:rsidRPr="00211ADF">
              <w:rPr>
                <w:b/>
                <w:i/>
                <w:color w:val="FF0000"/>
                <w:sz w:val="16"/>
                <w:szCs w:val="16"/>
              </w:rPr>
              <w:t>HatcheryMales</w:t>
            </w:r>
          </w:p>
        </w:tc>
        <w:tc>
          <w:tcPr>
            <w:tcW w:w="3600" w:type="dxa"/>
          </w:tcPr>
          <w:p w14:paraId="3809C5C2"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hatchery origin adult </w:t>
            </w:r>
            <w:r w:rsidRPr="0019130F">
              <w:rPr>
                <w:sz w:val="16"/>
                <w:szCs w:val="16"/>
              </w:rPr>
              <w:t>male</w:t>
            </w:r>
            <w:r>
              <w:rPr>
                <w:sz w:val="16"/>
                <w:szCs w:val="16"/>
              </w:rPr>
              <w:t>s, excluding jacks,</w:t>
            </w:r>
            <w:r w:rsidRPr="0019130F">
              <w:rPr>
                <w:sz w:val="16"/>
                <w:szCs w:val="16"/>
              </w:rPr>
              <w:t xml:space="preserve"> returning to and collected at the specified return location</w:t>
            </w:r>
            <w:r>
              <w:rPr>
                <w:sz w:val="16"/>
                <w:szCs w:val="16"/>
              </w:rPr>
              <w:t>(s)</w:t>
            </w:r>
            <w:r w:rsidRPr="0019130F">
              <w:rPr>
                <w:sz w:val="16"/>
                <w:szCs w:val="16"/>
              </w:rPr>
              <w:t>.</w:t>
            </w:r>
          </w:p>
          <w:p w14:paraId="69F469AF" w14:textId="77777777" w:rsidR="0081774E" w:rsidRDefault="0081774E" w:rsidP="0081774E">
            <w:pPr>
              <w:rPr>
                <w:sz w:val="16"/>
                <w:szCs w:val="16"/>
              </w:rPr>
            </w:pPr>
          </w:p>
          <w:p w14:paraId="1F50666B" w14:textId="60873FFB" w:rsidR="0081774E"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32FCBB39"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A75CE04" w14:textId="24A74516"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272786B" w14:textId="33EC5035" w:rsidR="0081774E" w:rsidRDefault="0081774E" w:rsidP="0081774E">
            <w:pPr>
              <w:rPr>
                <w:sz w:val="16"/>
                <w:szCs w:val="16"/>
              </w:rPr>
            </w:pPr>
            <w:r w:rsidRPr="006577C9">
              <w:rPr>
                <w:sz w:val="16"/>
                <w:szCs w:val="16"/>
              </w:rPr>
              <w:t>Provide whole numbers only, not decimal values.</w:t>
            </w:r>
          </w:p>
          <w:p w14:paraId="0BCDD075" w14:textId="71C2CBC1" w:rsidR="0081774E" w:rsidRDefault="0081774E" w:rsidP="0081774E">
            <w:pPr>
              <w:rPr>
                <w:sz w:val="16"/>
                <w:szCs w:val="16"/>
              </w:rPr>
            </w:pPr>
          </w:p>
          <w:p w14:paraId="590F8E3E" w14:textId="5B2FA51C" w:rsidR="0081774E" w:rsidRDefault="0081774E" w:rsidP="0081774E">
            <w:pPr>
              <w:rPr>
                <w:sz w:val="16"/>
                <w:szCs w:val="16"/>
              </w:rPr>
            </w:pPr>
            <w:r>
              <w:rPr>
                <w:sz w:val="16"/>
                <w:szCs w:val="16"/>
              </w:rPr>
              <w:t>If unknown, leave null.  If known to be zero, enter zero.</w:t>
            </w:r>
          </w:p>
          <w:p w14:paraId="3C8277F0" w14:textId="77777777" w:rsidR="0081774E" w:rsidRDefault="0081774E" w:rsidP="0081774E">
            <w:pPr>
              <w:rPr>
                <w:sz w:val="16"/>
                <w:szCs w:val="16"/>
              </w:rPr>
            </w:pPr>
          </w:p>
          <w:p w14:paraId="1F83E10F" w14:textId="74400E92" w:rsidR="0081774E" w:rsidRDefault="0081774E" w:rsidP="0081774E">
            <w:pPr>
              <w:rPr>
                <w:sz w:val="16"/>
                <w:szCs w:val="16"/>
              </w:rPr>
            </w:pPr>
            <w:r>
              <w:rPr>
                <w:sz w:val="16"/>
                <w:szCs w:val="16"/>
              </w:rPr>
              <w:t>Strays are included.</w:t>
            </w:r>
          </w:p>
          <w:p w14:paraId="215DCA27" w14:textId="77777777" w:rsidR="0081774E" w:rsidRDefault="0081774E" w:rsidP="0081774E">
            <w:pPr>
              <w:rPr>
                <w:sz w:val="16"/>
                <w:szCs w:val="16"/>
              </w:rPr>
            </w:pPr>
          </w:p>
          <w:p w14:paraId="2620FB82" w14:textId="1D8F17E4" w:rsidR="0081774E" w:rsidRDefault="0081774E" w:rsidP="0081774E">
            <w:pPr>
              <w:rPr>
                <w:sz w:val="16"/>
                <w:szCs w:val="16"/>
              </w:rPr>
            </w:pPr>
            <w:r>
              <w:rPr>
                <w:sz w:val="16"/>
                <w:szCs w:val="16"/>
              </w:rPr>
              <w:t>Does not include jacks.</w:t>
            </w:r>
          </w:p>
          <w:p w14:paraId="15945538" w14:textId="77777777" w:rsidR="0081774E" w:rsidRDefault="0081774E" w:rsidP="0081774E">
            <w:pPr>
              <w:rPr>
                <w:sz w:val="16"/>
                <w:szCs w:val="16"/>
              </w:rPr>
            </w:pPr>
          </w:p>
          <w:p w14:paraId="4A2F58AB" w14:textId="5975A2F6" w:rsidR="0081774E" w:rsidRPr="005E47B1" w:rsidRDefault="0081774E" w:rsidP="0081774E">
            <w:pPr>
              <w:rPr>
                <w:sz w:val="16"/>
                <w:szCs w:val="16"/>
              </w:rPr>
            </w:pPr>
            <w:r>
              <w:rPr>
                <w:sz w:val="16"/>
                <w:szCs w:val="16"/>
              </w:rPr>
              <w:t>Recycled fish that return more than once are counted only once each.</w:t>
            </w:r>
          </w:p>
          <w:p w14:paraId="446D63AB" w14:textId="6B03A611" w:rsidR="0081774E" w:rsidRPr="006577C9" w:rsidRDefault="0081774E" w:rsidP="0081774E">
            <w:pPr>
              <w:rPr>
                <w:sz w:val="16"/>
                <w:szCs w:val="16"/>
              </w:rPr>
            </w:pPr>
            <w:r w:rsidRPr="00211ADF">
              <w:rPr>
                <w:color w:val="FF0000"/>
                <w:sz w:val="16"/>
                <w:szCs w:val="16"/>
              </w:rPr>
              <w:t>Required if the HatcheryTotal field is null and NullRecord field = “No”.</w:t>
            </w:r>
          </w:p>
        </w:tc>
      </w:tr>
      <w:tr w:rsidR="0081774E" w:rsidRPr="008031C3" w14:paraId="73B26F14" w14:textId="77777777" w:rsidTr="23C10B09">
        <w:trPr>
          <w:cantSplit/>
        </w:trPr>
        <w:tc>
          <w:tcPr>
            <w:tcW w:w="1728" w:type="dxa"/>
          </w:tcPr>
          <w:p w14:paraId="46D36D70" w14:textId="1CB30093" w:rsidR="0081774E" w:rsidRPr="00211ADF" w:rsidRDefault="0081774E" w:rsidP="0081774E">
            <w:pPr>
              <w:tabs>
                <w:tab w:val="right" w:pos="14310"/>
              </w:tabs>
              <w:rPr>
                <w:b/>
                <w:i/>
                <w:color w:val="FF0000"/>
                <w:sz w:val="16"/>
                <w:szCs w:val="16"/>
              </w:rPr>
            </w:pPr>
            <w:r w:rsidRPr="00211ADF">
              <w:rPr>
                <w:b/>
                <w:i/>
                <w:color w:val="FF0000"/>
                <w:sz w:val="16"/>
                <w:szCs w:val="16"/>
              </w:rPr>
              <w:t>HatcheryJacks</w:t>
            </w:r>
          </w:p>
        </w:tc>
        <w:tc>
          <w:tcPr>
            <w:tcW w:w="3600" w:type="dxa"/>
          </w:tcPr>
          <w:p w14:paraId="0E32B326"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hatchery origin </w:t>
            </w:r>
            <w:r w:rsidRPr="0019130F">
              <w:rPr>
                <w:sz w:val="16"/>
                <w:szCs w:val="16"/>
              </w:rPr>
              <w:t>jacks returning to and collected at the specified return location</w:t>
            </w:r>
            <w:r>
              <w:rPr>
                <w:sz w:val="16"/>
                <w:szCs w:val="16"/>
              </w:rPr>
              <w:t>(s)</w:t>
            </w:r>
            <w:r w:rsidRPr="0019130F">
              <w:rPr>
                <w:sz w:val="16"/>
                <w:szCs w:val="16"/>
              </w:rPr>
              <w:t>.</w:t>
            </w:r>
          </w:p>
          <w:p w14:paraId="4A0F6995" w14:textId="77777777" w:rsidR="0081774E" w:rsidRDefault="0081774E" w:rsidP="0081774E">
            <w:pPr>
              <w:rPr>
                <w:sz w:val="16"/>
                <w:szCs w:val="16"/>
              </w:rPr>
            </w:pPr>
          </w:p>
          <w:p w14:paraId="381A421F" w14:textId="4C525C7C" w:rsidR="0081774E" w:rsidRPr="002B7D00"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tc>
        <w:tc>
          <w:tcPr>
            <w:tcW w:w="950" w:type="dxa"/>
          </w:tcPr>
          <w:p w14:paraId="37CA79C8"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2677055" w14:textId="6DAEACAB"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0F9AC8F" w14:textId="77777777" w:rsidR="0081774E" w:rsidRDefault="0081774E" w:rsidP="0081774E">
            <w:pPr>
              <w:rPr>
                <w:sz w:val="16"/>
                <w:szCs w:val="16"/>
              </w:rPr>
            </w:pPr>
            <w:r w:rsidRPr="006577C9">
              <w:rPr>
                <w:sz w:val="16"/>
                <w:szCs w:val="16"/>
              </w:rPr>
              <w:t>Provide whole numbers only, not decimal values.</w:t>
            </w:r>
          </w:p>
          <w:p w14:paraId="555DA0B9" w14:textId="77777777" w:rsidR="0081774E" w:rsidRDefault="0081774E" w:rsidP="0081774E">
            <w:pPr>
              <w:rPr>
                <w:sz w:val="16"/>
                <w:szCs w:val="16"/>
              </w:rPr>
            </w:pPr>
          </w:p>
          <w:p w14:paraId="587BF5D1" w14:textId="7A2EE52B"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269239A8" w14:textId="77777777" w:rsidR="0081774E" w:rsidRDefault="0081774E" w:rsidP="0081774E">
            <w:pPr>
              <w:rPr>
                <w:sz w:val="16"/>
                <w:szCs w:val="16"/>
              </w:rPr>
            </w:pPr>
          </w:p>
          <w:p w14:paraId="2AC9973D" w14:textId="52BA96A1" w:rsidR="0081774E" w:rsidRDefault="0081774E" w:rsidP="0081774E">
            <w:pPr>
              <w:rPr>
                <w:sz w:val="16"/>
                <w:szCs w:val="16"/>
              </w:rPr>
            </w:pPr>
            <w:r>
              <w:rPr>
                <w:sz w:val="16"/>
                <w:szCs w:val="16"/>
              </w:rPr>
              <w:t>Strays are included.</w:t>
            </w:r>
          </w:p>
          <w:p w14:paraId="12BBB9FB" w14:textId="77777777" w:rsidR="0081774E" w:rsidRDefault="0081774E" w:rsidP="0081774E">
            <w:pPr>
              <w:rPr>
                <w:sz w:val="16"/>
                <w:szCs w:val="16"/>
              </w:rPr>
            </w:pPr>
          </w:p>
          <w:p w14:paraId="321A376C" w14:textId="2B4EBEA7" w:rsidR="0081774E" w:rsidRDefault="0081774E" w:rsidP="0081774E">
            <w:pPr>
              <w:rPr>
                <w:sz w:val="16"/>
                <w:szCs w:val="16"/>
              </w:rPr>
            </w:pPr>
            <w:r>
              <w:rPr>
                <w:sz w:val="16"/>
                <w:szCs w:val="16"/>
              </w:rPr>
              <w:t xml:space="preserve">Recycled fish that return more than once are counted only once each. </w:t>
            </w:r>
          </w:p>
          <w:p w14:paraId="354D5B40" w14:textId="7E002043" w:rsidR="0081774E" w:rsidRPr="002B7D00" w:rsidRDefault="0081774E" w:rsidP="0081774E">
            <w:pPr>
              <w:rPr>
                <w:sz w:val="16"/>
                <w:szCs w:val="16"/>
              </w:rPr>
            </w:pPr>
            <w:r w:rsidRPr="00211ADF">
              <w:rPr>
                <w:color w:val="FF0000"/>
                <w:sz w:val="16"/>
                <w:szCs w:val="16"/>
              </w:rPr>
              <w:t>Required if the HatcheryTotal field is null and NullRecord field = “No”, unless jacks are not recognized for this species.</w:t>
            </w:r>
          </w:p>
        </w:tc>
      </w:tr>
      <w:tr w:rsidR="0081774E" w:rsidRPr="008031C3" w14:paraId="296E1717" w14:textId="77777777" w:rsidTr="23C10B09">
        <w:trPr>
          <w:cantSplit/>
        </w:trPr>
        <w:tc>
          <w:tcPr>
            <w:tcW w:w="1728" w:type="dxa"/>
          </w:tcPr>
          <w:p w14:paraId="01EDB47F" w14:textId="07695010" w:rsidR="0081774E" w:rsidRDefault="0081774E" w:rsidP="0081774E">
            <w:pPr>
              <w:tabs>
                <w:tab w:val="right" w:pos="14310"/>
              </w:tabs>
              <w:rPr>
                <w:sz w:val="16"/>
                <w:szCs w:val="16"/>
              </w:rPr>
            </w:pPr>
            <w:r>
              <w:rPr>
                <w:sz w:val="16"/>
                <w:szCs w:val="16"/>
              </w:rPr>
              <w:t>HatcheryJennies</w:t>
            </w:r>
          </w:p>
        </w:tc>
        <w:tc>
          <w:tcPr>
            <w:tcW w:w="3600" w:type="dxa"/>
          </w:tcPr>
          <w:p w14:paraId="14623FCA" w14:textId="2AA45D65"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jennie</w:t>
            </w:r>
            <w:r w:rsidRPr="0019130F">
              <w:rPr>
                <w:sz w:val="16"/>
                <w:szCs w:val="16"/>
              </w:rPr>
              <w:t>s returning to and collected at the specified return location</w:t>
            </w:r>
            <w:r>
              <w:rPr>
                <w:sz w:val="16"/>
                <w:szCs w:val="16"/>
              </w:rPr>
              <w:t>(s)</w:t>
            </w:r>
            <w:r w:rsidRPr="0019130F">
              <w:rPr>
                <w:sz w:val="16"/>
                <w:szCs w:val="16"/>
              </w:rPr>
              <w:t>.</w:t>
            </w:r>
          </w:p>
          <w:p w14:paraId="1835F556" w14:textId="77777777" w:rsidR="0081774E" w:rsidRDefault="0081774E" w:rsidP="0081774E">
            <w:pPr>
              <w:rPr>
                <w:sz w:val="16"/>
                <w:szCs w:val="16"/>
              </w:rPr>
            </w:pPr>
          </w:p>
          <w:p w14:paraId="173212BA" w14:textId="043184DF" w:rsidR="0081774E" w:rsidRDefault="0081774E" w:rsidP="0081774E">
            <w:pPr>
              <w:rPr>
                <w:sz w:val="16"/>
                <w:szCs w:val="16"/>
              </w:rPr>
            </w:pPr>
            <w:r w:rsidRPr="006F41E4">
              <w:rPr>
                <w:sz w:val="16"/>
                <w:szCs w:val="16"/>
              </w:rPr>
              <w:t>"Hatchery origin" means the fish's parents were spawned in captivity rather than spawning naturally in the wild.</w:t>
            </w:r>
            <w:r>
              <w:rPr>
                <w:sz w:val="16"/>
                <w:szCs w:val="16"/>
              </w:rPr>
              <w:t xml:space="preserve">  "Jenny" is defined in the </w:t>
            </w:r>
            <w:hyperlink w:anchor="_Appendix_B.__1" w:history="1">
              <w:r w:rsidRPr="00EB044D">
                <w:rPr>
                  <w:rStyle w:val="Hyperlink"/>
                  <w:sz w:val="16"/>
                  <w:szCs w:val="16"/>
                </w:rPr>
                <w:t>Glossary</w:t>
              </w:r>
            </w:hyperlink>
            <w:r>
              <w:rPr>
                <w:sz w:val="16"/>
                <w:szCs w:val="16"/>
              </w:rPr>
              <w:t>.</w:t>
            </w:r>
          </w:p>
        </w:tc>
        <w:tc>
          <w:tcPr>
            <w:tcW w:w="950" w:type="dxa"/>
          </w:tcPr>
          <w:p w14:paraId="50BC1848" w14:textId="77777777" w:rsidR="0081774E" w:rsidRPr="00637A58" w:rsidRDefault="0081774E" w:rsidP="0081774E">
            <w:pPr>
              <w:tabs>
                <w:tab w:val="right" w:pos="14310"/>
              </w:tabs>
              <w:jc w:val="center"/>
              <w:rPr>
                <w:sz w:val="16"/>
                <w:szCs w:val="16"/>
              </w:rPr>
            </w:pPr>
            <w:r>
              <w:rPr>
                <w:sz w:val="16"/>
                <w:szCs w:val="16"/>
              </w:rPr>
              <w:t>Integer</w:t>
            </w:r>
          </w:p>
          <w:p w14:paraId="770531F3" w14:textId="5AFC591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58306537" w14:textId="77777777" w:rsidR="0081774E" w:rsidRDefault="0081774E" w:rsidP="0081774E">
            <w:pPr>
              <w:rPr>
                <w:sz w:val="16"/>
                <w:szCs w:val="16"/>
              </w:rPr>
            </w:pPr>
            <w:r w:rsidRPr="006577C9">
              <w:rPr>
                <w:sz w:val="16"/>
                <w:szCs w:val="16"/>
              </w:rPr>
              <w:t>Provide whole numbers only, not decimal values.</w:t>
            </w:r>
          </w:p>
          <w:p w14:paraId="53A7DABA" w14:textId="77777777" w:rsidR="0081774E" w:rsidRDefault="0081774E" w:rsidP="0081774E">
            <w:pPr>
              <w:rPr>
                <w:sz w:val="16"/>
                <w:szCs w:val="16"/>
              </w:rPr>
            </w:pPr>
          </w:p>
          <w:p w14:paraId="697EF30D" w14:textId="77777777" w:rsidR="0081774E" w:rsidRDefault="0081774E" w:rsidP="0081774E">
            <w:pPr>
              <w:rPr>
                <w:sz w:val="16"/>
                <w:szCs w:val="16"/>
              </w:rPr>
            </w:pPr>
            <w:r w:rsidRPr="00145770">
              <w:rPr>
                <w:sz w:val="16"/>
                <w:szCs w:val="16"/>
              </w:rPr>
              <w:t>If unknown, leave null.</w:t>
            </w:r>
          </w:p>
          <w:p w14:paraId="5B318BF5" w14:textId="463F1FA0" w:rsidR="0081774E" w:rsidRDefault="0081774E" w:rsidP="0081774E">
            <w:pPr>
              <w:rPr>
                <w:sz w:val="16"/>
                <w:szCs w:val="16"/>
              </w:rPr>
            </w:pPr>
            <w:r>
              <w:rPr>
                <w:sz w:val="16"/>
                <w:szCs w:val="16"/>
              </w:rPr>
              <w:t>If known to be zero, enter zero.</w:t>
            </w:r>
          </w:p>
          <w:p w14:paraId="16D31E4F" w14:textId="77777777" w:rsidR="0081774E" w:rsidRDefault="0081774E" w:rsidP="0081774E">
            <w:pPr>
              <w:rPr>
                <w:sz w:val="16"/>
                <w:szCs w:val="16"/>
              </w:rPr>
            </w:pPr>
          </w:p>
          <w:p w14:paraId="1D5A39F4" w14:textId="2A3C5666" w:rsidR="0081774E" w:rsidRPr="006577C9" w:rsidRDefault="0081774E" w:rsidP="0081774E">
            <w:pPr>
              <w:rPr>
                <w:sz w:val="16"/>
                <w:szCs w:val="16"/>
              </w:rPr>
            </w:pPr>
            <w:r>
              <w:rPr>
                <w:sz w:val="16"/>
                <w:szCs w:val="16"/>
              </w:rPr>
              <w:t>Strays are included.</w:t>
            </w:r>
          </w:p>
        </w:tc>
      </w:tr>
      <w:tr w:rsidR="0081774E" w:rsidRPr="008031C3" w14:paraId="3C686747" w14:textId="77777777" w:rsidTr="23C10B09">
        <w:trPr>
          <w:cantSplit/>
        </w:trPr>
        <w:tc>
          <w:tcPr>
            <w:tcW w:w="1728" w:type="dxa"/>
          </w:tcPr>
          <w:p w14:paraId="5BEF6CA1" w14:textId="7A097593" w:rsidR="0081774E" w:rsidRPr="009C0DC4" w:rsidRDefault="0081774E" w:rsidP="0081774E">
            <w:pPr>
              <w:tabs>
                <w:tab w:val="right" w:pos="14310"/>
              </w:tabs>
              <w:rPr>
                <w:b/>
                <w:i/>
                <w:color w:val="FF0000"/>
                <w:sz w:val="16"/>
                <w:szCs w:val="16"/>
              </w:rPr>
            </w:pPr>
            <w:r w:rsidRPr="009C0DC4">
              <w:rPr>
                <w:b/>
                <w:i/>
                <w:color w:val="FF0000"/>
                <w:sz w:val="16"/>
                <w:szCs w:val="16"/>
              </w:rPr>
              <w:lastRenderedPageBreak/>
              <w:t>HatcheryUnknown</w:t>
            </w:r>
          </w:p>
        </w:tc>
        <w:tc>
          <w:tcPr>
            <w:tcW w:w="3600" w:type="dxa"/>
          </w:tcPr>
          <w:p w14:paraId="7D82DF3D" w14:textId="77777777" w:rsidR="0081774E" w:rsidRPr="00034492" w:rsidRDefault="0081774E" w:rsidP="0081774E">
            <w:pPr>
              <w:tabs>
                <w:tab w:val="right" w:pos="14310"/>
              </w:tabs>
              <w:rPr>
                <w:sz w:val="16"/>
                <w:szCs w:val="16"/>
              </w:rPr>
            </w:pPr>
            <w:r w:rsidRPr="00034492">
              <w:rPr>
                <w:sz w:val="16"/>
                <w:szCs w:val="16"/>
              </w:rPr>
              <w:t>The total number of hatchery origin unsexed fish returning to and collected at the specified return location(s).</w:t>
            </w:r>
          </w:p>
          <w:p w14:paraId="20BB11DC" w14:textId="77777777" w:rsidR="0081774E" w:rsidRPr="00034492" w:rsidRDefault="0081774E" w:rsidP="0081774E">
            <w:pPr>
              <w:tabs>
                <w:tab w:val="right" w:pos="14310"/>
              </w:tabs>
              <w:rPr>
                <w:sz w:val="16"/>
                <w:szCs w:val="16"/>
              </w:rPr>
            </w:pPr>
          </w:p>
          <w:p w14:paraId="0B27526E" w14:textId="43A8F193" w:rsidR="0081774E" w:rsidRPr="002B7D00" w:rsidRDefault="0081774E" w:rsidP="0081774E">
            <w:pPr>
              <w:tabs>
                <w:tab w:val="right" w:pos="14310"/>
              </w:tabs>
              <w:rPr>
                <w:sz w:val="16"/>
                <w:szCs w:val="16"/>
              </w:rPr>
            </w:pPr>
            <w:r w:rsidRPr="00034492">
              <w:rPr>
                <w:sz w:val="16"/>
                <w:szCs w:val="16"/>
              </w:rPr>
              <w:t>"Hatchery origin" means the fish's parents were spawned in captivity rather than spawning naturally in the wild.</w:t>
            </w:r>
          </w:p>
        </w:tc>
        <w:tc>
          <w:tcPr>
            <w:tcW w:w="950" w:type="dxa"/>
          </w:tcPr>
          <w:p w14:paraId="563E337D"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7E91F5B0" w14:textId="2B4A32B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247E192" w14:textId="77777777" w:rsidR="0081774E" w:rsidRDefault="0081774E" w:rsidP="0081774E">
            <w:pPr>
              <w:rPr>
                <w:sz w:val="16"/>
                <w:szCs w:val="16"/>
              </w:rPr>
            </w:pPr>
            <w:r w:rsidRPr="006577C9">
              <w:rPr>
                <w:sz w:val="16"/>
                <w:szCs w:val="16"/>
              </w:rPr>
              <w:t>Provide whole numbers only, not decimal values.</w:t>
            </w:r>
          </w:p>
          <w:p w14:paraId="7AA58C1B" w14:textId="77777777" w:rsidR="0081774E" w:rsidRDefault="0081774E" w:rsidP="0081774E">
            <w:pPr>
              <w:rPr>
                <w:sz w:val="16"/>
                <w:szCs w:val="16"/>
              </w:rPr>
            </w:pPr>
          </w:p>
          <w:p w14:paraId="417C4A5E" w14:textId="523F6A5A"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583DC1F4" w14:textId="77777777" w:rsidR="0081774E" w:rsidRDefault="0081774E" w:rsidP="0081774E">
            <w:pPr>
              <w:rPr>
                <w:sz w:val="16"/>
                <w:szCs w:val="16"/>
              </w:rPr>
            </w:pPr>
          </w:p>
          <w:p w14:paraId="2456FA03" w14:textId="54468442" w:rsidR="0081774E" w:rsidRDefault="0081774E" w:rsidP="0081774E">
            <w:pPr>
              <w:rPr>
                <w:sz w:val="16"/>
                <w:szCs w:val="16"/>
              </w:rPr>
            </w:pPr>
            <w:r>
              <w:rPr>
                <w:sz w:val="16"/>
                <w:szCs w:val="16"/>
              </w:rPr>
              <w:t>Strays are included.</w:t>
            </w:r>
          </w:p>
          <w:p w14:paraId="37C2012F" w14:textId="77777777" w:rsidR="0081774E" w:rsidRDefault="0081774E" w:rsidP="0081774E">
            <w:pPr>
              <w:rPr>
                <w:sz w:val="16"/>
                <w:szCs w:val="16"/>
              </w:rPr>
            </w:pPr>
          </w:p>
          <w:p w14:paraId="37F79D7C" w14:textId="4788ABEC" w:rsidR="0081774E" w:rsidRDefault="0081774E" w:rsidP="0081774E">
            <w:pPr>
              <w:rPr>
                <w:sz w:val="16"/>
                <w:szCs w:val="16"/>
              </w:rPr>
            </w:pPr>
            <w:r>
              <w:rPr>
                <w:sz w:val="16"/>
                <w:szCs w:val="16"/>
              </w:rPr>
              <w:t>Recycled fish that return more than once are counted only once each.</w:t>
            </w:r>
          </w:p>
          <w:p w14:paraId="408B55D3" w14:textId="75DA02C3" w:rsidR="0081774E" w:rsidRPr="002B7D00" w:rsidRDefault="0081774E" w:rsidP="0081774E">
            <w:pPr>
              <w:tabs>
                <w:tab w:val="right" w:pos="14310"/>
              </w:tabs>
              <w:rPr>
                <w:sz w:val="16"/>
                <w:szCs w:val="16"/>
              </w:rPr>
            </w:pPr>
            <w:r w:rsidRPr="009C0DC4">
              <w:rPr>
                <w:color w:val="FF0000"/>
                <w:sz w:val="16"/>
                <w:szCs w:val="16"/>
              </w:rPr>
              <w:t>Required if the HatcheryTotal field is null and NullRecord field = “No”.</w:t>
            </w:r>
          </w:p>
        </w:tc>
      </w:tr>
      <w:tr w:rsidR="0081774E" w:rsidRPr="008031C3" w14:paraId="48F34CE8" w14:textId="77777777" w:rsidTr="23C10B09">
        <w:trPr>
          <w:cantSplit/>
        </w:trPr>
        <w:tc>
          <w:tcPr>
            <w:tcW w:w="1728" w:type="dxa"/>
          </w:tcPr>
          <w:p w14:paraId="3E5308C3" w14:textId="03C3099B" w:rsidR="0081774E" w:rsidRDefault="0081774E" w:rsidP="0081774E">
            <w:pPr>
              <w:tabs>
                <w:tab w:val="right" w:pos="14310"/>
              </w:tabs>
              <w:rPr>
                <w:sz w:val="16"/>
                <w:szCs w:val="16"/>
              </w:rPr>
            </w:pPr>
            <w:r>
              <w:rPr>
                <w:sz w:val="16"/>
                <w:szCs w:val="16"/>
              </w:rPr>
              <w:t>StrayFemales</w:t>
            </w:r>
          </w:p>
        </w:tc>
        <w:tc>
          <w:tcPr>
            <w:tcW w:w="3600" w:type="dxa"/>
          </w:tcPr>
          <w:p w14:paraId="6C542465" w14:textId="77777777" w:rsidR="0081774E" w:rsidRDefault="0081774E" w:rsidP="0081774E">
            <w:pPr>
              <w:rPr>
                <w:sz w:val="16"/>
                <w:szCs w:val="16"/>
              </w:rPr>
            </w:pPr>
            <w:r>
              <w:rPr>
                <w:sz w:val="16"/>
                <w:szCs w:val="16"/>
              </w:rPr>
              <w:t>The number of female hatchery origin strays from other hatcheries returning to and collected at the specified return location(s).</w:t>
            </w:r>
          </w:p>
          <w:p w14:paraId="73053385" w14:textId="77777777" w:rsidR="0081774E" w:rsidRDefault="0081774E" w:rsidP="0081774E">
            <w:pPr>
              <w:rPr>
                <w:sz w:val="16"/>
                <w:szCs w:val="16"/>
              </w:rPr>
            </w:pPr>
          </w:p>
          <w:p w14:paraId="2D3EBA86"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5A8677D3" w14:textId="77777777" w:rsidR="0081774E" w:rsidRDefault="0081774E" w:rsidP="0081774E">
            <w:pPr>
              <w:rPr>
                <w:sz w:val="16"/>
                <w:szCs w:val="16"/>
              </w:rPr>
            </w:pPr>
          </w:p>
          <w:p w14:paraId="1283ED58" w14:textId="73AFCEFD"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35AF81A6" w14:textId="77777777" w:rsidR="0081774E" w:rsidRPr="00637A58" w:rsidRDefault="0081774E" w:rsidP="0081774E">
            <w:pPr>
              <w:tabs>
                <w:tab w:val="right" w:pos="14310"/>
              </w:tabs>
              <w:jc w:val="center"/>
              <w:rPr>
                <w:sz w:val="16"/>
                <w:szCs w:val="16"/>
              </w:rPr>
            </w:pPr>
            <w:r>
              <w:rPr>
                <w:sz w:val="16"/>
                <w:szCs w:val="16"/>
              </w:rPr>
              <w:t>Integer</w:t>
            </w:r>
          </w:p>
          <w:p w14:paraId="6A350DE7" w14:textId="290D8430"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20EEF453" w14:textId="77777777" w:rsidR="0081774E" w:rsidRDefault="0081774E" w:rsidP="0081774E">
            <w:pPr>
              <w:rPr>
                <w:sz w:val="16"/>
                <w:szCs w:val="16"/>
              </w:rPr>
            </w:pPr>
            <w:r w:rsidRPr="006577C9">
              <w:rPr>
                <w:sz w:val="16"/>
                <w:szCs w:val="16"/>
              </w:rPr>
              <w:t>Provide whole numbers only, not decimal values.</w:t>
            </w:r>
          </w:p>
          <w:p w14:paraId="0A1FE454" w14:textId="77777777" w:rsidR="0081774E" w:rsidRDefault="0081774E" w:rsidP="0081774E">
            <w:pPr>
              <w:rPr>
                <w:sz w:val="16"/>
                <w:szCs w:val="16"/>
              </w:rPr>
            </w:pPr>
          </w:p>
          <w:p w14:paraId="04872BA2" w14:textId="77777777" w:rsidR="0081774E" w:rsidRDefault="0081774E" w:rsidP="0081774E">
            <w:pPr>
              <w:rPr>
                <w:sz w:val="16"/>
                <w:szCs w:val="16"/>
              </w:rPr>
            </w:pPr>
            <w:r w:rsidRPr="00145770">
              <w:rPr>
                <w:sz w:val="16"/>
                <w:szCs w:val="16"/>
              </w:rPr>
              <w:t>If unknown, leave null.</w:t>
            </w:r>
          </w:p>
          <w:p w14:paraId="4667A3D3" w14:textId="50A19368" w:rsidR="0081774E" w:rsidRDefault="0081774E" w:rsidP="0081774E">
            <w:pPr>
              <w:rPr>
                <w:sz w:val="16"/>
                <w:szCs w:val="16"/>
              </w:rPr>
            </w:pPr>
            <w:r>
              <w:rPr>
                <w:sz w:val="16"/>
                <w:szCs w:val="16"/>
              </w:rPr>
              <w:t>If known to be zero, enter zero.</w:t>
            </w:r>
          </w:p>
          <w:p w14:paraId="7AAAF381" w14:textId="77777777" w:rsidR="0081774E" w:rsidRDefault="0081774E" w:rsidP="0081774E">
            <w:pPr>
              <w:rPr>
                <w:sz w:val="16"/>
                <w:szCs w:val="16"/>
              </w:rPr>
            </w:pPr>
          </w:p>
          <w:p w14:paraId="28BD853A" w14:textId="77777777" w:rsidR="0081774E" w:rsidRPr="008E13EB" w:rsidRDefault="0081774E" w:rsidP="0081774E">
            <w:pPr>
              <w:rPr>
                <w:sz w:val="16"/>
                <w:szCs w:val="16"/>
              </w:rPr>
            </w:pPr>
            <w:r>
              <w:rPr>
                <w:sz w:val="16"/>
                <w:szCs w:val="16"/>
              </w:rPr>
              <w:t>Does not include jennies.</w:t>
            </w:r>
          </w:p>
          <w:p w14:paraId="09ACBD0B" w14:textId="77777777" w:rsidR="0081774E" w:rsidRPr="008E13EB" w:rsidRDefault="0081774E" w:rsidP="0081774E">
            <w:pPr>
              <w:rPr>
                <w:sz w:val="16"/>
                <w:szCs w:val="16"/>
              </w:rPr>
            </w:pPr>
          </w:p>
          <w:p w14:paraId="106334F5" w14:textId="42DD0099"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175990" w14:textId="77777777" w:rsidTr="23C10B09">
        <w:trPr>
          <w:cantSplit/>
        </w:trPr>
        <w:tc>
          <w:tcPr>
            <w:tcW w:w="1728" w:type="dxa"/>
          </w:tcPr>
          <w:p w14:paraId="11157E7B" w14:textId="19B2EAB7" w:rsidR="0081774E" w:rsidRDefault="0081774E" w:rsidP="0081774E">
            <w:pPr>
              <w:tabs>
                <w:tab w:val="right" w:pos="14310"/>
              </w:tabs>
              <w:rPr>
                <w:sz w:val="16"/>
                <w:szCs w:val="16"/>
              </w:rPr>
            </w:pPr>
            <w:r>
              <w:rPr>
                <w:sz w:val="16"/>
                <w:szCs w:val="16"/>
              </w:rPr>
              <w:t>StrayMales</w:t>
            </w:r>
          </w:p>
        </w:tc>
        <w:tc>
          <w:tcPr>
            <w:tcW w:w="3600" w:type="dxa"/>
          </w:tcPr>
          <w:p w14:paraId="7FE320C1" w14:textId="77777777" w:rsidR="0081774E" w:rsidRDefault="0081774E" w:rsidP="0081774E">
            <w:pPr>
              <w:rPr>
                <w:sz w:val="16"/>
                <w:szCs w:val="16"/>
              </w:rPr>
            </w:pPr>
            <w:r>
              <w:rPr>
                <w:sz w:val="16"/>
                <w:szCs w:val="16"/>
              </w:rPr>
              <w:t>The number of male hatchery origin strays from other hatcheries, excluding jacks, returning to and collected at the specified return location(s).</w:t>
            </w:r>
          </w:p>
          <w:p w14:paraId="476C87BF" w14:textId="77777777" w:rsidR="0081774E" w:rsidRDefault="0081774E" w:rsidP="0081774E">
            <w:pPr>
              <w:rPr>
                <w:sz w:val="16"/>
                <w:szCs w:val="16"/>
              </w:rPr>
            </w:pPr>
          </w:p>
          <w:p w14:paraId="3AA4AAFC"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5A404EC0" w14:textId="77777777" w:rsidR="0081774E" w:rsidRDefault="0081774E" w:rsidP="0081774E">
            <w:pPr>
              <w:rPr>
                <w:sz w:val="16"/>
                <w:szCs w:val="16"/>
              </w:rPr>
            </w:pPr>
          </w:p>
          <w:p w14:paraId="00A20071" w14:textId="701A0758"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7E67BE8C" w14:textId="77777777" w:rsidR="0081774E" w:rsidRPr="00637A58" w:rsidRDefault="0081774E" w:rsidP="0081774E">
            <w:pPr>
              <w:tabs>
                <w:tab w:val="right" w:pos="14310"/>
              </w:tabs>
              <w:jc w:val="center"/>
              <w:rPr>
                <w:sz w:val="16"/>
                <w:szCs w:val="16"/>
              </w:rPr>
            </w:pPr>
            <w:r>
              <w:rPr>
                <w:sz w:val="16"/>
                <w:szCs w:val="16"/>
              </w:rPr>
              <w:t>Integer</w:t>
            </w:r>
          </w:p>
          <w:p w14:paraId="61F794AA" w14:textId="6D05EEED"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61A0E767" w14:textId="77777777" w:rsidR="0081774E" w:rsidRDefault="0081774E" w:rsidP="0081774E">
            <w:pPr>
              <w:rPr>
                <w:sz w:val="16"/>
                <w:szCs w:val="16"/>
              </w:rPr>
            </w:pPr>
            <w:r w:rsidRPr="006577C9">
              <w:rPr>
                <w:sz w:val="16"/>
                <w:szCs w:val="16"/>
              </w:rPr>
              <w:t>Provide whole numbers only, not decimal values.</w:t>
            </w:r>
          </w:p>
          <w:p w14:paraId="74DA4676" w14:textId="77777777" w:rsidR="0081774E" w:rsidRDefault="0081774E" w:rsidP="0081774E">
            <w:pPr>
              <w:rPr>
                <w:sz w:val="16"/>
                <w:szCs w:val="16"/>
              </w:rPr>
            </w:pPr>
          </w:p>
          <w:p w14:paraId="74CE1A38" w14:textId="77777777" w:rsidR="0081774E" w:rsidRDefault="0081774E" w:rsidP="0081774E">
            <w:pPr>
              <w:rPr>
                <w:sz w:val="16"/>
                <w:szCs w:val="16"/>
              </w:rPr>
            </w:pPr>
            <w:r w:rsidRPr="00145770">
              <w:rPr>
                <w:sz w:val="16"/>
                <w:szCs w:val="16"/>
              </w:rPr>
              <w:t>If unknown, leave null.</w:t>
            </w:r>
          </w:p>
          <w:p w14:paraId="3E2D450D" w14:textId="21D0D234" w:rsidR="0081774E" w:rsidRDefault="0081774E" w:rsidP="0081774E">
            <w:pPr>
              <w:rPr>
                <w:sz w:val="16"/>
                <w:szCs w:val="16"/>
              </w:rPr>
            </w:pPr>
            <w:r>
              <w:rPr>
                <w:sz w:val="16"/>
                <w:szCs w:val="16"/>
              </w:rPr>
              <w:t>If known to be zero, enter zero.</w:t>
            </w:r>
          </w:p>
          <w:p w14:paraId="56D7168F" w14:textId="77777777" w:rsidR="0081774E" w:rsidRDefault="0081774E" w:rsidP="0081774E">
            <w:pPr>
              <w:rPr>
                <w:sz w:val="16"/>
                <w:szCs w:val="16"/>
              </w:rPr>
            </w:pPr>
          </w:p>
          <w:p w14:paraId="336CD0DD" w14:textId="77777777" w:rsidR="0081774E" w:rsidRPr="008E13EB" w:rsidRDefault="0081774E" w:rsidP="0081774E">
            <w:pPr>
              <w:rPr>
                <w:sz w:val="16"/>
                <w:szCs w:val="16"/>
              </w:rPr>
            </w:pPr>
            <w:r>
              <w:rPr>
                <w:sz w:val="16"/>
                <w:szCs w:val="16"/>
              </w:rPr>
              <w:t>Do not include jacks.</w:t>
            </w:r>
          </w:p>
          <w:p w14:paraId="70957B9C" w14:textId="77777777" w:rsidR="0081774E" w:rsidRPr="008E13EB" w:rsidRDefault="0081774E" w:rsidP="0081774E">
            <w:pPr>
              <w:rPr>
                <w:sz w:val="16"/>
                <w:szCs w:val="16"/>
              </w:rPr>
            </w:pPr>
          </w:p>
          <w:p w14:paraId="720F1EA3" w14:textId="31B3FAE5"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6A4728A3" w14:textId="77777777" w:rsidTr="23C10B09">
        <w:trPr>
          <w:cantSplit/>
        </w:trPr>
        <w:tc>
          <w:tcPr>
            <w:tcW w:w="1728" w:type="dxa"/>
          </w:tcPr>
          <w:p w14:paraId="3C5AE7D4" w14:textId="065E488D" w:rsidR="0081774E" w:rsidRDefault="0081774E" w:rsidP="0081774E">
            <w:pPr>
              <w:tabs>
                <w:tab w:val="right" w:pos="14310"/>
              </w:tabs>
              <w:rPr>
                <w:sz w:val="16"/>
                <w:szCs w:val="16"/>
              </w:rPr>
            </w:pPr>
            <w:r>
              <w:rPr>
                <w:sz w:val="16"/>
                <w:szCs w:val="16"/>
              </w:rPr>
              <w:t>StrayJacks</w:t>
            </w:r>
          </w:p>
        </w:tc>
        <w:tc>
          <w:tcPr>
            <w:tcW w:w="3600" w:type="dxa"/>
          </w:tcPr>
          <w:p w14:paraId="6A11FB33" w14:textId="77777777" w:rsidR="0081774E" w:rsidRDefault="0081774E" w:rsidP="0081774E">
            <w:pPr>
              <w:rPr>
                <w:sz w:val="16"/>
                <w:szCs w:val="16"/>
              </w:rPr>
            </w:pPr>
            <w:r>
              <w:rPr>
                <w:sz w:val="16"/>
                <w:szCs w:val="16"/>
              </w:rPr>
              <w:t>The number of hatchery origin stray jacks from other hatcheries returning to and collected at the specified return location(s).</w:t>
            </w:r>
          </w:p>
          <w:p w14:paraId="4EDEB349" w14:textId="77777777" w:rsidR="0081774E" w:rsidRDefault="0081774E" w:rsidP="0081774E">
            <w:pPr>
              <w:rPr>
                <w:sz w:val="16"/>
                <w:szCs w:val="16"/>
              </w:rPr>
            </w:pPr>
          </w:p>
          <w:p w14:paraId="3198B4E1"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4A5FE398" w14:textId="77777777" w:rsidR="0081774E" w:rsidRDefault="0081774E" w:rsidP="0081774E">
            <w:pPr>
              <w:rPr>
                <w:sz w:val="16"/>
                <w:szCs w:val="16"/>
              </w:rPr>
            </w:pPr>
          </w:p>
          <w:p w14:paraId="067C970C" w14:textId="5BAB1F79"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642FBF8E" w14:textId="77777777" w:rsidR="0081774E" w:rsidRPr="00637A58" w:rsidRDefault="0081774E" w:rsidP="0081774E">
            <w:pPr>
              <w:tabs>
                <w:tab w:val="right" w:pos="14310"/>
              </w:tabs>
              <w:jc w:val="center"/>
              <w:rPr>
                <w:sz w:val="16"/>
                <w:szCs w:val="16"/>
              </w:rPr>
            </w:pPr>
            <w:r>
              <w:rPr>
                <w:sz w:val="16"/>
                <w:szCs w:val="16"/>
              </w:rPr>
              <w:t>Integer</w:t>
            </w:r>
          </w:p>
          <w:p w14:paraId="74BB5177" w14:textId="16D49908"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631CD21B" w14:textId="77777777" w:rsidR="0081774E" w:rsidRDefault="0081774E" w:rsidP="0081774E">
            <w:pPr>
              <w:rPr>
                <w:sz w:val="16"/>
                <w:szCs w:val="16"/>
              </w:rPr>
            </w:pPr>
            <w:r w:rsidRPr="006577C9">
              <w:rPr>
                <w:sz w:val="16"/>
                <w:szCs w:val="16"/>
              </w:rPr>
              <w:t>Provide whole numbers only, not decimal values.</w:t>
            </w:r>
          </w:p>
          <w:p w14:paraId="63B53F02" w14:textId="77777777" w:rsidR="0081774E" w:rsidRDefault="0081774E" w:rsidP="0081774E">
            <w:pPr>
              <w:rPr>
                <w:sz w:val="16"/>
                <w:szCs w:val="16"/>
              </w:rPr>
            </w:pPr>
          </w:p>
          <w:p w14:paraId="3B3F0A77" w14:textId="77777777" w:rsidR="0081774E" w:rsidRDefault="0081774E" w:rsidP="0081774E">
            <w:pPr>
              <w:rPr>
                <w:sz w:val="16"/>
                <w:szCs w:val="16"/>
              </w:rPr>
            </w:pPr>
            <w:r w:rsidRPr="00145770">
              <w:rPr>
                <w:sz w:val="16"/>
                <w:szCs w:val="16"/>
              </w:rPr>
              <w:t>If unknown, leave null.</w:t>
            </w:r>
          </w:p>
          <w:p w14:paraId="60ACFA55" w14:textId="77777777" w:rsidR="0081774E" w:rsidRPr="008E13EB" w:rsidRDefault="0081774E" w:rsidP="0081774E">
            <w:pPr>
              <w:rPr>
                <w:sz w:val="16"/>
                <w:szCs w:val="16"/>
              </w:rPr>
            </w:pPr>
            <w:r>
              <w:rPr>
                <w:sz w:val="16"/>
                <w:szCs w:val="16"/>
              </w:rPr>
              <w:t>If known to be zero, enter zero.</w:t>
            </w:r>
          </w:p>
          <w:p w14:paraId="670C723B" w14:textId="77777777" w:rsidR="0081774E" w:rsidRPr="008E13EB" w:rsidRDefault="0081774E" w:rsidP="0081774E">
            <w:pPr>
              <w:rPr>
                <w:sz w:val="16"/>
                <w:szCs w:val="16"/>
              </w:rPr>
            </w:pPr>
          </w:p>
          <w:p w14:paraId="51314594" w14:textId="63873C17"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01E8DA19" w14:textId="77777777" w:rsidTr="23C10B09">
        <w:trPr>
          <w:cantSplit/>
        </w:trPr>
        <w:tc>
          <w:tcPr>
            <w:tcW w:w="1728" w:type="dxa"/>
          </w:tcPr>
          <w:p w14:paraId="6D0BE1B9" w14:textId="41ABA2A1" w:rsidR="0081774E" w:rsidRDefault="0081774E" w:rsidP="0081774E">
            <w:pPr>
              <w:tabs>
                <w:tab w:val="right" w:pos="14310"/>
              </w:tabs>
              <w:rPr>
                <w:sz w:val="16"/>
                <w:szCs w:val="16"/>
              </w:rPr>
            </w:pPr>
            <w:r>
              <w:rPr>
                <w:sz w:val="16"/>
                <w:szCs w:val="16"/>
              </w:rPr>
              <w:lastRenderedPageBreak/>
              <w:t>StrayJennies</w:t>
            </w:r>
          </w:p>
        </w:tc>
        <w:tc>
          <w:tcPr>
            <w:tcW w:w="3600" w:type="dxa"/>
          </w:tcPr>
          <w:p w14:paraId="708AC50A" w14:textId="77777777" w:rsidR="0081774E" w:rsidRDefault="0081774E" w:rsidP="0081774E">
            <w:pPr>
              <w:rPr>
                <w:sz w:val="16"/>
                <w:szCs w:val="16"/>
              </w:rPr>
            </w:pPr>
            <w:r>
              <w:rPr>
                <w:sz w:val="16"/>
                <w:szCs w:val="16"/>
              </w:rPr>
              <w:t>The number of hatchery origin stray jennies from other hatcheries returning to and collected at the specified return location(s).</w:t>
            </w:r>
          </w:p>
          <w:p w14:paraId="16B60693" w14:textId="77777777" w:rsidR="0081774E" w:rsidRDefault="0081774E" w:rsidP="0081774E">
            <w:pPr>
              <w:rPr>
                <w:sz w:val="16"/>
                <w:szCs w:val="16"/>
              </w:rPr>
            </w:pPr>
          </w:p>
          <w:p w14:paraId="4EE35C51"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035976D5" w14:textId="77777777" w:rsidR="0081774E" w:rsidRDefault="0081774E" w:rsidP="0081774E">
            <w:pPr>
              <w:rPr>
                <w:sz w:val="16"/>
                <w:szCs w:val="16"/>
              </w:rPr>
            </w:pPr>
          </w:p>
          <w:p w14:paraId="7BDF5D88" w14:textId="29C2CA69" w:rsidR="0081774E" w:rsidRPr="00034492" w:rsidRDefault="0081774E" w:rsidP="0081774E">
            <w:pPr>
              <w:tabs>
                <w:tab w:val="right" w:pos="14310"/>
              </w:tabs>
              <w:rPr>
                <w:sz w:val="16"/>
                <w:szCs w:val="16"/>
              </w:rPr>
            </w:pPr>
            <w:r>
              <w:rPr>
                <w:sz w:val="16"/>
                <w:szCs w:val="16"/>
              </w:rPr>
              <w:t xml:space="preserve">Strays are hatchery origin fish that strayed from their expected return location.  Strays do not include unmarked fish.  "Jenny" is defined in the </w:t>
            </w:r>
            <w:hyperlink w:anchor="_Appendix_B.__1" w:history="1">
              <w:r w:rsidRPr="00EB044D">
                <w:rPr>
                  <w:rStyle w:val="Hyperlink"/>
                  <w:sz w:val="16"/>
                  <w:szCs w:val="16"/>
                </w:rPr>
                <w:t>Glossary</w:t>
              </w:r>
            </w:hyperlink>
            <w:r>
              <w:rPr>
                <w:sz w:val="16"/>
                <w:szCs w:val="16"/>
              </w:rPr>
              <w:t>.</w:t>
            </w:r>
          </w:p>
        </w:tc>
        <w:tc>
          <w:tcPr>
            <w:tcW w:w="950" w:type="dxa"/>
          </w:tcPr>
          <w:p w14:paraId="6003A129" w14:textId="77777777" w:rsidR="0081774E" w:rsidRPr="00637A58" w:rsidRDefault="0081774E" w:rsidP="0081774E">
            <w:pPr>
              <w:tabs>
                <w:tab w:val="right" w:pos="14310"/>
              </w:tabs>
              <w:jc w:val="center"/>
              <w:rPr>
                <w:sz w:val="16"/>
                <w:szCs w:val="16"/>
              </w:rPr>
            </w:pPr>
            <w:r>
              <w:rPr>
                <w:sz w:val="16"/>
                <w:szCs w:val="16"/>
              </w:rPr>
              <w:t>Integer</w:t>
            </w:r>
          </w:p>
          <w:p w14:paraId="431416D4" w14:textId="064A793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07DF136A" w14:textId="77777777" w:rsidR="0081774E" w:rsidRDefault="0081774E" w:rsidP="0081774E">
            <w:pPr>
              <w:rPr>
                <w:sz w:val="16"/>
                <w:szCs w:val="16"/>
              </w:rPr>
            </w:pPr>
            <w:r w:rsidRPr="006577C9">
              <w:rPr>
                <w:sz w:val="16"/>
                <w:szCs w:val="16"/>
              </w:rPr>
              <w:t>Provide whole numbers only, not decimal values.</w:t>
            </w:r>
          </w:p>
          <w:p w14:paraId="13F875F1" w14:textId="77777777" w:rsidR="0081774E" w:rsidRDefault="0081774E" w:rsidP="0081774E">
            <w:pPr>
              <w:rPr>
                <w:sz w:val="16"/>
                <w:szCs w:val="16"/>
              </w:rPr>
            </w:pPr>
          </w:p>
          <w:p w14:paraId="3DD16D60" w14:textId="77777777" w:rsidR="0081774E" w:rsidRDefault="0081774E" w:rsidP="0081774E">
            <w:pPr>
              <w:rPr>
                <w:sz w:val="16"/>
                <w:szCs w:val="16"/>
              </w:rPr>
            </w:pPr>
            <w:r w:rsidRPr="00145770">
              <w:rPr>
                <w:sz w:val="16"/>
                <w:szCs w:val="16"/>
              </w:rPr>
              <w:t>If unknown, leave null.</w:t>
            </w:r>
          </w:p>
          <w:p w14:paraId="74BC968F" w14:textId="265DD903" w:rsidR="0081774E" w:rsidRPr="006577C9" w:rsidRDefault="0081774E" w:rsidP="0081774E">
            <w:pPr>
              <w:rPr>
                <w:sz w:val="16"/>
                <w:szCs w:val="16"/>
              </w:rPr>
            </w:pPr>
            <w:r>
              <w:rPr>
                <w:sz w:val="16"/>
                <w:szCs w:val="16"/>
              </w:rPr>
              <w:t>If known to be zero, enter zero.</w:t>
            </w:r>
          </w:p>
        </w:tc>
      </w:tr>
      <w:tr w:rsidR="0081774E" w:rsidRPr="008031C3" w14:paraId="798D25DF" w14:textId="77777777" w:rsidTr="23C10B09">
        <w:trPr>
          <w:cantSplit/>
        </w:trPr>
        <w:tc>
          <w:tcPr>
            <w:tcW w:w="1728" w:type="dxa"/>
          </w:tcPr>
          <w:p w14:paraId="2B2799E5" w14:textId="4B283DDF" w:rsidR="0081774E" w:rsidRDefault="0081774E" w:rsidP="0081774E">
            <w:pPr>
              <w:tabs>
                <w:tab w:val="right" w:pos="14310"/>
              </w:tabs>
              <w:rPr>
                <w:sz w:val="16"/>
                <w:szCs w:val="16"/>
              </w:rPr>
            </w:pPr>
            <w:r>
              <w:rPr>
                <w:sz w:val="16"/>
                <w:szCs w:val="16"/>
              </w:rPr>
              <w:t>StrayUnknown</w:t>
            </w:r>
          </w:p>
        </w:tc>
        <w:tc>
          <w:tcPr>
            <w:tcW w:w="3600" w:type="dxa"/>
          </w:tcPr>
          <w:p w14:paraId="61DA6EAC" w14:textId="77777777" w:rsidR="0081774E" w:rsidRDefault="0081774E" w:rsidP="0081774E">
            <w:pPr>
              <w:rPr>
                <w:sz w:val="16"/>
                <w:szCs w:val="16"/>
              </w:rPr>
            </w:pPr>
            <w:r>
              <w:rPr>
                <w:sz w:val="16"/>
                <w:szCs w:val="16"/>
              </w:rPr>
              <w:t>The number of female hatchery origin strays from other hatcheries returning to and collected at the specified return location(s).</w:t>
            </w:r>
          </w:p>
          <w:p w14:paraId="13D4B473" w14:textId="77777777" w:rsidR="0081774E" w:rsidRDefault="0081774E" w:rsidP="0081774E">
            <w:pPr>
              <w:rPr>
                <w:sz w:val="16"/>
                <w:szCs w:val="16"/>
              </w:rPr>
            </w:pPr>
          </w:p>
          <w:p w14:paraId="4F444579"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092A1EA2" w14:textId="77777777" w:rsidR="0081774E" w:rsidRDefault="0081774E" w:rsidP="0081774E">
            <w:pPr>
              <w:rPr>
                <w:sz w:val="16"/>
                <w:szCs w:val="16"/>
              </w:rPr>
            </w:pPr>
          </w:p>
          <w:p w14:paraId="2947BDDC" w14:textId="2FE5E101"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4F123C82" w14:textId="77777777" w:rsidR="0081774E" w:rsidRPr="00637A58" w:rsidRDefault="0081774E" w:rsidP="0081774E">
            <w:pPr>
              <w:tabs>
                <w:tab w:val="right" w:pos="14310"/>
              </w:tabs>
              <w:jc w:val="center"/>
              <w:rPr>
                <w:sz w:val="16"/>
                <w:szCs w:val="16"/>
              </w:rPr>
            </w:pPr>
            <w:r>
              <w:rPr>
                <w:sz w:val="16"/>
                <w:szCs w:val="16"/>
              </w:rPr>
              <w:t>Integer</w:t>
            </w:r>
          </w:p>
          <w:p w14:paraId="404B6854" w14:textId="09A8192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95B1975" w14:textId="77777777" w:rsidR="0081774E" w:rsidRDefault="0081774E" w:rsidP="0081774E">
            <w:pPr>
              <w:rPr>
                <w:sz w:val="16"/>
                <w:szCs w:val="16"/>
              </w:rPr>
            </w:pPr>
            <w:r w:rsidRPr="006577C9">
              <w:rPr>
                <w:sz w:val="16"/>
                <w:szCs w:val="16"/>
              </w:rPr>
              <w:t>Provide whole numbers only, not decimal values.</w:t>
            </w:r>
          </w:p>
          <w:p w14:paraId="36ECA7BF" w14:textId="77777777" w:rsidR="0081774E" w:rsidRDefault="0081774E" w:rsidP="0081774E">
            <w:pPr>
              <w:rPr>
                <w:sz w:val="16"/>
                <w:szCs w:val="16"/>
              </w:rPr>
            </w:pPr>
          </w:p>
          <w:p w14:paraId="2FEC292C" w14:textId="77777777" w:rsidR="0081774E" w:rsidRDefault="0081774E" w:rsidP="0081774E">
            <w:pPr>
              <w:rPr>
                <w:sz w:val="16"/>
                <w:szCs w:val="16"/>
              </w:rPr>
            </w:pPr>
            <w:r w:rsidRPr="00145770">
              <w:rPr>
                <w:sz w:val="16"/>
                <w:szCs w:val="16"/>
              </w:rPr>
              <w:t>If unknown, leave null.</w:t>
            </w:r>
          </w:p>
          <w:p w14:paraId="56192575" w14:textId="77777777" w:rsidR="0081774E" w:rsidRPr="008E13EB" w:rsidRDefault="0081774E" w:rsidP="0081774E">
            <w:pPr>
              <w:rPr>
                <w:sz w:val="16"/>
                <w:szCs w:val="16"/>
              </w:rPr>
            </w:pPr>
            <w:r>
              <w:rPr>
                <w:sz w:val="16"/>
                <w:szCs w:val="16"/>
              </w:rPr>
              <w:t>If known to be zero, enter zero.</w:t>
            </w:r>
          </w:p>
          <w:p w14:paraId="1DBED0F3" w14:textId="77777777" w:rsidR="0081774E" w:rsidRPr="008E13EB" w:rsidRDefault="0081774E" w:rsidP="0081774E">
            <w:pPr>
              <w:rPr>
                <w:sz w:val="16"/>
                <w:szCs w:val="16"/>
              </w:rPr>
            </w:pPr>
          </w:p>
          <w:p w14:paraId="27EE3C54" w14:textId="3C62ACC8"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4F1BA7" w14:textId="77777777" w:rsidTr="23C10B09">
        <w:trPr>
          <w:cantSplit/>
        </w:trPr>
        <w:tc>
          <w:tcPr>
            <w:tcW w:w="1728" w:type="dxa"/>
          </w:tcPr>
          <w:p w14:paraId="665066E8" w14:textId="33B289E1" w:rsidR="0081774E" w:rsidRPr="009C0DC4" w:rsidRDefault="0081774E" w:rsidP="0081774E">
            <w:pPr>
              <w:tabs>
                <w:tab w:val="right" w:pos="14310"/>
              </w:tabs>
              <w:rPr>
                <w:b/>
                <w:i/>
                <w:color w:val="FF0000"/>
                <w:sz w:val="16"/>
                <w:szCs w:val="16"/>
              </w:rPr>
            </w:pPr>
            <w:r w:rsidRPr="009C0DC4">
              <w:rPr>
                <w:b/>
                <w:i/>
                <w:color w:val="FF0000"/>
                <w:sz w:val="16"/>
                <w:szCs w:val="16"/>
              </w:rPr>
              <w:t>UnmarkedFemales</w:t>
            </w:r>
          </w:p>
        </w:tc>
        <w:tc>
          <w:tcPr>
            <w:tcW w:w="3600" w:type="dxa"/>
          </w:tcPr>
          <w:p w14:paraId="3588CDEA" w14:textId="63605CF2" w:rsidR="0081774E" w:rsidRPr="002B7D00" w:rsidRDefault="0081774E" w:rsidP="0081774E">
            <w:pPr>
              <w:tabs>
                <w:tab w:val="right" w:pos="14310"/>
              </w:tabs>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females</w:t>
            </w:r>
            <w:r>
              <w:rPr>
                <w:sz w:val="16"/>
                <w:szCs w:val="16"/>
              </w:rPr>
              <w:t>, excluding jennies,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207025B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5C50589B" w14:textId="09639FF2"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4691D32" w14:textId="77777777" w:rsidR="0081774E" w:rsidRDefault="0081774E" w:rsidP="0081774E">
            <w:pPr>
              <w:rPr>
                <w:sz w:val="16"/>
                <w:szCs w:val="16"/>
              </w:rPr>
            </w:pPr>
            <w:r w:rsidRPr="006577C9">
              <w:rPr>
                <w:sz w:val="16"/>
                <w:szCs w:val="16"/>
              </w:rPr>
              <w:t>Provide whole numbers only, not decimal values.</w:t>
            </w:r>
          </w:p>
          <w:p w14:paraId="2F91EE1E" w14:textId="77777777" w:rsidR="0081774E" w:rsidRDefault="0081774E" w:rsidP="0081774E">
            <w:pPr>
              <w:rPr>
                <w:sz w:val="16"/>
                <w:szCs w:val="16"/>
              </w:rPr>
            </w:pPr>
          </w:p>
          <w:p w14:paraId="0C68BE68" w14:textId="77777777" w:rsidR="0081774E" w:rsidRDefault="0081774E" w:rsidP="0081774E">
            <w:pPr>
              <w:rPr>
                <w:sz w:val="16"/>
                <w:szCs w:val="16"/>
              </w:rPr>
            </w:pPr>
            <w:r w:rsidRPr="00145770">
              <w:rPr>
                <w:sz w:val="16"/>
                <w:szCs w:val="16"/>
              </w:rPr>
              <w:t>If unknown, leave null.</w:t>
            </w:r>
          </w:p>
          <w:p w14:paraId="1630F3C9" w14:textId="295D5687" w:rsidR="0081774E" w:rsidRDefault="0081774E" w:rsidP="0081774E">
            <w:pPr>
              <w:rPr>
                <w:sz w:val="16"/>
                <w:szCs w:val="16"/>
              </w:rPr>
            </w:pPr>
            <w:r>
              <w:rPr>
                <w:sz w:val="16"/>
                <w:szCs w:val="16"/>
              </w:rPr>
              <w:t>If known to be zero, enter zero.</w:t>
            </w:r>
          </w:p>
          <w:p w14:paraId="6F052DBA" w14:textId="77777777" w:rsidR="0081774E" w:rsidRDefault="0081774E" w:rsidP="0081774E">
            <w:pPr>
              <w:rPr>
                <w:sz w:val="16"/>
                <w:szCs w:val="16"/>
              </w:rPr>
            </w:pPr>
          </w:p>
          <w:p w14:paraId="088DF627" w14:textId="78B0DBE6" w:rsidR="0081774E" w:rsidRDefault="0081774E" w:rsidP="0081774E">
            <w:pPr>
              <w:rPr>
                <w:sz w:val="16"/>
                <w:szCs w:val="16"/>
              </w:rPr>
            </w:pPr>
            <w:r>
              <w:rPr>
                <w:sz w:val="16"/>
                <w:szCs w:val="16"/>
              </w:rPr>
              <w:t>Does not include jennies.</w:t>
            </w:r>
          </w:p>
          <w:p w14:paraId="33F0F48D" w14:textId="3DE29193" w:rsidR="0081774E" w:rsidRDefault="0081774E" w:rsidP="0081774E">
            <w:pPr>
              <w:rPr>
                <w:sz w:val="16"/>
                <w:szCs w:val="16"/>
              </w:rPr>
            </w:pPr>
          </w:p>
          <w:p w14:paraId="37F791C4" w14:textId="2F9FCC1E" w:rsidR="0081774E" w:rsidRPr="00C77D4F" w:rsidRDefault="0081774E" w:rsidP="0081774E">
            <w:pPr>
              <w:rPr>
                <w:sz w:val="16"/>
                <w:szCs w:val="16"/>
              </w:rPr>
            </w:pPr>
            <w:r w:rsidRPr="008E13EB">
              <w:rPr>
                <w:sz w:val="16"/>
                <w:szCs w:val="16"/>
              </w:rPr>
              <w:t>Recycled fish that return more than once are counted only once each.</w:t>
            </w:r>
          </w:p>
          <w:p w14:paraId="116420E8" w14:textId="37B75C5D" w:rsidR="0081774E" w:rsidRPr="002B7D00" w:rsidRDefault="0081774E" w:rsidP="0081774E">
            <w:pPr>
              <w:rPr>
                <w:sz w:val="16"/>
                <w:szCs w:val="16"/>
              </w:rPr>
            </w:pPr>
            <w:r w:rsidRPr="009C0DC4">
              <w:rPr>
                <w:color w:val="FF0000"/>
                <w:sz w:val="16"/>
                <w:szCs w:val="16"/>
              </w:rPr>
              <w:t>Required if the UnmarkedTotal field is null and NullRecord field = "No".</w:t>
            </w:r>
          </w:p>
        </w:tc>
      </w:tr>
      <w:tr w:rsidR="0081774E" w:rsidRPr="008031C3" w14:paraId="190A28C3" w14:textId="77777777" w:rsidTr="23C10B09">
        <w:trPr>
          <w:cantSplit/>
        </w:trPr>
        <w:tc>
          <w:tcPr>
            <w:tcW w:w="1728" w:type="dxa"/>
          </w:tcPr>
          <w:p w14:paraId="584EB2D0" w14:textId="7C5DE53E" w:rsidR="0081774E" w:rsidRPr="009C0DC4" w:rsidRDefault="0081774E" w:rsidP="0081774E">
            <w:pPr>
              <w:tabs>
                <w:tab w:val="right" w:pos="14310"/>
              </w:tabs>
              <w:rPr>
                <w:b/>
                <w:i/>
                <w:color w:val="FF0000"/>
                <w:sz w:val="16"/>
                <w:szCs w:val="16"/>
              </w:rPr>
            </w:pPr>
            <w:r w:rsidRPr="009C0DC4">
              <w:rPr>
                <w:b/>
                <w:i/>
                <w:color w:val="FF0000"/>
                <w:sz w:val="16"/>
                <w:szCs w:val="16"/>
              </w:rPr>
              <w:t>UnmarkedMales</w:t>
            </w:r>
          </w:p>
        </w:tc>
        <w:tc>
          <w:tcPr>
            <w:tcW w:w="3600" w:type="dxa"/>
          </w:tcPr>
          <w:p w14:paraId="5E2EBE3C" w14:textId="666CA9C0"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males</w:t>
            </w:r>
            <w:r>
              <w:rPr>
                <w:sz w:val="16"/>
                <w:szCs w:val="16"/>
              </w:rPr>
              <w:t>, excluding jacks,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18B87B85"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4244FA7C" w14:textId="7867591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B1AFAD1" w14:textId="77777777" w:rsidR="0081774E" w:rsidRDefault="0081774E" w:rsidP="0081774E">
            <w:pPr>
              <w:rPr>
                <w:sz w:val="16"/>
                <w:szCs w:val="16"/>
              </w:rPr>
            </w:pPr>
            <w:r w:rsidRPr="006577C9">
              <w:rPr>
                <w:sz w:val="16"/>
                <w:szCs w:val="16"/>
              </w:rPr>
              <w:t>Provide whole numbers only, not decimal values.</w:t>
            </w:r>
          </w:p>
          <w:p w14:paraId="7514D513" w14:textId="77777777" w:rsidR="0081774E" w:rsidRDefault="0081774E" w:rsidP="0081774E">
            <w:pPr>
              <w:rPr>
                <w:sz w:val="16"/>
                <w:szCs w:val="16"/>
              </w:rPr>
            </w:pPr>
          </w:p>
          <w:p w14:paraId="5804A8C5" w14:textId="3ED80669"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45CB672E" w14:textId="77777777" w:rsidR="0081774E" w:rsidRDefault="0081774E" w:rsidP="0081774E">
            <w:pPr>
              <w:rPr>
                <w:sz w:val="16"/>
                <w:szCs w:val="16"/>
              </w:rPr>
            </w:pPr>
          </w:p>
          <w:p w14:paraId="3F1C0C7F" w14:textId="2066726B" w:rsidR="0081774E" w:rsidRDefault="0081774E" w:rsidP="0081774E">
            <w:pPr>
              <w:rPr>
                <w:sz w:val="16"/>
                <w:szCs w:val="16"/>
              </w:rPr>
            </w:pPr>
            <w:r>
              <w:rPr>
                <w:sz w:val="16"/>
                <w:szCs w:val="16"/>
              </w:rPr>
              <w:t>Does not include jacks.</w:t>
            </w:r>
          </w:p>
          <w:p w14:paraId="15402C58" w14:textId="59F1EBA8" w:rsidR="0081774E" w:rsidRDefault="0081774E" w:rsidP="0081774E">
            <w:pPr>
              <w:rPr>
                <w:sz w:val="16"/>
                <w:szCs w:val="16"/>
              </w:rPr>
            </w:pPr>
          </w:p>
          <w:p w14:paraId="30EA7502" w14:textId="2D979390" w:rsidR="0081774E" w:rsidRPr="00A7622E" w:rsidRDefault="0081774E" w:rsidP="0081774E">
            <w:pPr>
              <w:rPr>
                <w:sz w:val="16"/>
                <w:szCs w:val="16"/>
              </w:rPr>
            </w:pPr>
            <w:r w:rsidRPr="008E13EB">
              <w:rPr>
                <w:sz w:val="16"/>
                <w:szCs w:val="16"/>
              </w:rPr>
              <w:t>Recycled fish that return more than once are counted only once each.</w:t>
            </w:r>
          </w:p>
          <w:p w14:paraId="6B4A3618" w14:textId="2BA25A73" w:rsidR="0081774E" w:rsidRPr="002B7D00" w:rsidRDefault="0081774E" w:rsidP="0081774E">
            <w:pPr>
              <w:tabs>
                <w:tab w:val="right" w:pos="14310"/>
              </w:tabs>
              <w:rPr>
                <w:sz w:val="16"/>
                <w:szCs w:val="16"/>
              </w:rPr>
            </w:pPr>
            <w:r w:rsidRPr="009C0DC4">
              <w:rPr>
                <w:color w:val="FF0000"/>
                <w:sz w:val="16"/>
                <w:szCs w:val="16"/>
              </w:rPr>
              <w:t>Required if the UnmarkedTotal field is null and NullRecord field = "No".</w:t>
            </w:r>
          </w:p>
        </w:tc>
      </w:tr>
      <w:tr w:rsidR="0081774E" w:rsidRPr="008031C3" w14:paraId="7F8BD58A" w14:textId="77777777" w:rsidTr="23C10B09">
        <w:trPr>
          <w:cantSplit/>
        </w:trPr>
        <w:tc>
          <w:tcPr>
            <w:tcW w:w="1728" w:type="dxa"/>
          </w:tcPr>
          <w:p w14:paraId="5C1808E8" w14:textId="6FAFCE9B" w:rsidR="0081774E" w:rsidRPr="009C0DC4" w:rsidRDefault="0081774E" w:rsidP="0081774E">
            <w:pPr>
              <w:rPr>
                <w:b/>
                <w:i/>
                <w:color w:val="FF0000"/>
                <w:sz w:val="16"/>
                <w:szCs w:val="16"/>
              </w:rPr>
            </w:pPr>
            <w:r w:rsidRPr="009C0DC4">
              <w:rPr>
                <w:b/>
                <w:i/>
                <w:color w:val="FF0000"/>
                <w:sz w:val="16"/>
                <w:szCs w:val="16"/>
              </w:rPr>
              <w:t>UnmarkedJacks</w:t>
            </w:r>
          </w:p>
        </w:tc>
        <w:tc>
          <w:tcPr>
            <w:tcW w:w="3600" w:type="dxa"/>
          </w:tcPr>
          <w:p w14:paraId="211AA4EB" w14:textId="1EB29A52"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jacks returning to and collected at the specified return location</w:t>
            </w:r>
            <w:r>
              <w:rPr>
                <w:sz w:val="16"/>
                <w:szCs w:val="16"/>
              </w:rPr>
              <w:t>(s)</w:t>
            </w:r>
            <w:r w:rsidRPr="0019130F">
              <w:rPr>
                <w:sz w:val="16"/>
                <w:szCs w:val="16"/>
              </w:rPr>
              <w:t>.</w:t>
            </w:r>
          </w:p>
        </w:tc>
        <w:tc>
          <w:tcPr>
            <w:tcW w:w="950" w:type="dxa"/>
          </w:tcPr>
          <w:p w14:paraId="5312BD4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16358FC9" w14:textId="10F427D6"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7886509" w14:textId="77777777" w:rsidR="0081774E" w:rsidRDefault="0081774E" w:rsidP="0081774E">
            <w:pPr>
              <w:rPr>
                <w:sz w:val="16"/>
                <w:szCs w:val="16"/>
              </w:rPr>
            </w:pPr>
            <w:r w:rsidRPr="006577C9">
              <w:rPr>
                <w:sz w:val="16"/>
                <w:szCs w:val="16"/>
              </w:rPr>
              <w:t>Provide whole numbers only, not decimal values.</w:t>
            </w:r>
          </w:p>
          <w:p w14:paraId="1698C8FD" w14:textId="77777777" w:rsidR="0081774E" w:rsidRDefault="0081774E" w:rsidP="0081774E">
            <w:pPr>
              <w:rPr>
                <w:sz w:val="16"/>
                <w:szCs w:val="16"/>
              </w:rPr>
            </w:pPr>
          </w:p>
          <w:p w14:paraId="419A9670" w14:textId="7ABDA1FD"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6F5BB9E9" w14:textId="2CF8234C" w:rsidR="0081774E" w:rsidRDefault="0081774E" w:rsidP="0081774E">
            <w:pPr>
              <w:rPr>
                <w:sz w:val="16"/>
                <w:szCs w:val="16"/>
              </w:rPr>
            </w:pPr>
          </w:p>
          <w:p w14:paraId="466ED3A1" w14:textId="24B9AA19" w:rsidR="0081774E" w:rsidRPr="00C77D4F" w:rsidRDefault="0081774E" w:rsidP="0081774E">
            <w:pPr>
              <w:rPr>
                <w:sz w:val="16"/>
                <w:szCs w:val="16"/>
              </w:rPr>
            </w:pPr>
            <w:r w:rsidRPr="008E13EB">
              <w:rPr>
                <w:sz w:val="16"/>
                <w:szCs w:val="16"/>
              </w:rPr>
              <w:t>Recycled fish that return more than once are counted only once each.</w:t>
            </w:r>
          </w:p>
          <w:p w14:paraId="1FD9BF47" w14:textId="7728B59E" w:rsidR="0081774E" w:rsidRPr="002B7D00" w:rsidRDefault="0081774E" w:rsidP="0081774E">
            <w:pPr>
              <w:tabs>
                <w:tab w:val="right" w:pos="14310"/>
              </w:tabs>
              <w:rPr>
                <w:sz w:val="16"/>
                <w:szCs w:val="16"/>
              </w:rPr>
            </w:pPr>
            <w:r w:rsidRPr="009C0DC4">
              <w:rPr>
                <w:color w:val="FF0000"/>
                <w:sz w:val="16"/>
                <w:szCs w:val="16"/>
              </w:rPr>
              <w:t>Required if the UnmarkedTotal field is null and NullRecord field = "No", unless jacks are not recognized for this species.</w:t>
            </w:r>
          </w:p>
        </w:tc>
      </w:tr>
      <w:tr w:rsidR="0081774E" w:rsidRPr="008031C3" w14:paraId="4F7E2FCC" w14:textId="77777777" w:rsidTr="23C10B09">
        <w:trPr>
          <w:cantSplit/>
        </w:trPr>
        <w:tc>
          <w:tcPr>
            <w:tcW w:w="1728" w:type="dxa"/>
          </w:tcPr>
          <w:p w14:paraId="7310BE99" w14:textId="0FB68991" w:rsidR="0081774E" w:rsidRDefault="0081774E" w:rsidP="0081774E">
            <w:pPr>
              <w:rPr>
                <w:sz w:val="16"/>
                <w:szCs w:val="16"/>
              </w:rPr>
            </w:pPr>
            <w:r>
              <w:rPr>
                <w:sz w:val="16"/>
                <w:szCs w:val="16"/>
              </w:rPr>
              <w:lastRenderedPageBreak/>
              <w:t>UnmarkedJennies</w:t>
            </w:r>
          </w:p>
        </w:tc>
        <w:tc>
          <w:tcPr>
            <w:tcW w:w="3600" w:type="dxa"/>
          </w:tcPr>
          <w:p w14:paraId="7EABF3E9"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w:t>
            </w:r>
            <w:r>
              <w:rPr>
                <w:sz w:val="16"/>
                <w:szCs w:val="16"/>
              </w:rPr>
              <w:t>ennies</w:t>
            </w:r>
            <w:r w:rsidRPr="0019130F">
              <w:rPr>
                <w:sz w:val="16"/>
                <w:szCs w:val="16"/>
              </w:rPr>
              <w:t xml:space="preserve"> returning to and collected at the specified return location</w:t>
            </w:r>
            <w:r>
              <w:rPr>
                <w:sz w:val="16"/>
                <w:szCs w:val="16"/>
              </w:rPr>
              <w:t>(s)</w:t>
            </w:r>
            <w:r w:rsidRPr="0019130F">
              <w:rPr>
                <w:sz w:val="16"/>
                <w:szCs w:val="16"/>
              </w:rPr>
              <w:t>.</w:t>
            </w:r>
          </w:p>
          <w:p w14:paraId="4AA37BA2" w14:textId="77777777" w:rsidR="0081774E" w:rsidRDefault="0081774E" w:rsidP="0081774E">
            <w:pPr>
              <w:rPr>
                <w:sz w:val="16"/>
                <w:szCs w:val="16"/>
              </w:rPr>
            </w:pPr>
          </w:p>
          <w:p w14:paraId="646CE579" w14:textId="21A42581" w:rsidR="0081774E" w:rsidRDefault="0081774E" w:rsidP="0081774E">
            <w:pPr>
              <w:rPr>
                <w:sz w:val="16"/>
                <w:szCs w:val="16"/>
              </w:rPr>
            </w:pPr>
            <w:r>
              <w:rPr>
                <w:sz w:val="16"/>
                <w:szCs w:val="16"/>
              </w:rPr>
              <w:t xml:space="preserve">"Jenny" is defined in the </w:t>
            </w:r>
            <w:hyperlink w:anchor="_Appendix_B.__1" w:history="1">
              <w:r w:rsidRPr="00EB044D">
                <w:rPr>
                  <w:rStyle w:val="Hyperlink"/>
                  <w:sz w:val="16"/>
                  <w:szCs w:val="16"/>
                </w:rPr>
                <w:t>Glossary</w:t>
              </w:r>
            </w:hyperlink>
            <w:r>
              <w:rPr>
                <w:sz w:val="16"/>
                <w:szCs w:val="16"/>
              </w:rPr>
              <w:t>.</w:t>
            </w:r>
          </w:p>
        </w:tc>
        <w:tc>
          <w:tcPr>
            <w:tcW w:w="950" w:type="dxa"/>
          </w:tcPr>
          <w:p w14:paraId="72808852" w14:textId="77777777" w:rsidR="0081774E" w:rsidRPr="00637A58" w:rsidRDefault="0081774E" w:rsidP="0081774E">
            <w:pPr>
              <w:tabs>
                <w:tab w:val="right" w:pos="14310"/>
              </w:tabs>
              <w:jc w:val="center"/>
              <w:rPr>
                <w:sz w:val="16"/>
                <w:szCs w:val="16"/>
              </w:rPr>
            </w:pPr>
            <w:r>
              <w:rPr>
                <w:sz w:val="16"/>
                <w:szCs w:val="16"/>
              </w:rPr>
              <w:t>Integer</w:t>
            </w:r>
          </w:p>
          <w:p w14:paraId="40AC3065" w14:textId="47FAABB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3396B9A9" w14:textId="77777777" w:rsidR="0081774E" w:rsidRDefault="0081774E" w:rsidP="0081774E">
            <w:pPr>
              <w:rPr>
                <w:sz w:val="16"/>
                <w:szCs w:val="16"/>
              </w:rPr>
            </w:pPr>
            <w:r w:rsidRPr="006577C9">
              <w:rPr>
                <w:sz w:val="16"/>
                <w:szCs w:val="16"/>
              </w:rPr>
              <w:t>Provide whole numbers only, not decimal values.</w:t>
            </w:r>
          </w:p>
          <w:p w14:paraId="385D520D" w14:textId="77777777" w:rsidR="0081774E" w:rsidRDefault="0081774E" w:rsidP="0081774E">
            <w:pPr>
              <w:rPr>
                <w:sz w:val="16"/>
                <w:szCs w:val="16"/>
              </w:rPr>
            </w:pPr>
          </w:p>
          <w:p w14:paraId="6F218567" w14:textId="77777777" w:rsidR="0081774E" w:rsidRDefault="0081774E" w:rsidP="0081774E">
            <w:pPr>
              <w:rPr>
                <w:sz w:val="16"/>
                <w:szCs w:val="16"/>
              </w:rPr>
            </w:pPr>
            <w:r w:rsidRPr="00145770">
              <w:rPr>
                <w:sz w:val="16"/>
                <w:szCs w:val="16"/>
              </w:rPr>
              <w:t>If unknown, leave null.</w:t>
            </w:r>
          </w:p>
          <w:p w14:paraId="7407A199" w14:textId="42CA5B6F" w:rsidR="0081774E" w:rsidRPr="002B7D00" w:rsidRDefault="0081774E" w:rsidP="0081774E">
            <w:pPr>
              <w:rPr>
                <w:sz w:val="16"/>
                <w:szCs w:val="16"/>
              </w:rPr>
            </w:pPr>
            <w:r>
              <w:rPr>
                <w:sz w:val="16"/>
                <w:szCs w:val="16"/>
              </w:rPr>
              <w:t>If known to be zero, enter zero.</w:t>
            </w:r>
          </w:p>
          <w:p w14:paraId="28C95993" w14:textId="458387DF" w:rsidR="0081774E" w:rsidRPr="002B7D00" w:rsidRDefault="0081774E" w:rsidP="0081774E">
            <w:pPr>
              <w:tabs>
                <w:tab w:val="right" w:pos="14310"/>
              </w:tabs>
              <w:rPr>
                <w:sz w:val="16"/>
                <w:szCs w:val="16"/>
              </w:rPr>
            </w:pPr>
          </w:p>
        </w:tc>
      </w:tr>
      <w:tr w:rsidR="0081774E" w:rsidRPr="008031C3" w14:paraId="69076EB0" w14:textId="77777777" w:rsidTr="23C10B09">
        <w:trPr>
          <w:cantSplit/>
        </w:trPr>
        <w:tc>
          <w:tcPr>
            <w:tcW w:w="1728" w:type="dxa"/>
          </w:tcPr>
          <w:p w14:paraId="1FD0C392" w14:textId="4695FBE8" w:rsidR="0081774E" w:rsidRPr="00E86BC2" w:rsidRDefault="0081774E" w:rsidP="0081774E">
            <w:pPr>
              <w:rPr>
                <w:b/>
                <w:i/>
                <w:color w:val="FF0000"/>
                <w:sz w:val="16"/>
                <w:szCs w:val="16"/>
              </w:rPr>
            </w:pPr>
            <w:r w:rsidRPr="00E86BC2">
              <w:rPr>
                <w:b/>
                <w:i/>
                <w:color w:val="FF0000"/>
                <w:sz w:val="16"/>
                <w:szCs w:val="16"/>
              </w:rPr>
              <w:t>UnmarkedUnknown</w:t>
            </w:r>
          </w:p>
        </w:tc>
        <w:tc>
          <w:tcPr>
            <w:tcW w:w="3600" w:type="dxa"/>
          </w:tcPr>
          <w:p w14:paraId="26EB691E" w14:textId="0D005F68" w:rsidR="0081774E" w:rsidRPr="002B7D00" w:rsidRDefault="0081774E" w:rsidP="0081774E">
            <w:pPr>
              <w:rPr>
                <w:sz w:val="16"/>
                <w:szCs w:val="16"/>
              </w:rPr>
            </w:pPr>
            <w:r>
              <w:rPr>
                <w:sz w:val="16"/>
                <w:szCs w:val="16"/>
              </w:rPr>
              <w:t>The total number of unmarked (natural origin plus unmarked hatchery origin) unsexed fish returning to and collected at the specified return location(s).</w:t>
            </w:r>
          </w:p>
        </w:tc>
        <w:tc>
          <w:tcPr>
            <w:tcW w:w="950" w:type="dxa"/>
          </w:tcPr>
          <w:p w14:paraId="26E83605" w14:textId="77777777" w:rsidR="0081774E" w:rsidRPr="00637A58" w:rsidRDefault="0081774E" w:rsidP="0081774E">
            <w:pPr>
              <w:tabs>
                <w:tab w:val="right" w:pos="14310"/>
              </w:tabs>
              <w:jc w:val="center"/>
              <w:rPr>
                <w:b/>
                <w:i/>
                <w:color w:val="FF0000"/>
                <w:sz w:val="16"/>
                <w:szCs w:val="16"/>
              </w:rPr>
            </w:pPr>
            <w:r w:rsidRPr="00E86BC2">
              <w:rPr>
                <w:b/>
                <w:i/>
                <w:color w:val="FF0000"/>
                <w:sz w:val="16"/>
                <w:szCs w:val="16"/>
              </w:rPr>
              <w:t>Integer</w:t>
            </w:r>
          </w:p>
          <w:p w14:paraId="302C7CC4" w14:textId="356D132B" w:rsidR="0081774E" w:rsidRPr="00E86BC2"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DF09910" w14:textId="77777777" w:rsidR="0081774E" w:rsidRDefault="0081774E" w:rsidP="0081774E">
            <w:pPr>
              <w:rPr>
                <w:sz w:val="16"/>
                <w:szCs w:val="16"/>
              </w:rPr>
            </w:pPr>
            <w:r w:rsidRPr="006577C9">
              <w:rPr>
                <w:sz w:val="16"/>
                <w:szCs w:val="16"/>
              </w:rPr>
              <w:t>Provide whole numbers only, not decimal values.</w:t>
            </w:r>
          </w:p>
          <w:p w14:paraId="722CF072" w14:textId="77777777" w:rsidR="0081774E" w:rsidRDefault="0081774E" w:rsidP="0081774E">
            <w:pPr>
              <w:rPr>
                <w:sz w:val="16"/>
                <w:szCs w:val="16"/>
              </w:rPr>
            </w:pPr>
          </w:p>
          <w:p w14:paraId="18F41EB5" w14:textId="4EC7CE26"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1F89A109" w14:textId="7DF3A9F7" w:rsidR="0081774E" w:rsidRDefault="0081774E" w:rsidP="0081774E">
            <w:pPr>
              <w:rPr>
                <w:sz w:val="16"/>
                <w:szCs w:val="16"/>
              </w:rPr>
            </w:pPr>
          </w:p>
          <w:p w14:paraId="07CC5575" w14:textId="44F70C32" w:rsidR="0081774E" w:rsidRPr="00C77D4F" w:rsidRDefault="0081774E" w:rsidP="0081774E">
            <w:pPr>
              <w:rPr>
                <w:sz w:val="16"/>
                <w:szCs w:val="16"/>
              </w:rPr>
            </w:pPr>
            <w:r w:rsidRPr="008E13EB">
              <w:rPr>
                <w:sz w:val="16"/>
                <w:szCs w:val="16"/>
              </w:rPr>
              <w:t>Recycled fish that return more than once are counted only once each.</w:t>
            </w:r>
          </w:p>
          <w:p w14:paraId="35BB2F04" w14:textId="02AE81AE" w:rsidR="0081774E" w:rsidRPr="002B7D00" w:rsidRDefault="0081774E" w:rsidP="0081774E">
            <w:pPr>
              <w:tabs>
                <w:tab w:val="right" w:pos="14310"/>
              </w:tabs>
              <w:rPr>
                <w:sz w:val="16"/>
                <w:szCs w:val="16"/>
              </w:rPr>
            </w:pPr>
            <w:r w:rsidRPr="00E86BC2">
              <w:rPr>
                <w:color w:val="FF0000"/>
                <w:sz w:val="16"/>
                <w:szCs w:val="16"/>
              </w:rPr>
              <w:t>Required if the UnmarkedTotal field is null and NullRecord field = "No".</w:t>
            </w:r>
          </w:p>
        </w:tc>
      </w:tr>
      <w:tr w:rsidR="0081774E" w:rsidRPr="008031C3" w14:paraId="4291EA40" w14:textId="77777777" w:rsidTr="00B74168">
        <w:trPr>
          <w:cantSplit/>
        </w:trPr>
        <w:tc>
          <w:tcPr>
            <w:tcW w:w="14688" w:type="dxa"/>
            <w:gridSpan w:val="7"/>
            <w:shd w:val="clear" w:color="auto" w:fill="DBE5F1"/>
          </w:tcPr>
          <w:p w14:paraId="1C102F15" w14:textId="5B476C75" w:rsidR="0081774E" w:rsidRPr="00D779E9" w:rsidRDefault="0081774E" w:rsidP="00FF646A">
            <w:pPr>
              <w:keepNext/>
              <w:jc w:val="center"/>
              <w:rPr>
                <w:b/>
                <w:sz w:val="16"/>
                <w:szCs w:val="16"/>
              </w:rPr>
            </w:pPr>
            <w:r w:rsidRPr="00D779E9">
              <w:rPr>
                <w:b/>
                <w:sz w:val="16"/>
                <w:szCs w:val="16"/>
              </w:rPr>
              <w:t xml:space="preserve">Links to </w:t>
            </w:r>
            <w:r>
              <w:rPr>
                <w:b/>
                <w:sz w:val="16"/>
                <w:szCs w:val="16"/>
              </w:rPr>
              <w:t>o</w:t>
            </w:r>
            <w:r w:rsidRPr="00D779E9">
              <w:rPr>
                <w:b/>
                <w:sz w:val="16"/>
                <w:szCs w:val="16"/>
              </w:rPr>
              <w:t xml:space="preserve">ther </w:t>
            </w:r>
            <w:r>
              <w:rPr>
                <w:b/>
                <w:sz w:val="16"/>
                <w:szCs w:val="16"/>
              </w:rPr>
              <w:t>s</w:t>
            </w:r>
            <w:r w:rsidRPr="00D779E9">
              <w:rPr>
                <w:b/>
                <w:sz w:val="16"/>
                <w:szCs w:val="16"/>
              </w:rPr>
              <w:t>ystems</w:t>
            </w:r>
          </w:p>
          <w:p w14:paraId="17B62ABA" w14:textId="6E2A537F" w:rsidR="0081774E" w:rsidRPr="00D779E9" w:rsidRDefault="0081774E" w:rsidP="0081774E">
            <w:pPr>
              <w:jc w:val="center"/>
              <w:rPr>
                <w:b/>
                <w:sz w:val="16"/>
                <w:szCs w:val="16"/>
              </w:rPr>
            </w:pPr>
            <w:r w:rsidRPr="00D779E9">
              <w:rPr>
                <w:b/>
                <w:sz w:val="16"/>
                <w:szCs w:val="16"/>
              </w:rPr>
              <w:t>These fields provide links to other systems where more detailed information is available.</w:t>
            </w:r>
          </w:p>
        </w:tc>
      </w:tr>
      <w:tr w:rsidR="0081774E" w:rsidRPr="008031C3" w14:paraId="6B2B9A62" w14:textId="77777777" w:rsidTr="23C10B09">
        <w:trPr>
          <w:cantSplit/>
        </w:trPr>
        <w:tc>
          <w:tcPr>
            <w:tcW w:w="1728" w:type="dxa"/>
          </w:tcPr>
          <w:p w14:paraId="065465F3" w14:textId="5799ED4E" w:rsidR="0081774E" w:rsidRDefault="0081774E" w:rsidP="0081774E">
            <w:pPr>
              <w:rPr>
                <w:sz w:val="16"/>
                <w:szCs w:val="16"/>
              </w:rPr>
            </w:pPr>
            <w:r>
              <w:rPr>
                <w:sz w:val="16"/>
                <w:szCs w:val="16"/>
              </w:rPr>
              <w:t>RMISreturnCode</w:t>
            </w:r>
          </w:p>
        </w:tc>
        <w:tc>
          <w:tcPr>
            <w:tcW w:w="3600" w:type="dxa"/>
          </w:tcPr>
          <w:p w14:paraId="6ED7DF62" w14:textId="01D7670B" w:rsidR="0081774E" w:rsidRDefault="0081774E" w:rsidP="0081774E">
            <w:pPr>
              <w:rPr>
                <w:sz w:val="16"/>
                <w:szCs w:val="16"/>
              </w:rPr>
            </w:pPr>
            <w:r>
              <w:rPr>
                <w:sz w:val="16"/>
                <w:szCs w:val="16"/>
              </w:rPr>
              <w:t>The &lt;&lt;code&gt;&gt; from the catch/sample database at RMPC (Regional Mark Processing Center).</w:t>
            </w:r>
          </w:p>
        </w:tc>
        <w:tc>
          <w:tcPr>
            <w:tcW w:w="950" w:type="dxa"/>
          </w:tcPr>
          <w:p w14:paraId="6231F91E" w14:textId="77777777" w:rsidR="0081774E" w:rsidRDefault="0081774E" w:rsidP="0081774E">
            <w:pPr>
              <w:tabs>
                <w:tab w:val="right" w:pos="14310"/>
              </w:tabs>
              <w:jc w:val="center"/>
              <w:rPr>
                <w:sz w:val="16"/>
                <w:szCs w:val="16"/>
              </w:rPr>
            </w:pPr>
            <w:r>
              <w:rPr>
                <w:sz w:val="16"/>
                <w:szCs w:val="16"/>
              </w:rPr>
              <w:t>Text</w:t>
            </w:r>
          </w:p>
          <w:p w14:paraId="6AA1B713" w14:textId="35FD286F" w:rsidR="0081774E" w:rsidRDefault="0081774E" w:rsidP="0081774E">
            <w:pPr>
              <w:tabs>
                <w:tab w:val="right" w:pos="14310"/>
              </w:tabs>
              <w:jc w:val="center"/>
              <w:rPr>
                <w:sz w:val="16"/>
                <w:szCs w:val="16"/>
              </w:rPr>
            </w:pPr>
            <w:r>
              <w:rPr>
                <w:sz w:val="16"/>
                <w:szCs w:val="16"/>
              </w:rPr>
              <w:t>(0-255)</w:t>
            </w:r>
          </w:p>
        </w:tc>
        <w:tc>
          <w:tcPr>
            <w:tcW w:w="8410" w:type="dxa"/>
            <w:gridSpan w:val="4"/>
          </w:tcPr>
          <w:p w14:paraId="491CDDC4" w14:textId="77777777" w:rsidR="0081774E" w:rsidRDefault="0081774E" w:rsidP="0081774E">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58688943" w14:textId="77777777" w:rsidR="0081774E" w:rsidRDefault="0081774E" w:rsidP="0081774E">
            <w:pPr>
              <w:rPr>
                <w:sz w:val="16"/>
                <w:szCs w:val="16"/>
              </w:rPr>
            </w:pPr>
          </w:p>
          <w:p w14:paraId="58F93323" w14:textId="3D232F10" w:rsidR="0081774E" w:rsidRPr="006577C9" w:rsidRDefault="0081774E" w:rsidP="0081774E">
            <w:pPr>
              <w:rPr>
                <w:sz w:val="16"/>
                <w:szCs w:val="16"/>
              </w:rPr>
            </w:pPr>
            <w:r>
              <w:rPr>
                <w:sz w:val="16"/>
                <w:szCs w:val="16"/>
              </w:rPr>
              <w:t>[</w:t>
            </w:r>
            <w:r w:rsidRPr="00067F7F">
              <w:rPr>
                <w:i/>
                <w:sz w:val="16"/>
                <w:szCs w:val="16"/>
              </w:rPr>
              <w:t>NOTE:  Several people have asked about links to RMIS &amp; PTAGIS, and there have been requests for marks/tags also.  These two fields are here largely as placeholders because exactly how this can work is not yet researched.  I think unique records in RMIS's catch/sample table are defined by reporting_agency  X catch_year X catch_sample_id.  To make the type of link I'm envisioning here we would either need to capture sets of all 3 of those values, or RMIS would need to provide a GUID or other single-field unique identifier in their database.  Maybe they have something like that already, but I don't know yet.</w:t>
            </w:r>
            <w:r>
              <w:rPr>
                <w:sz w:val="16"/>
                <w:szCs w:val="16"/>
              </w:rPr>
              <w:t>]</w:t>
            </w:r>
          </w:p>
        </w:tc>
      </w:tr>
      <w:tr w:rsidR="00F848B0" w:rsidRPr="008031C3" w14:paraId="2A81CC9C" w14:textId="77777777" w:rsidTr="23C10B09">
        <w:trPr>
          <w:cantSplit/>
        </w:trPr>
        <w:tc>
          <w:tcPr>
            <w:tcW w:w="1728" w:type="dxa"/>
          </w:tcPr>
          <w:p w14:paraId="7B20EEEE" w14:textId="7355E653" w:rsidR="00F848B0" w:rsidRDefault="00F848B0" w:rsidP="00F848B0">
            <w:pPr>
              <w:rPr>
                <w:sz w:val="16"/>
                <w:szCs w:val="16"/>
              </w:rPr>
            </w:pPr>
            <w:proofErr w:type="spellStart"/>
            <w:r>
              <w:rPr>
                <w:sz w:val="16"/>
                <w:szCs w:val="16"/>
              </w:rPr>
              <w:t>PTAGISreturnCode</w:t>
            </w:r>
            <w:proofErr w:type="spellEnd"/>
          </w:p>
        </w:tc>
        <w:tc>
          <w:tcPr>
            <w:tcW w:w="3600" w:type="dxa"/>
          </w:tcPr>
          <w:p w14:paraId="397B1054" w14:textId="4171E794" w:rsidR="00F848B0" w:rsidRDefault="00F848B0" w:rsidP="00F848B0">
            <w:pPr>
              <w:rPr>
                <w:sz w:val="16"/>
                <w:szCs w:val="16"/>
              </w:rPr>
            </w:pPr>
            <w:r>
              <w:rPr>
                <w:sz w:val="16"/>
                <w:szCs w:val="16"/>
              </w:rPr>
              <w:t>The &lt;&lt;code&gt;&gt; from the PTAGIS database.</w:t>
            </w:r>
          </w:p>
        </w:tc>
        <w:tc>
          <w:tcPr>
            <w:tcW w:w="950" w:type="dxa"/>
          </w:tcPr>
          <w:p w14:paraId="49CDE21F" w14:textId="77777777" w:rsidR="00F848B0" w:rsidRDefault="00F848B0" w:rsidP="00F848B0">
            <w:pPr>
              <w:tabs>
                <w:tab w:val="right" w:pos="14310"/>
              </w:tabs>
              <w:jc w:val="center"/>
              <w:rPr>
                <w:sz w:val="16"/>
                <w:szCs w:val="16"/>
              </w:rPr>
            </w:pPr>
            <w:r>
              <w:rPr>
                <w:sz w:val="16"/>
                <w:szCs w:val="16"/>
              </w:rPr>
              <w:t>Text</w:t>
            </w:r>
          </w:p>
          <w:p w14:paraId="412E47B3" w14:textId="7A68926E" w:rsidR="00F848B0" w:rsidRDefault="00F848B0" w:rsidP="00F848B0">
            <w:pPr>
              <w:tabs>
                <w:tab w:val="right" w:pos="14310"/>
              </w:tabs>
              <w:jc w:val="center"/>
              <w:rPr>
                <w:sz w:val="16"/>
                <w:szCs w:val="16"/>
              </w:rPr>
            </w:pPr>
            <w:r>
              <w:rPr>
                <w:sz w:val="16"/>
                <w:szCs w:val="16"/>
              </w:rPr>
              <w:t>(0-255)</w:t>
            </w:r>
          </w:p>
        </w:tc>
        <w:tc>
          <w:tcPr>
            <w:tcW w:w="8410" w:type="dxa"/>
            <w:gridSpan w:val="4"/>
          </w:tcPr>
          <w:p w14:paraId="18C677A1" w14:textId="77777777" w:rsidR="00F848B0" w:rsidRDefault="00F848B0" w:rsidP="00F848B0">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10E82419" w14:textId="77777777" w:rsidR="00F848B0" w:rsidRDefault="00F848B0" w:rsidP="00F848B0">
            <w:pPr>
              <w:rPr>
                <w:sz w:val="16"/>
                <w:szCs w:val="16"/>
              </w:rPr>
            </w:pPr>
          </w:p>
          <w:p w14:paraId="2781680F" w14:textId="34BD86EF" w:rsidR="00F848B0" w:rsidRDefault="00F848B0" w:rsidP="00F848B0">
            <w:pPr>
              <w:rPr>
                <w:sz w:val="16"/>
                <w:szCs w:val="16"/>
              </w:rPr>
            </w:pPr>
            <w:r>
              <w:rPr>
                <w:sz w:val="16"/>
                <w:szCs w:val="16"/>
              </w:rPr>
              <w:t>[</w:t>
            </w:r>
            <w:r w:rsidRPr="00067F7F">
              <w:rPr>
                <w:i/>
                <w:sz w:val="16"/>
                <w:szCs w:val="16"/>
              </w:rPr>
              <w:t>NOTE:  As with the RMIS</w:t>
            </w:r>
            <w:r>
              <w:rPr>
                <w:i/>
                <w:sz w:val="16"/>
                <w:szCs w:val="16"/>
              </w:rPr>
              <w:t>returnC</w:t>
            </w:r>
            <w:r w:rsidRPr="00067F7F">
              <w:rPr>
                <w:i/>
                <w:sz w:val="16"/>
                <w:szCs w:val="16"/>
              </w:rPr>
              <w:t>ode field, I'm not familiar enough with the PTAGIS system and so don't know what hook we may have into PTAGIS data.  This field is here as a placeholder for a better-defined mechanism in a future version of this document.</w:t>
            </w:r>
            <w:r>
              <w:rPr>
                <w:sz w:val="16"/>
                <w:szCs w:val="16"/>
              </w:rPr>
              <w:t>]</w:t>
            </w:r>
          </w:p>
        </w:tc>
      </w:tr>
      <w:tr w:rsidR="00F848B0" w:rsidRPr="008031C3" w14:paraId="661C1A7A" w14:textId="77777777" w:rsidTr="008B3459">
        <w:trPr>
          <w:cantSplit/>
        </w:trPr>
        <w:tc>
          <w:tcPr>
            <w:tcW w:w="14688" w:type="dxa"/>
            <w:gridSpan w:val="7"/>
            <w:shd w:val="clear" w:color="auto" w:fill="DBE5F1"/>
          </w:tcPr>
          <w:p w14:paraId="7C7F097C" w14:textId="77777777" w:rsidR="00F848B0" w:rsidRPr="004B7338" w:rsidRDefault="00F848B0" w:rsidP="008B3459">
            <w:pPr>
              <w:keepNext/>
              <w:tabs>
                <w:tab w:val="right" w:pos="14310"/>
              </w:tabs>
              <w:jc w:val="center"/>
              <w:rPr>
                <w:b/>
                <w:sz w:val="16"/>
                <w:szCs w:val="16"/>
              </w:rPr>
            </w:pPr>
            <w:r w:rsidRPr="004B7338">
              <w:rPr>
                <w:b/>
                <w:sz w:val="16"/>
                <w:szCs w:val="16"/>
              </w:rPr>
              <w:t>Age distribution</w:t>
            </w:r>
          </w:p>
          <w:p w14:paraId="309BDA8D" w14:textId="77777777" w:rsidR="00F848B0" w:rsidRPr="004B7338" w:rsidRDefault="00F848B0" w:rsidP="00E263A2">
            <w:pPr>
              <w:tabs>
                <w:tab w:val="right" w:pos="14310"/>
              </w:tabs>
              <w:jc w:val="center"/>
              <w:rPr>
                <w:b/>
                <w:sz w:val="16"/>
                <w:szCs w:val="16"/>
              </w:rPr>
            </w:pPr>
            <w:r w:rsidRPr="004B7338">
              <w:rPr>
                <w:b/>
                <w:sz w:val="16"/>
                <w:szCs w:val="16"/>
              </w:rPr>
              <w:t>(Age distribution will be captured and presented as a stand-alone data type, and is being developed independent of this table.)</w:t>
            </w:r>
          </w:p>
        </w:tc>
      </w:tr>
      <w:tr w:rsidR="00F848B0" w:rsidRPr="00694901" w14:paraId="69F2298D" w14:textId="77777777" w:rsidTr="008B3459">
        <w:trPr>
          <w:cantSplit/>
          <w:trHeight w:val="360"/>
        </w:trPr>
        <w:tc>
          <w:tcPr>
            <w:tcW w:w="14688" w:type="dxa"/>
            <w:gridSpan w:val="7"/>
            <w:shd w:val="clear" w:color="auto" w:fill="DBE5F1"/>
            <w:vAlign w:val="center"/>
          </w:tcPr>
          <w:p w14:paraId="5F30B08E" w14:textId="77777777" w:rsidR="00F848B0" w:rsidRPr="00694901" w:rsidRDefault="00F848B0" w:rsidP="00E263A2">
            <w:pPr>
              <w:keepNext/>
              <w:snapToGrid w:val="0"/>
              <w:jc w:val="center"/>
              <w:rPr>
                <w:b/>
                <w:sz w:val="16"/>
                <w:szCs w:val="16"/>
              </w:rPr>
            </w:pPr>
            <w:r w:rsidRPr="00694901">
              <w:rPr>
                <w:b/>
                <w:sz w:val="16"/>
                <w:szCs w:val="16"/>
              </w:rPr>
              <w:t>Protocol and method documentation</w:t>
            </w:r>
            <w:del w:id="294" w:author="Mike Banach" w:date="2023-04-18T10:56:00Z">
              <w:r w:rsidDel="008B3459">
                <w:rPr>
                  <w:b/>
                  <w:sz w:val="16"/>
                  <w:szCs w:val="16"/>
                </w:rPr>
                <w:delText xml:space="preserve"> (none)</w:delText>
              </w:r>
            </w:del>
          </w:p>
        </w:tc>
      </w:tr>
      <w:tr w:rsidR="008B3459" w:rsidRPr="008031C3" w14:paraId="06CB68AD" w14:textId="77777777" w:rsidTr="23C10B09">
        <w:trPr>
          <w:cantSplit/>
        </w:trPr>
        <w:tc>
          <w:tcPr>
            <w:tcW w:w="1728" w:type="dxa"/>
          </w:tcPr>
          <w:p w14:paraId="018EC073" w14:textId="6C1A2B1D" w:rsidR="008B3459" w:rsidRDefault="008B3459" w:rsidP="008B3459">
            <w:pPr>
              <w:rPr>
                <w:sz w:val="16"/>
                <w:szCs w:val="16"/>
              </w:rPr>
            </w:pPr>
            <w:ins w:id="295" w:author="Mike Banach" w:date="2023-04-18T10:57:00Z">
              <w:r w:rsidRPr="00694901">
                <w:rPr>
                  <w:bCs/>
                  <w:sz w:val="16"/>
                  <w:szCs w:val="16"/>
                </w:rPr>
                <w:t>ProtMethName</w:t>
              </w:r>
            </w:ins>
          </w:p>
        </w:tc>
        <w:tc>
          <w:tcPr>
            <w:tcW w:w="3600" w:type="dxa"/>
          </w:tcPr>
          <w:p w14:paraId="5C79B9D1" w14:textId="42F4F869" w:rsidR="008B3459" w:rsidRDefault="008B3459" w:rsidP="008B3459">
            <w:pPr>
              <w:rPr>
                <w:sz w:val="16"/>
                <w:szCs w:val="16"/>
              </w:rPr>
            </w:pPr>
            <w:ins w:id="296" w:author="Mike Banach" w:date="2023-04-18T10:57:00Z">
              <w:r w:rsidRPr="00694901">
                <w:rPr>
                  <w:sz w:val="16"/>
                  <w:szCs w:val="16"/>
                </w:rPr>
                <w:t>The name(s) of all protocols and associated data collection and data analysis methods used to calculate the indicator estimate.</w:t>
              </w:r>
            </w:ins>
          </w:p>
        </w:tc>
        <w:tc>
          <w:tcPr>
            <w:tcW w:w="950" w:type="dxa"/>
          </w:tcPr>
          <w:p w14:paraId="4AEABE2B" w14:textId="77777777" w:rsidR="008B3459" w:rsidRPr="00694901" w:rsidRDefault="008B3459" w:rsidP="008B3459">
            <w:pPr>
              <w:tabs>
                <w:tab w:val="right" w:pos="14310"/>
              </w:tabs>
              <w:jc w:val="center"/>
              <w:rPr>
                <w:ins w:id="297" w:author="Mike Banach" w:date="2023-04-18T10:57:00Z"/>
                <w:bCs/>
                <w:sz w:val="16"/>
                <w:szCs w:val="16"/>
              </w:rPr>
            </w:pPr>
            <w:ins w:id="298" w:author="Mike Banach" w:date="2023-04-18T10:57:00Z">
              <w:r w:rsidRPr="00694901">
                <w:rPr>
                  <w:bCs/>
                  <w:sz w:val="16"/>
                  <w:szCs w:val="16"/>
                </w:rPr>
                <w:t>Text</w:t>
              </w:r>
            </w:ins>
          </w:p>
          <w:p w14:paraId="44DA700D" w14:textId="2A8E5249" w:rsidR="008B3459" w:rsidRDefault="008B3459" w:rsidP="008B3459">
            <w:pPr>
              <w:tabs>
                <w:tab w:val="right" w:pos="14310"/>
              </w:tabs>
              <w:jc w:val="center"/>
              <w:rPr>
                <w:sz w:val="16"/>
                <w:szCs w:val="16"/>
              </w:rPr>
            </w:pPr>
            <w:ins w:id="299" w:author="Mike Banach" w:date="2023-04-18T10:57:00Z">
              <w:r w:rsidRPr="00694901">
                <w:rPr>
                  <w:bCs/>
                  <w:sz w:val="16"/>
                  <w:szCs w:val="16"/>
                </w:rPr>
                <w:t>(0-max)</w:t>
              </w:r>
            </w:ins>
          </w:p>
        </w:tc>
        <w:tc>
          <w:tcPr>
            <w:tcW w:w="8410" w:type="dxa"/>
            <w:gridSpan w:val="4"/>
          </w:tcPr>
          <w:p w14:paraId="30F78C1E" w14:textId="77777777" w:rsidR="008B3459" w:rsidRPr="00694901" w:rsidRDefault="008B3459" w:rsidP="008B3459">
            <w:pPr>
              <w:snapToGrid w:val="0"/>
              <w:rPr>
                <w:ins w:id="300" w:author="Mike Banach" w:date="2023-04-18T10:57:00Z"/>
                <w:sz w:val="16"/>
                <w:szCs w:val="16"/>
              </w:rPr>
            </w:pPr>
            <w:ins w:id="301" w:author="Mike Banach" w:date="2023-04-18T10:57:00Z">
              <w:r w:rsidRPr="00694901">
                <w:rPr>
                  <w:sz w:val="16"/>
                  <w:szCs w:val="16"/>
                </w:rPr>
                <w:t>Provide title of protocol and name(s) of relevant methods used.</w:t>
              </w:r>
            </w:ins>
          </w:p>
          <w:p w14:paraId="23C72D52" w14:textId="77777777" w:rsidR="008B3459" w:rsidRPr="00694901" w:rsidRDefault="008B3459" w:rsidP="008B3459">
            <w:pPr>
              <w:snapToGrid w:val="0"/>
              <w:rPr>
                <w:ins w:id="302" w:author="Mike Banach" w:date="2023-04-18T10:57:00Z"/>
                <w:sz w:val="16"/>
                <w:szCs w:val="16"/>
              </w:rPr>
            </w:pPr>
          </w:p>
          <w:p w14:paraId="0B0981F6" w14:textId="2B227523" w:rsidR="008B3459" w:rsidRDefault="008B3459" w:rsidP="008B3459">
            <w:pPr>
              <w:rPr>
                <w:sz w:val="16"/>
                <w:szCs w:val="16"/>
              </w:rPr>
            </w:pPr>
            <w:ins w:id="303" w:author="Mike Banach" w:date="2023-04-18T10:57:00Z">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ins>
          </w:p>
        </w:tc>
      </w:tr>
      <w:tr w:rsidR="008B3459" w:rsidRPr="008031C3" w14:paraId="27203529" w14:textId="77777777" w:rsidTr="23C10B09">
        <w:trPr>
          <w:cantSplit/>
        </w:trPr>
        <w:tc>
          <w:tcPr>
            <w:tcW w:w="1728" w:type="dxa"/>
          </w:tcPr>
          <w:p w14:paraId="0DD3F0EE" w14:textId="63F48B17" w:rsidR="008B3459" w:rsidRPr="000A3A92" w:rsidRDefault="008B3459" w:rsidP="008B3459">
            <w:pPr>
              <w:rPr>
                <w:sz w:val="16"/>
                <w:szCs w:val="16"/>
              </w:rPr>
            </w:pPr>
            <w:ins w:id="304" w:author="Mike Banach" w:date="2023-04-18T10:57:00Z">
              <w:r w:rsidRPr="000A3A92">
                <w:rPr>
                  <w:bCs/>
                  <w:sz w:val="16"/>
                  <w:szCs w:val="16"/>
                </w:rPr>
                <w:t>ProtMethURL</w:t>
              </w:r>
            </w:ins>
          </w:p>
        </w:tc>
        <w:tc>
          <w:tcPr>
            <w:tcW w:w="3600" w:type="dxa"/>
          </w:tcPr>
          <w:p w14:paraId="16CE9548" w14:textId="3788E738" w:rsidR="008B3459" w:rsidRDefault="008B3459" w:rsidP="008B3459">
            <w:pPr>
              <w:rPr>
                <w:sz w:val="16"/>
                <w:szCs w:val="16"/>
              </w:rPr>
            </w:pPr>
            <w:ins w:id="305" w:author="Mike Banach" w:date="2023-04-18T10:57:00Z">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ins>
          </w:p>
        </w:tc>
        <w:tc>
          <w:tcPr>
            <w:tcW w:w="950" w:type="dxa"/>
          </w:tcPr>
          <w:p w14:paraId="1A1B1E78" w14:textId="77777777" w:rsidR="008B3459" w:rsidRPr="000A3A92" w:rsidRDefault="008B3459" w:rsidP="008B3459">
            <w:pPr>
              <w:tabs>
                <w:tab w:val="right" w:pos="14310"/>
              </w:tabs>
              <w:jc w:val="center"/>
              <w:rPr>
                <w:ins w:id="306" w:author="Mike Banach" w:date="2023-04-18T10:57:00Z"/>
                <w:bCs/>
                <w:sz w:val="16"/>
                <w:szCs w:val="16"/>
              </w:rPr>
            </w:pPr>
            <w:ins w:id="307" w:author="Mike Banach" w:date="2023-04-18T10:57:00Z">
              <w:r w:rsidRPr="000A3A92">
                <w:rPr>
                  <w:bCs/>
                  <w:sz w:val="16"/>
                  <w:szCs w:val="16"/>
                </w:rPr>
                <w:t>Text</w:t>
              </w:r>
            </w:ins>
          </w:p>
          <w:p w14:paraId="0E41B530" w14:textId="1D6CB43E" w:rsidR="008B3459" w:rsidRPr="000A3A92" w:rsidRDefault="008B3459" w:rsidP="008B3459">
            <w:pPr>
              <w:tabs>
                <w:tab w:val="right" w:pos="14310"/>
              </w:tabs>
              <w:jc w:val="center"/>
              <w:rPr>
                <w:sz w:val="16"/>
                <w:szCs w:val="16"/>
              </w:rPr>
            </w:pPr>
            <w:ins w:id="308" w:author="Mike Banach" w:date="2023-04-18T10:57:00Z">
              <w:r w:rsidRPr="000A3A92">
                <w:rPr>
                  <w:bCs/>
                  <w:sz w:val="16"/>
                  <w:szCs w:val="16"/>
                </w:rPr>
                <w:t>(0-max)</w:t>
              </w:r>
            </w:ins>
          </w:p>
        </w:tc>
        <w:tc>
          <w:tcPr>
            <w:tcW w:w="8410" w:type="dxa"/>
            <w:gridSpan w:val="4"/>
          </w:tcPr>
          <w:p w14:paraId="6E4B6F69" w14:textId="77777777" w:rsidR="008B3459" w:rsidRPr="00694901" w:rsidRDefault="008B3459" w:rsidP="008B3459">
            <w:pPr>
              <w:snapToGrid w:val="0"/>
              <w:rPr>
                <w:ins w:id="309" w:author="Mike Banach" w:date="2023-04-18T10:57:00Z"/>
                <w:bCs/>
                <w:sz w:val="16"/>
                <w:szCs w:val="16"/>
              </w:rPr>
            </w:pPr>
            <w:ins w:id="310" w:author="Mike Banach" w:date="2023-04-18T10:57:00Z">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p>
          <w:p w14:paraId="5EFDF485" w14:textId="77777777" w:rsidR="008B3459" w:rsidRPr="00694901" w:rsidRDefault="008B3459" w:rsidP="008B3459">
            <w:pPr>
              <w:snapToGrid w:val="0"/>
              <w:rPr>
                <w:ins w:id="311" w:author="Mike Banach" w:date="2023-04-18T10:57:00Z"/>
                <w:bCs/>
                <w:sz w:val="16"/>
                <w:szCs w:val="16"/>
              </w:rPr>
            </w:pPr>
          </w:p>
          <w:p w14:paraId="09D0B79A" w14:textId="785F7F18" w:rsidR="008B3459" w:rsidRDefault="008B3459" w:rsidP="000A3A92">
            <w:pPr>
              <w:snapToGrid w:val="0"/>
              <w:rPr>
                <w:sz w:val="16"/>
                <w:szCs w:val="16"/>
              </w:rPr>
            </w:pPr>
            <w:ins w:id="312" w:author="Mike Banach" w:date="2023-04-18T10:57:00Z">
              <w:r w:rsidRPr="00694901">
                <w:rPr>
                  <w:bCs/>
                  <w:sz w:val="16"/>
                  <w:szCs w:val="16"/>
                </w:rPr>
                <w:t>If methodology is unchanged from a previous year, use the previous link references.  If methodology changed for this estimate, provide a new link.</w:t>
              </w:r>
            </w:ins>
          </w:p>
        </w:tc>
      </w:tr>
      <w:tr w:rsidR="008B3459" w:rsidRPr="008031C3" w14:paraId="4352C9AA" w14:textId="77777777" w:rsidTr="23C10B09">
        <w:trPr>
          <w:cantSplit/>
        </w:trPr>
        <w:tc>
          <w:tcPr>
            <w:tcW w:w="1728" w:type="dxa"/>
          </w:tcPr>
          <w:p w14:paraId="4E67A5A6" w14:textId="510A51A3" w:rsidR="008B3459" w:rsidRPr="000A3A92" w:rsidRDefault="008B3459" w:rsidP="008B3459">
            <w:pPr>
              <w:rPr>
                <w:sz w:val="16"/>
                <w:szCs w:val="16"/>
              </w:rPr>
            </w:pPr>
            <w:ins w:id="313" w:author="Mike Banach" w:date="2023-04-18T10:57:00Z">
              <w:r w:rsidRPr="000A3A92">
                <w:rPr>
                  <w:bCs/>
                  <w:sz w:val="16"/>
                  <w:szCs w:val="16"/>
                </w:rPr>
                <w:lastRenderedPageBreak/>
                <w:t>ProtMethDocumentation</w:t>
              </w:r>
            </w:ins>
          </w:p>
        </w:tc>
        <w:tc>
          <w:tcPr>
            <w:tcW w:w="3600" w:type="dxa"/>
          </w:tcPr>
          <w:p w14:paraId="794AB089" w14:textId="13EAC78A" w:rsidR="008B3459" w:rsidRDefault="008B3459" w:rsidP="008B3459">
            <w:pPr>
              <w:rPr>
                <w:sz w:val="16"/>
                <w:szCs w:val="16"/>
              </w:rPr>
            </w:pPr>
            <w:ins w:id="314" w:author="Mike Banach" w:date="2023-04-18T10:57:00Z">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ins>
          </w:p>
        </w:tc>
        <w:tc>
          <w:tcPr>
            <w:tcW w:w="950" w:type="dxa"/>
          </w:tcPr>
          <w:p w14:paraId="30F5AD22" w14:textId="77777777" w:rsidR="008B3459" w:rsidRPr="000A3A92" w:rsidRDefault="008B3459" w:rsidP="008B3459">
            <w:pPr>
              <w:tabs>
                <w:tab w:val="right" w:pos="14310"/>
              </w:tabs>
              <w:jc w:val="center"/>
              <w:rPr>
                <w:ins w:id="315" w:author="Mike Banach" w:date="2023-04-18T10:57:00Z"/>
                <w:bCs/>
                <w:sz w:val="16"/>
                <w:szCs w:val="16"/>
              </w:rPr>
            </w:pPr>
            <w:ins w:id="316" w:author="Mike Banach" w:date="2023-04-18T10:57:00Z">
              <w:r w:rsidRPr="000A3A92">
                <w:rPr>
                  <w:bCs/>
                  <w:sz w:val="16"/>
                  <w:szCs w:val="16"/>
                </w:rPr>
                <w:t>Text</w:t>
              </w:r>
            </w:ins>
          </w:p>
          <w:p w14:paraId="416372CD" w14:textId="5BFFCD70" w:rsidR="008B3459" w:rsidRPr="000A3A92" w:rsidRDefault="008B3459" w:rsidP="008B3459">
            <w:pPr>
              <w:tabs>
                <w:tab w:val="right" w:pos="14310"/>
              </w:tabs>
              <w:jc w:val="center"/>
              <w:rPr>
                <w:sz w:val="16"/>
                <w:szCs w:val="16"/>
              </w:rPr>
            </w:pPr>
            <w:ins w:id="317" w:author="Mike Banach" w:date="2023-04-18T10:57:00Z">
              <w:r w:rsidRPr="000A3A92">
                <w:rPr>
                  <w:bCs/>
                  <w:sz w:val="16"/>
                  <w:szCs w:val="16"/>
                </w:rPr>
                <w:t>(0-max)</w:t>
              </w:r>
            </w:ins>
          </w:p>
        </w:tc>
        <w:tc>
          <w:tcPr>
            <w:tcW w:w="8410" w:type="dxa"/>
            <w:gridSpan w:val="4"/>
          </w:tcPr>
          <w:p w14:paraId="7F792497" w14:textId="77777777" w:rsidR="008B3459" w:rsidRPr="00694901" w:rsidRDefault="008B3459" w:rsidP="008B3459">
            <w:pPr>
              <w:snapToGrid w:val="0"/>
              <w:rPr>
                <w:ins w:id="318" w:author="Mike Banach" w:date="2023-04-18T10:57:00Z"/>
                <w:bCs/>
                <w:sz w:val="16"/>
                <w:szCs w:val="16"/>
              </w:rPr>
            </w:pPr>
            <w:ins w:id="319" w:author="Mike Banach" w:date="2023-04-18T10:57:00Z">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p>
          <w:p w14:paraId="657DAC10" w14:textId="77777777" w:rsidR="008B3459" w:rsidRPr="00694901" w:rsidRDefault="008B3459" w:rsidP="008B3459">
            <w:pPr>
              <w:snapToGrid w:val="0"/>
              <w:rPr>
                <w:ins w:id="320" w:author="Mike Banach" w:date="2023-04-18T10:57:00Z"/>
                <w:bCs/>
                <w:sz w:val="16"/>
                <w:szCs w:val="16"/>
              </w:rPr>
            </w:pPr>
          </w:p>
          <w:p w14:paraId="213EE1B8" w14:textId="77777777" w:rsidR="008B3459" w:rsidRPr="00694901" w:rsidRDefault="008B3459" w:rsidP="008B3459">
            <w:pPr>
              <w:snapToGrid w:val="0"/>
              <w:rPr>
                <w:ins w:id="321" w:author="Mike Banach" w:date="2023-04-18T10:57:00Z"/>
                <w:bCs/>
                <w:sz w:val="16"/>
                <w:szCs w:val="16"/>
              </w:rPr>
            </w:pPr>
            <w:ins w:id="322" w:author="Mike Banach" w:date="2023-04-18T10:57:00Z">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ins>
          </w:p>
          <w:p w14:paraId="046605A5" w14:textId="77777777" w:rsidR="008B3459" w:rsidRPr="00694901" w:rsidRDefault="008B3459" w:rsidP="008B3459">
            <w:pPr>
              <w:snapToGrid w:val="0"/>
              <w:rPr>
                <w:ins w:id="323" w:author="Mike Banach" w:date="2023-04-18T10:57:00Z"/>
                <w:bCs/>
                <w:sz w:val="16"/>
                <w:szCs w:val="16"/>
              </w:rPr>
            </w:pPr>
          </w:p>
          <w:p w14:paraId="1F380634" w14:textId="029BC571" w:rsidR="008B3459" w:rsidRDefault="008B3459" w:rsidP="000A3A92">
            <w:pPr>
              <w:snapToGrid w:val="0"/>
              <w:rPr>
                <w:sz w:val="16"/>
                <w:szCs w:val="16"/>
              </w:rPr>
            </w:pPr>
            <w:ins w:id="324" w:author="Mike Banach" w:date="2023-04-18T10:57:00Z">
              <w:r w:rsidRPr="00694901">
                <w:rPr>
                  <w:bCs/>
                  <w:sz w:val="16"/>
                  <w:szCs w:val="16"/>
                </w:rPr>
                <w:t>If methodology is unchanged from a previous year, use the previous link or reference citation.  If methodology changed, provide a new link or reference citation.</w:t>
              </w:r>
            </w:ins>
          </w:p>
        </w:tc>
      </w:tr>
      <w:tr w:rsidR="008B3459" w:rsidRPr="008031C3" w14:paraId="6B346B9F" w14:textId="77777777" w:rsidTr="23C10B09">
        <w:trPr>
          <w:cantSplit/>
        </w:trPr>
        <w:tc>
          <w:tcPr>
            <w:tcW w:w="1728" w:type="dxa"/>
          </w:tcPr>
          <w:p w14:paraId="22A91EAA" w14:textId="1997127D" w:rsidR="008B3459" w:rsidRDefault="008B3459" w:rsidP="008B3459">
            <w:pPr>
              <w:rPr>
                <w:sz w:val="16"/>
                <w:szCs w:val="16"/>
              </w:rPr>
            </w:pPr>
            <w:ins w:id="325" w:author="Mike Banach" w:date="2023-04-18T10:57:00Z">
              <w:r w:rsidRPr="00694901">
                <w:rPr>
                  <w:bCs/>
                  <w:sz w:val="16"/>
                  <w:szCs w:val="16"/>
                </w:rPr>
                <w:t>MethodAdjustments</w:t>
              </w:r>
            </w:ins>
          </w:p>
        </w:tc>
        <w:tc>
          <w:tcPr>
            <w:tcW w:w="3600" w:type="dxa"/>
          </w:tcPr>
          <w:p w14:paraId="4D0A24EB" w14:textId="53AD1715" w:rsidR="008B3459" w:rsidRDefault="008B3459" w:rsidP="008B3459">
            <w:pPr>
              <w:rPr>
                <w:sz w:val="16"/>
                <w:szCs w:val="16"/>
              </w:rPr>
            </w:pPr>
            <w:ins w:id="326" w:author="Mike Banach" w:date="2023-04-18T10:57:00Z">
              <w:r w:rsidRPr="00694901">
                <w:rPr>
                  <w:bCs/>
                  <w:sz w:val="16"/>
                  <w:szCs w:val="16"/>
                </w:rPr>
                <w:t>Minor adjustments to a method in a given year that are not described in the method citations above but are important.</w:t>
              </w:r>
            </w:ins>
          </w:p>
        </w:tc>
        <w:tc>
          <w:tcPr>
            <w:tcW w:w="950" w:type="dxa"/>
          </w:tcPr>
          <w:p w14:paraId="325B5A05" w14:textId="77777777" w:rsidR="008B3459" w:rsidRPr="00694901" w:rsidRDefault="008B3459" w:rsidP="008B3459">
            <w:pPr>
              <w:tabs>
                <w:tab w:val="right" w:pos="14310"/>
              </w:tabs>
              <w:jc w:val="center"/>
              <w:rPr>
                <w:ins w:id="327" w:author="Mike Banach" w:date="2023-04-18T10:57:00Z"/>
                <w:bCs/>
                <w:sz w:val="16"/>
                <w:szCs w:val="16"/>
              </w:rPr>
            </w:pPr>
            <w:ins w:id="328" w:author="Mike Banach" w:date="2023-04-18T10:57:00Z">
              <w:r w:rsidRPr="00694901">
                <w:rPr>
                  <w:bCs/>
                  <w:sz w:val="16"/>
                  <w:szCs w:val="16"/>
                </w:rPr>
                <w:t>Text</w:t>
              </w:r>
            </w:ins>
          </w:p>
          <w:p w14:paraId="193717F3" w14:textId="7599400A" w:rsidR="008B3459" w:rsidRDefault="008B3459" w:rsidP="008B3459">
            <w:pPr>
              <w:tabs>
                <w:tab w:val="right" w:pos="14310"/>
              </w:tabs>
              <w:jc w:val="center"/>
              <w:rPr>
                <w:sz w:val="16"/>
                <w:szCs w:val="16"/>
              </w:rPr>
            </w:pPr>
            <w:ins w:id="329" w:author="Mike Banach" w:date="2023-04-18T10:57:00Z">
              <w:r w:rsidRPr="00694901">
                <w:rPr>
                  <w:bCs/>
                  <w:sz w:val="16"/>
                  <w:szCs w:val="16"/>
                </w:rPr>
                <w:t>(0-max)</w:t>
              </w:r>
            </w:ins>
          </w:p>
        </w:tc>
        <w:tc>
          <w:tcPr>
            <w:tcW w:w="8410" w:type="dxa"/>
            <w:gridSpan w:val="4"/>
          </w:tcPr>
          <w:p w14:paraId="133AB1C0" w14:textId="77777777" w:rsidR="008B3459" w:rsidRPr="00694901" w:rsidRDefault="008B3459" w:rsidP="008B3459">
            <w:pPr>
              <w:snapToGrid w:val="0"/>
              <w:rPr>
                <w:ins w:id="330" w:author="Mike Banach" w:date="2023-04-18T10:57:00Z"/>
                <w:sz w:val="16"/>
                <w:szCs w:val="16"/>
              </w:rPr>
            </w:pPr>
            <w:ins w:id="331" w:author="Mike Banach" w:date="2023-04-18T10:57:00Z">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ins>
          </w:p>
          <w:p w14:paraId="4DC1DECD" w14:textId="77777777" w:rsidR="008B3459" w:rsidRPr="00694901" w:rsidRDefault="008B3459" w:rsidP="008B3459">
            <w:pPr>
              <w:snapToGrid w:val="0"/>
              <w:rPr>
                <w:ins w:id="332" w:author="Mike Banach" w:date="2023-04-18T10:57:00Z"/>
                <w:sz w:val="16"/>
                <w:szCs w:val="16"/>
              </w:rPr>
            </w:pPr>
          </w:p>
          <w:p w14:paraId="719E912D" w14:textId="218D4653" w:rsidR="008B3459" w:rsidRDefault="008B3459" w:rsidP="008B3459">
            <w:pPr>
              <w:rPr>
                <w:sz w:val="16"/>
                <w:szCs w:val="16"/>
              </w:rPr>
            </w:pPr>
            <w:ins w:id="333" w:author="Mike Banach" w:date="2023-04-18T10:57:00Z">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ins>
          </w:p>
        </w:tc>
      </w:tr>
      <w:tr w:rsidR="008B3459" w:rsidRPr="008031C3" w14:paraId="0F71D688" w14:textId="77777777" w:rsidTr="23C10B09">
        <w:trPr>
          <w:cantSplit/>
        </w:trPr>
        <w:tc>
          <w:tcPr>
            <w:tcW w:w="1728" w:type="dxa"/>
          </w:tcPr>
          <w:p w14:paraId="49C8442D" w14:textId="43CFAE8D" w:rsidR="008B3459" w:rsidRDefault="008B3459" w:rsidP="008B3459">
            <w:pPr>
              <w:rPr>
                <w:sz w:val="16"/>
                <w:szCs w:val="16"/>
              </w:rPr>
            </w:pPr>
            <w:ins w:id="334" w:author="Mike Banach" w:date="2023-04-18T10:57:00Z">
              <w:r w:rsidRPr="00694901">
                <w:rPr>
                  <w:bCs/>
                  <w:sz w:val="16"/>
                  <w:szCs w:val="16"/>
                </w:rPr>
                <w:t>OtherDataSources</w:t>
              </w:r>
            </w:ins>
          </w:p>
        </w:tc>
        <w:tc>
          <w:tcPr>
            <w:tcW w:w="3600" w:type="dxa"/>
          </w:tcPr>
          <w:p w14:paraId="22EC515C" w14:textId="11682D3E" w:rsidR="008B3459" w:rsidRDefault="008B3459" w:rsidP="008B3459">
            <w:pPr>
              <w:rPr>
                <w:sz w:val="16"/>
                <w:szCs w:val="16"/>
              </w:rPr>
            </w:pPr>
            <w:ins w:id="335" w:author="Mike Banach" w:date="2023-04-18T10:57:00Z">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ins>
          </w:p>
        </w:tc>
        <w:tc>
          <w:tcPr>
            <w:tcW w:w="950" w:type="dxa"/>
          </w:tcPr>
          <w:p w14:paraId="649C6B14" w14:textId="77777777" w:rsidR="008B3459" w:rsidRPr="00694901" w:rsidRDefault="008B3459" w:rsidP="008B3459">
            <w:pPr>
              <w:tabs>
                <w:tab w:val="right" w:pos="14310"/>
              </w:tabs>
              <w:jc w:val="center"/>
              <w:rPr>
                <w:ins w:id="336" w:author="Mike Banach" w:date="2023-04-18T10:57:00Z"/>
                <w:bCs/>
                <w:sz w:val="16"/>
                <w:szCs w:val="16"/>
              </w:rPr>
            </w:pPr>
            <w:ins w:id="337" w:author="Mike Banach" w:date="2023-04-18T10:57:00Z">
              <w:r w:rsidRPr="00694901">
                <w:rPr>
                  <w:bCs/>
                  <w:sz w:val="16"/>
                  <w:szCs w:val="16"/>
                </w:rPr>
                <w:t>Text</w:t>
              </w:r>
            </w:ins>
          </w:p>
          <w:p w14:paraId="5EF9F62F" w14:textId="5FC4CA03" w:rsidR="008B3459" w:rsidRDefault="008B3459" w:rsidP="008B3459">
            <w:pPr>
              <w:tabs>
                <w:tab w:val="right" w:pos="14310"/>
              </w:tabs>
              <w:jc w:val="center"/>
              <w:rPr>
                <w:sz w:val="16"/>
                <w:szCs w:val="16"/>
              </w:rPr>
            </w:pPr>
            <w:ins w:id="338" w:author="Mike Banach" w:date="2023-04-18T10:57:00Z">
              <w:r w:rsidRPr="00694901">
                <w:rPr>
                  <w:bCs/>
                  <w:sz w:val="16"/>
                  <w:szCs w:val="16"/>
                </w:rPr>
                <w:t>(0-255)</w:t>
              </w:r>
            </w:ins>
          </w:p>
        </w:tc>
        <w:tc>
          <w:tcPr>
            <w:tcW w:w="8410" w:type="dxa"/>
            <w:gridSpan w:val="4"/>
          </w:tcPr>
          <w:p w14:paraId="1B86B693" w14:textId="77777777" w:rsidR="008B3459" w:rsidRPr="00694901" w:rsidRDefault="008B3459" w:rsidP="008B3459">
            <w:pPr>
              <w:snapToGrid w:val="0"/>
              <w:rPr>
                <w:ins w:id="339" w:author="Mike Banach" w:date="2023-04-18T10:57:00Z"/>
                <w:sz w:val="16"/>
                <w:szCs w:val="16"/>
              </w:rPr>
            </w:pPr>
            <w:ins w:id="340" w:author="Mike Banach" w:date="2023-04-18T10:57:00Z">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ins>
          </w:p>
          <w:p w14:paraId="1A16E4F2" w14:textId="77777777" w:rsidR="008B3459" w:rsidRPr="00694901" w:rsidRDefault="008B3459" w:rsidP="008B3459">
            <w:pPr>
              <w:snapToGrid w:val="0"/>
              <w:rPr>
                <w:ins w:id="341" w:author="Mike Banach" w:date="2023-04-18T10:57:00Z"/>
                <w:sz w:val="16"/>
                <w:szCs w:val="16"/>
              </w:rPr>
            </w:pPr>
          </w:p>
          <w:p w14:paraId="36665905" w14:textId="7B59CC96" w:rsidR="008B3459" w:rsidRDefault="008B3459" w:rsidP="008B3459">
            <w:pPr>
              <w:rPr>
                <w:sz w:val="16"/>
                <w:szCs w:val="16"/>
              </w:rPr>
            </w:pPr>
            <w:ins w:id="342" w:author="Mike Banach" w:date="2023-04-18T10:57:00Z">
              <w:r w:rsidRPr="00694901">
                <w:rPr>
                  <w:sz w:val="16"/>
                  <w:szCs w:val="16"/>
                </w:rPr>
                <w:t>This field is for ADDITIONAL organizations.  Do not include the organization identified in the ContactAgency field.</w:t>
              </w:r>
            </w:ins>
          </w:p>
        </w:tc>
      </w:tr>
      <w:tr w:rsidR="00F848B0" w:rsidRPr="00694901" w14:paraId="52F3D562" w14:textId="77777777" w:rsidTr="003569B4">
        <w:trPr>
          <w:cantSplit/>
          <w:trHeight w:val="360"/>
        </w:trPr>
        <w:tc>
          <w:tcPr>
            <w:tcW w:w="14688" w:type="dxa"/>
            <w:gridSpan w:val="7"/>
            <w:shd w:val="clear" w:color="auto" w:fill="DBE5F1"/>
            <w:vAlign w:val="center"/>
          </w:tcPr>
          <w:p w14:paraId="5937F661" w14:textId="77777777" w:rsidR="00F848B0" w:rsidRPr="00694901" w:rsidRDefault="00F848B0" w:rsidP="00F848B0">
            <w:pPr>
              <w:keepNext/>
              <w:snapToGrid w:val="0"/>
              <w:jc w:val="center"/>
              <w:rPr>
                <w:b/>
                <w:sz w:val="16"/>
                <w:szCs w:val="16"/>
              </w:rPr>
            </w:pPr>
            <w:bookmarkStart w:id="343" w:name="_Hlk122099907"/>
            <w:r w:rsidRPr="00694901">
              <w:rPr>
                <w:b/>
                <w:sz w:val="16"/>
                <w:szCs w:val="16"/>
              </w:rPr>
              <w:t>Comments about the data</w:t>
            </w:r>
          </w:p>
        </w:tc>
      </w:tr>
      <w:bookmarkEnd w:id="343"/>
      <w:tr w:rsidR="00F848B0" w:rsidRPr="008031C3" w14:paraId="104314FD" w14:textId="77777777" w:rsidTr="23C10B09">
        <w:trPr>
          <w:cantSplit/>
        </w:trPr>
        <w:tc>
          <w:tcPr>
            <w:tcW w:w="1728" w:type="dxa"/>
          </w:tcPr>
          <w:p w14:paraId="676E7DC1" w14:textId="6BE64497" w:rsidR="00F848B0" w:rsidRPr="008031C3" w:rsidRDefault="00F848B0" w:rsidP="00F848B0">
            <w:pPr>
              <w:tabs>
                <w:tab w:val="right" w:pos="14310"/>
              </w:tabs>
              <w:rPr>
                <w:sz w:val="16"/>
                <w:szCs w:val="16"/>
              </w:rPr>
            </w:pPr>
            <w:r w:rsidRPr="00751618">
              <w:rPr>
                <w:b/>
                <w:i/>
                <w:color w:val="FF0000"/>
                <w:sz w:val="16"/>
                <w:szCs w:val="16"/>
              </w:rPr>
              <w:t>Comments</w:t>
            </w:r>
          </w:p>
        </w:tc>
        <w:tc>
          <w:tcPr>
            <w:tcW w:w="3600" w:type="dxa"/>
          </w:tcPr>
          <w:p w14:paraId="14DB3A45" w14:textId="7BE24818" w:rsidR="00F848B0" w:rsidRPr="008031C3" w:rsidRDefault="00F848B0" w:rsidP="00F848B0">
            <w:pPr>
              <w:tabs>
                <w:tab w:val="right" w:pos="14310"/>
              </w:tabs>
              <w:rPr>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32F4A8A5" w14:textId="77777777" w:rsidR="00F848B0" w:rsidRDefault="00F848B0" w:rsidP="00F848B0">
            <w:pPr>
              <w:tabs>
                <w:tab w:val="right" w:pos="14310"/>
              </w:tabs>
              <w:jc w:val="center"/>
              <w:rPr>
                <w:b/>
                <w:bCs/>
                <w:i/>
                <w:color w:val="FF0000"/>
                <w:sz w:val="16"/>
                <w:szCs w:val="16"/>
              </w:rPr>
            </w:pPr>
            <w:r>
              <w:rPr>
                <w:b/>
                <w:bCs/>
                <w:i/>
                <w:color w:val="FF0000"/>
                <w:sz w:val="16"/>
                <w:szCs w:val="16"/>
              </w:rPr>
              <w:t>Text</w:t>
            </w:r>
          </w:p>
          <w:p w14:paraId="395724C9" w14:textId="6EF69961" w:rsidR="00F848B0" w:rsidRPr="008031C3" w:rsidRDefault="00F848B0" w:rsidP="00F848B0">
            <w:pPr>
              <w:tabs>
                <w:tab w:val="right" w:pos="14310"/>
              </w:tabs>
              <w:jc w:val="center"/>
              <w:rPr>
                <w:sz w:val="16"/>
                <w:szCs w:val="16"/>
              </w:rPr>
            </w:pPr>
            <w:r w:rsidRPr="005226D2">
              <w:rPr>
                <w:bCs/>
                <w:i/>
                <w:color w:val="FF0000"/>
                <w:sz w:val="16"/>
                <w:szCs w:val="16"/>
              </w:rPr>
              <w:t>(0-max)</w:t>
            </w:r>
          </w:p>
        </w:tc>
        <w:tc>
          <w:tcPr>
            <w:tcW w:w="8410" w:type="dxa"/>
            <w:gridSpan w:val="4"/>
          </w:tcPr>
          <w:p w14:paraId="05671D78" w14:textId="77777777" w:rsidR="00F848B0" w:rsidRDefault="00F848B0" w:rsidP="00F848B0">
            <w:pPr>
              <w:snapToGrid w:val="0"/>
              <w:rPr>
                <w:sz w:val="16"/>
                <w:szCs w:val="16"/>
              </w:rPr>
            </w:pPr>
            <w:r>
              <w:rPr>
                <w:sz w:val="16"/>
                <w:szCs w:val="16"/>
              </w:rPr>
              <w:t>If possible, it is useful to briefly explain any null "metrics" or "age" fields.</w:t>
            </w:r>
          </w:p>
          <w:p w14:paraId="5F2B03F1" w14:textId="5FE2488D" w:rsidR="00F848B0" w:rsidRPr="00735D8F" w:rsidRDefault="00F848B0" w:rsidP="00F848B0">
            <w:pPr>
              <w:snapToGrid w:val="0"/>
              <w:ind w:left="29"/>
              <w:rPr>
                <w:sz w:val="16"/>
                <w:szCs w:val="16"/>
              </w:rPr>
            </w:pPr>
            <w:r w:rsidRPr="00FA0127">
              <w:rPr>
                <w:i/>
                <w:color w:val="FF0000"/>
                <w:sz w:val="16"/>
                <w:szCs w:val="16"/>
              </w:rPr>
              <w:t>Required if NullRecord = "Yes", to explain why the indicators are not available.</w:t>
            </w:r>
          </w:p>
        </w:tc>
      </w:tr>
      <w:tr w:rsidR="00F848B0" w:rsidRPr="00694901" w14:paraId="3ECFECE0" w14:textId="77777777" w:rsidTr="003569B4">
        <w:trPr>
          <w:cantSplit/>
          <w:trHeight w:val="360"/>
        </w:trPr>
        <w:tc>
          <w:tcPr>
            <w:tcW w:w="14688" w:type="dxa"/>
            <w:gridSpan w:val="7"/>
            <w:shd w:val="clear" w:color="auto" w:fill="DBE5F1"/>
            <w:vAlign w:val="center"/>
          </w:tcPr>
          <w:p w14:paraId="3D173819" w14:textId="74DF0386" w:rsidR="00F848B0" w:rsidRPr="00694901" w:rsidRDefault="00F848B0" w:rsidP="00F848B0">
            <w:pPr>
              <w:keepNext/>
              <w:snapToGrid w:val="0"/>
              <w:jc w:val="center"/>
              <w:rPr>
                <w:b/>
                <w:sz w:val="16"/>
                <w:szCs w:val="16"/>
              </w:rPr>
            </w:pPr>
            <w:bookmarkStart w:id="344" w:name="_Hlk122099966"/>
            <w:r w:rsidRPr="00B81384">
              <w:rPr>
                <w:b/>
                <w:sz w:val="16"/>
                <w:szCs w:val="16"/>
              </w:rPr>
              <w:t>Supporting information</w:t>
            </w:r>
          </w:p>
        </w:tc>
      </w:tr>
      <w:bookmarkEnd w:id="344"/>
      <w:tr w:rsidR="00F848B0" w:rsidRPr="008031C3" w14:paraId="5CA66E4D" w14:textId="77777777" w:rsidTr="23C10B09">
        <w:trPr>
          <w:cantSplit/>
        </w:trPr>
        <w:tc>
          <w:tcPr>
            <w:tcW w:w="1728" w:type="dxa"/>
          </w:tcPr>
          <w:p w14:paraId="75B4F973" w14:textId="698C382F" w:rsidR="00F848B0" w:rsidRPr="00AE2D9E" w:rsidRDefault="00F848B0" w:rsidP="00F848B0">
            <w:pPr>
              <w:tabs>
                <w:tab w:val="right" w:pos="14310"/>
              </w:tabs>
              <w:rPr>
                <w:b/>
                <w:bCs/>
                <w:color w:val="FF0000"/>
                <w:sz w:val="16"/>
                <w:szCs w:val="16"/>
              </w:rPr>
            </w:pPr>
            <w:r w:rsidRPr="00765183">
              <w:rPr>
                <w:b/>
                <w:color w:val="FF0000"/>
                <w:sz w:val="16"/>
                <w:szCs w:val="16"/>
              </w:rPr>
              <w:t>NullRecord</w:t>
            </w:r>
          </w:p>
        </w:tc>
        <w:tc>
          <w:tcPr>
            <w:tcW w:w="3600" w:type="dxa"/>
          </w:tcPr>
          <w:p w14:paraId="3AD2A3A5" w14:textId="4354424F" w:rsidR="00F848B0" w:rsidRDefault="00F848B0" w:rsidP="00F848B0">
            <w:pPr>
              <w:tabs>
                <w:tab w:val="right" w:pos="14310"/>
              </w:tabs>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1280A55F" w14:textId="77777777" w:rsidR="00F848B0" w:rsidRPr="00765183" w:rsidRDefault="00F848B0" w:rsidP="00F848B0">
            <w:pPr>
              <w:tabs>
                <w:tab w:val="right" w:pos="14310"/>
              </w:tabs>
              <w:jc w:val="center"/>
              <w:rPr>
                <w:b/>
                <w:color w:val="FF0000"/>
                <w:sz w:val="16"/>
                <w:szCs w:val="16"/>
              </w:rPr>
            </w:pPr>
            <w:r w:rsidRPr="00765183">
              <w:rPr>
                <w:b/>
                <w:color w:val="FF0000"/>
                <w:sz w:val="16"/>
                <w:szCs w:val="16"/>
              </w:rPr>
              <w:t>Text</w:t>
            </w:r>
          </w:p>
          <w:p w14:paraId="3DDCB5F3" w14:textId="6C54EABA" w:rsidR="00F848B0" w:rsidRDefault="00F848B0" w:rsidP="00F848B0">
            <w:pPr>
              <w:tabs>
                <w:tab w:val="right" w:pos="14310"/>
              </w:tabs>
              <w:jc w:val="center"/>
              <w:rPr>
                <w:b/>
                <w:color w:val="FF0000"/>
                <w:sz w:val="16"/>
                <w:szCs w:val="16"/>
              </w:rPr>
            </w:pPr>
            <w:r w:rsidRPr="005226D2">
              <w:rPr>
                <w:color w:val="FF0000"/>
                <w:sz w:val="16"/>
                <w:szCs w:val="16"/>
              </w:rPr>
              <w:t>(2-3)</w:t>
            </w:r>
          </w:p>
        </w:tc>
        <w:tc>
          <w:tcPr>
            <w:tcW w:w="8410" w:type="dxa"/>
            <w:gridSpan w:val="4"/>
          </w:tcPr>
          <w:p w14:paraId="10BDCAC6" w14:textId="77777777" w:rsidR="00F848B0" w:rsidRDefault="00F848B0" w:rsidP="00F848B0">
            <w:pPr>
              <w:snapToGrid w:val="0"/>
              <w:rPr>
                <w:sz w:val="16"/>
                <w:szCs w:val="16"/>
              </w:rPr>
            </w:pPr>
            <w:r>
              <w:rPr>
                <w:sz w:val="16"/>
                <w:szCs w:val="16"/>
              </w:rPr>
              <w:t>Normally "No".</w:t>
            </w:r>
          </w:p>
          <w:p w14:paraId="5C18C24E" w14:textId="77777777" w:rsidR="00F848B0" w:rsidRDefault="00F848B0" w:rsidP="00F848B0">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w:t>
            </w:r>
            <w:bookmarkStart w:id="345" w:name="OLE_LINK3"/>
            <w:r>
              <w:rPr>
                <w:sz w:val="16"/>
                <w:szCs w:val="16"/>
              </w:rPr>
              <w:t>Metric data and age data may still exist when NullRecord = "Yes".</w:t>
            </w:r>
            <w:bookmarkEnd w:id="345"/>
          </w:p>
          <w:p w14:paraId="3CE302E7" w14:textId="77777777" w:rsidR="00F848B0" w:rsidRDefault="00F848B0" w:rsidP="00F848B0">
            <w:pPr>
              <w:snapToGrid w:val="0"/>
              <w:rPr>
                <w:sz w:val="16"/>
                <w:szCs w:val="16"/>
              </w:rPr>
            </w:pPr>
          </w:p>
          <w:p w14:paraId="573D1048" w14:textId="6BF32637" w:rsidR="00F848B0" w:rsidRPr="001113DC" w:rsidRDefault="00F848B0" w:rsidP="00F848B0">
            <w:pPr>
              <w:snapToGrid w:val="0"/>
              <w:rPr>
                <w:sz w:val="16"/>
                <w:szCs w:val="16"/>
                <w:u w:val="single"/>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F848B0" w:rsidRPr="008031C3" w14:paraId="27490975" w14:textId="77777777" w:rsidTr="23C10B09">
        <w:trPr>
          <w:cantSplit/>
        </w:trPr>
        <w:tc>
          <w:tcPr>
            <w:tcW w:w="1728" w:type="dxa"/>
          </w:tcPr>
          <w:p w14:paraId="3364400A" w14:textId="073B833B" w:rsidR="00F848B0" w:rsidRPr="008031C3" w:rsidRDefault="00F848B0" w:rsidP="00F848B0">
            <w:pPr>
              <w:tabs>
                <w:tab w:val="right" w:pos="14310"/>
              </w:tabs>
              <w:rPr>
                <w:sz w:val="16"/>
                <w:szCs w:val="16"/>
              </w:rPr>
            </w:pPr>
            <w:r w:rsidRPr="00AE2D9E">
              <w:rPr>
                <w:b/>
                <w:bCs/>
                <w:color w:val="FF0000"/>
                <w:sz w:val="16"/>
                <w:szCs w:val="16"/>
              </w:rPr>
              <w:t>DataStatus</w:t>
            </w:r>
          </w:p>
        </w:tc>
        <w:tc>
          <w:tcPr>
            <w:tcW w:w="3600" w:type="dxa"/>
          </w:tcPr>
          <w:p w14:paraId="27F98612" w14:textId="11262C07" w:rsidR="00F848B0" w:rsidRPr="008031C3" w:rsidRDefault="00F848B0" w:rsidP="00F848B0">
            <w:pPr>
              <w:tabs>
                <w:tab w:val="right" w:pos="14310"/>
              </w:tabs>
              <w:rPr>
                <w:sz w:val="16"/>
                <w:szCs w:val="16"/>
              </w:rPr>
            </w:pPr>
            <w:r>
              <w:rPr>
                <w:bCs/>
                <w:sz w:val="16"/>
                <w:szCs w:val="16"/>
              </w:rPr>
              <w:t>Status of the data in the current record.</w:t>
            </w:r>
          </w:p>
        </w:tc>
        <w:tc>
          <w:tcPr>
            <w:tcW w:w="950" w:type="dxa"/>
          </w:tcPr>
          <w:p w14:paraId="6968196D" w14:textId="77777777" w:rsidR="00F848B0" w:rsidRDefault="00F848B0" w:rsidP="00F848B0">
            <w:pPr>
              <w:tabs>
                <w:tab w:val="right" w:pos="14310"/>
              </w:tabs>
              <w:jc w:val="center"/>
              <w:rPr>
                <w:b/>
                <w:color w:val="FF0000"/>
                <w:sz w:val="16"/>
                <w:szCs w:val="16"/>
              </w:rPr>
            </w:pPr>
            <w:r>
              <w:rPr>
                <w:b/>
                <w:color w:val="FF0000"/>
                <w:sz w:val="16"/>
                <w:szCs w:val="16"/>
              </w:rPr>
              <w:t>Text</w:t>
            </w:r>
          </w:p>
          <w:p w14:paraId="2A991883" w14:textId="59A44902" w:rsidR="00F848B0" w:rsidRPr="00822E0D" w:rsidRDefault="00F848B0" w:rsidP="00F848B0">
            <w:pPr>
              <w:tabs>
                <w:tab w:val="right" w:pos="14310"/>
              </w:tabs>
              <w:jc w:val="center"/>
              <w:rPr>
                <w:b/>
                <w:color w:val="FF0000"/>
                <w:sz w:val="16"/>
                <w:szCs w:val="16"/>
              </w:rPr>
            </w:pPr>
            <w:r w:rsidRPr="005226D2">
              <w:rPr>
                <w:color w:val="FF0000"/>
                <w:sz w:val="16"/>
                <w:szCs w:val="16"/>
              </w:rPr>
              <w:t>(5-8)</w:t>
            </w:r>
          </w:p>
        </w:tc>
        <w:tc>
          <w:tcPr>
            <w:tcW w:w="8410" w:type="dxa"/>
            <w:gridSpan w:val="4"/>
          </w:tcPr>
          <w:p w14:paraId="0073C7DD" w14:textId="77777777" w:rsidR="00F848B0" w:rsidRDefault="00F848B0" w:rsidP="00F848B0">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4C7090D" w14:textId="77777777" w:rsidR="00F848B0" w:rsidRDefault="00F848B0" w:rsidP="00F848B0">
            <w:pPr>
              <w:numPr>
                <w:ilvl w:val="0"/>
                <w:numId w:val="4"/>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6743FA33" w14:textId="77777777" w:rsidR="00F848B0" w:rsidRDefault="00F848B0" w:rsidP="00F848B0">
            <w:pPr>
              <w:numPr>
                <w:ilvl w:val="0"/>
                <w:numId w:val="4"/>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4E4E275D" w14:textId="7A609BBF" w:rsidR="00F848B0" w:rsidRPr="008031C3" w:rsidRDefault="00F848B0" w:rsidP="00F848B0">
            <w:pPr>
              <w:numPr>
                <w:ilvl w:val="0"/>
                <w:numId w:val="4"/>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F848B0" w:rsidRPr="00694901" w14:paraId="477A7EB1" w14:textId="77777777" w:rsidTr="007E232A">
        <w:trPr>
          <w:cantSplit/>
        </w:trPr>
        <w:tc>
          <w:tcPr>
            <w:tcW w:w="1728" w:type="dxa"/>
          </w:tcPr>
          <w:p w14:paraId="6B92C08C" w14:textId="77777777" w:rsidR="00F848B0" w:rsidRPr="00694901" w:rsidRDefault="00F848B0" w:rsidP="00F848B0">
            <w:pPr>
              <w:tabs>
                <w:tab w:val="right" w:pos="14310"/>
              </w:tabs>
              <w:rPr>
                <w:bCs/>
                <w:sz w:val="16"/>
                <w:szCs w:val="16"/>
              </w:rPr>
            </w:pPr>
            <w:r w:rsidRPr="00694901">
              <w:rPr>
                <w:bCs/>
                <w:sz w:val="16"/>
                <w:szCs w:val="16"/>
              </w:rPr>
              <w:t>IndicatorLocation</w:t>
            </w:r>
          </w:p>
        </w:tc>
        <w:tc>
          <w:tcPr>
            <w:tcW w:w="3600" w:type="dxa"/>
          </w:tcPr>
          <w:p w14:paraId="77F1B2BE" w14:textId="7EC5BF17" w:rsidR="00F848B0" w:rsidRPr="00694901" w:rsidRDefault="00F848B0" w:rsidP="00F848B0">
            <w:pPr>
              <w:tabs>
                <w:tab w:val="right" w:pos="14310"/>
              </w:tabs>
              <w:rPr>
                <w:bCs/>
                <w:sz w:val="16"/>
                <w:szCs w:val="16"/>
              </w:rPr>
            </w:pPr>
            <w:r w:rsidRPr="00694901">
              <w:rPr>
                <w:bCs/>
                <w:sz w:val="16"/>
                <w:szCs w:val="16"/>
              </w:rPr>
              <w:t>Where th</w:t>
            </w:r>
            <w:r>
              <w:rPr>
                <w:bCs/>
                <w:sz w:val="16"/>
                <w:szCs w:val="16"/>
              </w:rPr>
              <w:t>ese return numbers are</w:t>
            </w:r>
            <w:r w:rsidRPr="00694901">
              <w:rPr>
                <w:bCs/>
                <w:sz w:val="16"/>
                <w:szCs w:val="16"/>
              </w:rPr>
              <w:t xml:space="preserve"> maintained at the source.</w:t>
            </w:r>
          </w:p>
        </w:tc>
        <w:tc>
          <w:tcPr>
            <w:tcW w:w="950" w:type="dxa"/>
          </w:tcPr>
          <w:p w14:paraId="0E6314D8" w14:textId="77777777" w:rsidR="00F848B0" w:rsidRPr="00694901" w:rsidRDefault="00F848B0" w:rsidP="00F848B0">
            <w:pPr>
              <w:tabs>
                <w:tab w:val="right" w:pos="14310"/>
              </w:tabs>
              <w:jc w:val="center"/>
              <w:rPr>
                <w:bCs/>
                <w:sz w:val="16"/>
                <w:szCs w:val="16"/>
              </w:rPr>
            </w:pPr>
            <w:r w:rsidRPr="00694901">
              <w:rPr>
                <w:bCs/>
                <w:sz w:val="16"/>
                <w:szCs w:val="16"/>
              </w:rPr>
              <w:t>Text</w:t>
            </w:r>
          </w:p>
          <w:p w14:paraId="0A2352A7"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19CD5E40" w14:textId="77777777" w:rsidR="00F848B0" w:rsidRDefault="00F848B0" w:rsidP="00F848B0">
            <w:pPr>
              <w:snapToGrid w:val="0"/>
              <w:rPr>
                <w:bCs/>
                <w:sz w:val="16"/>
                <w:szCs w:val="16"/>
              </w:rPr>
            </w:pPr>
            <w:r w:rsidRPr="00694901">
              <w:rPr>
                <w:bCs/>
                <w:sz w:val="16"/>
                <w:szCs w:val="16"/>
              </w:rPr>
              <w:t>If online, provide URL(s).</w:t>
            </w:r>
          </w:p>
          <w:p w14:paraId="08267C48" w14:textId="76A57B10"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694901" w14:paraId="1600D73A" w14:textId="77777777" w:rsidTr="007E232A">
        <w:trPr>
          <w:cantSplit/>
        </w:trPr>
        <w:tc>
          <w:tcPr>
            <w:tcW w:w="1728" w:type="dxa"/>
          </w:tcPr>
          <w:p w14:paraId="7B85D6EB" w14:textId="77777777" w:rsidR="00F848B0" w:rsidRPr="00694901" w:rsidRDefault="00F848B0" w:rsidP="00F848B0">
            <w:pPr>
              <w:tabs>
                <w:tab w:val="right" w:pos="14310"/>
              </w:tabs>
              <w:rPr>
                <w:bCs/>
                <w:sz w:val="16"/>
                <w:szCs w:val="16"/>
              </w:rPr>
            </w:pPr>
            <w:r w:rsidRPr="00694901">
              <w:rPr>
                <w:bCs/>
                <w:sz w:val="16"/>
                <w:szCs w:val="16"/>
              </w:rPr>
              <w:t>MeasureLocation</w:t>
            </w:r>
          </w:p>
        </w:tc>
        <w:tc>
          <w:tcPr>
            <w:tcW w:w="3600" w:type="dxa"/>
          </w:tcPr>
          <w:p w14:paraId="5892F4D3" w14:textId="7902F1F2" w:rsidR="00F848B0" w:rsidRPr="00694901" w:rsidRDefault="00F848B0" w:rsidP="00F848B0">
            <w:pPr>
              <w:tabs>
                <w:tab w:val="right" w:pos="14310"/>
              </w:tabs>
              <w:rPr>
                <w:bCs/>
                <w:sz w:val="16"/>
                <w:szCs w:val="16"/>
              </w:rPr>
            </w:pPr>
            <w:r w:rsidRPr="00694901">
              <w:rPr>
                <w:bCs/>
                <w:sz w:val="16"/>
                <w:szCs w:val="16"/>
              </w:rPr>
              <w:t xml:space="preserve">Where the </w:t>
            </w:r>
            <w:r>
              <w:rPr>
                <w:bCs/>
                <w:sz w:val="16"/>
                <w:szCs w:val="16"/>
              </w:rPr>
              <w:t xml:space="preserve">raw return numbers </w:t>
            </w:r>
            <w:r w:rsidRPr="00694901">
              <w:rPr>
                <w:bCs/>
                <w:sz w:val="16"/>
                <w:szCs w:val="16"/>
              </w:rPr>
              <w:t xml:space="preserve">are maintained that were used </w:t>
            </w:r>
            <w:r>
              <w:rPr>
                <w:bCs/>
                <w:sz w:val="16"/>
                <w:szCs w:val="16"/>
              </w:rPr>
              <w:t>for the total return numbers</w:t>
            </w:r>
            <w:r w:rsidRPr="00694901">
              <w:rPr>
                <w:bCs/>
                <w:sz w:val="16"/>
                <w:szCs w:val="16"/>
              </w:rPr>
              <w:t>.</w:t>
            </w:r>
          </w:p>
        </w:tc>
        <w:tc>
          <w:tcPr>
            <w:tcW w:w="950" w:type="dxa"/>
          </w:tcPr>
          <w:p w14:paraId="18C71B72" w14:textId="77777777" w:rsidR="00F848B0" w:rsidRPr="00694901" w:rsidRDefault="00F848B0" w:rsidP="00F848B0">
            <w:pPr>
              <w:tabs>
                <w:tab w:val="right" w:pos="14310"/>
              </w:tabs>
              <w:jc w:val="center"/>
              <w:rPr>
                <w:bCs/>
                <w:sz w:val="16"/>
                <w:szCs w:val="16"/>
              </w:rPr>
            </w:pPr>
            <w:r w:rsidRPr="00694901">
              <w:rPr>
                <w:bCs/>
                <w:sz w:val="16"/>
                <w:szCs w:val="16"/>
              </w:rPr>
              <w:t>Text</w:t>
            </w:r>
          </w:p>
          <w:p w14:paraId="2974A142"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3C47AA7F" w14:textId="77777777" w:rsidR="00F848B0" w:rsidRDefault="00F848B0" w:rsidP="00F848B0">
            <w:pPr>
              <w:snapToGrid w:val="0"/>
              <w:rPr>
                <w:bCs/>
                <w:sz w:val="16"/>
                <w:szCs w:val="16"/>
              </w:rPr>
            </w:pPr>
            <w:r w:rsidRPr="00694901">
              <w:rPr>
                <w:bCs/>
                <w:sz w:val="16"/>
                <w:szCs w:val="16"/>
              </w:rPr>
              <w:t>If online, provide URL(s).</w:t>
            </w:r>
          </w:p>
          <w:p w14:paraId="7A5B2755" w14:textId="12C8728A"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914290" w14:paraId="6389CE62" w14:textId="77777777" w:rsidTr="23C10B09">
        <w:trPr>
          <w:cantSplit/>
        </w:trPr>
        <w:tc>
          <w:tcPr>
            <w:tcW w:w="1728" w:type="dxa"/>
          </w:tcPr>
          <w:p w14:paraId="28BADB51" w14:textId="0DD8B9DE" w:rsidR="00F848B0" w:rsidRPr="00914290" w:rsidRDefault="00F848B0" w:rsidP="00F848B0">
            <w:pPr>
              <w:tabs>
                <w:tab w:val="right" w:pos="14310"/>
              </w:tabs>
              <w:rPr>
                <w:bCs/>
                <w:color w:val="FF0000"/>
                <w:sz w:val="16"/>
                <w:szCs w:val="16"/>
              </w:rPr>
            </w:pPr>
            <w:r w:rsidRPr="00AE2D9E">
              <w:rPr>
                <w:b/>
                <w:bCs/>
                <w:color w:val="FF0000"/>
                <w:sz w:val="16"/>
                <w:szCs w:val="16"/>
              </w:rPr>
              <w:lastRenderedPageBreak/>
              <w:t>ContactAgency</w:t>
            </w:r>
          </w:p>
        </w:tc>
        <w:tc>
          <w:tcPr>
            <w:tcW w:w="3600" w:type="dxa"/>
          </w:tcPr>
          <w:p w14:paraId="237C70B1" w14:textId="4E5F30A5" w:rsidR="00F848B0" w:rsidRPr="00914290" w:rsidRDefault="00F848B0" w:rsidP="00F848B0">
            <w:pPr>
              <w:tabs>
                <w:tab w:val="right" w:pos="14310"/>
              </w:tabs>
              <w:rPr>
                <w:bCs/>
                <w:sz w:val="16"/>
                <w:szCs w:val="16"/>
              </w:rPr>
            </w:pPr>
            <w:r>
              <w:rPr>
                <w:bCs/>
                <w:sz w:val="16"/>
                <w:szCs w:val="16"/>
              </w:rPr>
              <w:t>Agency, tribe, or other entity, or person responsible for these data that is the best contact for questions that may arise about this data record.</w:t>
            </w:r>
          </w:p>
        </w:tc>
        <w:tc>
          <w:tcPr>
            <w:tcW w:w="950" w:type="dxa"/>
          </w:tcPr>
          <w:p w14:paraId="34DA1038" w14:textId="77777777" w:rsidR="00F848B0" w:rsidRDefault="00F848B0" w:rsidP="00F848B0">
            <w:pPr>
              <w:tabs>
                <w:tab w:val="right" w:pos="14310"/>
              </w:tabs>
              <w:jc w:val="center"/>
              <w:rPr>
                <w:b/>
                <w:bCs/>
                <w:color w:val="FF0000"/>
                <w:sz w:val="16"/>
                <w:szCs w:val="16"/>
              </w:rPr>
            </w:pPr>
            <w:r>
              <w:rPr>
                <w:b/>
                <w:bCs/>
                <w:color w:val="FF0000"/>
                <w:sz w:val="16"/>
                <w:szCs w:val="16"/>
              </w:rPr>
              <w:t>Text</w:t>
            </w:r>
          </w:p>
          <w:p w14:paraId="77FC0DF7" w14:textId="2CAD0BDD" w:rsidR="00F848B0" w:rsidRPr="00914290" w:rsidRDefault="00F848B0" w:rsidP="00F848B0">
            <w:pPr>
              <w:tabs>
                <w:tab w:val="right" w:pos="14310"/>
              </w:tabs>
              <w:jc w:val="center"/>
              <w:rPr>
                <w:color w:val="FF0000"/>
                <w:sz w:val="16"/>
                <w:szCs w:val="16"/>
              </w:rPr>
            </w:pPr>
            <w:r w:rsidRPr="005226D2">
              <w:rPr>
                <w:bCs/>
                <w:color w:val="FF0000"/>
                <w:sz w:val="16"/>
                <w:szCs w:val="16"/>
              </w:rPr>
              <w:t>(1-255)</w:t>
            </w:r>
          </w:p>
        </w:tc>
        <w:tc>
          <w:tcPr>
            <w:tcW w:w="8410" w:type="dxa"/>
            <w:gridSpan w:val="4"/>
          </w:tcPr>
          <w:p w14:paraId="05ACD6C2" w14:textId="77777777" w:rsidR="00F848B0" w:rsidRPr="00735D8F" w:rsidRDefault="00F848B0" w:rsidP="00F848B0">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2B7902A"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Columbia River Inter-Tribal Fish Commission</w:t>
            </w:r>
          </w:p>
          <w:p w14:paraId="6722843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Colville Reservation</w:t>
            </w:r>
          </w:p>
          <w:p w14:paraId="3237B7A2"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and Bands of the Yakama Nation</w:t>
            </w:r>
          </w:p>
          <w:p w14:paraId="1E8C806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Umatilla Indian Reservation</w:t>
            </w:r>
          </w:p>
          <w:p w14:paraId="0F27560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Warm Springs Reservation of Oregon</w:t>
            </w:r>
          </w:p>
          <w:p w14:paraId="731CE7A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Idaho Department of Fish and Game</w:t>
            </w:r>
          </w:p>
          <w:p w14:paraId="36EF8440"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Nez Perce Tribe</w:t>
            </w:r>
          </w:p>
          <w:p w14:paraId="1DB166E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Oregon Department of Fish and Wildlife</w:t>
            </w:r>
          </w:p>
          <w:p w14:paraId="39C4F1E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Shoshone-Bannock Tribes</w:t>
            </w:r>
          </w:p>
          <w:p w14:paraId="5381D44F"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Spokane Tribe of Indians</w:t>
            </w:r>
          </w:p>
          <w:p w14:paraId="4BA7C786" w14:textId="77777777" w:rsidR="00F848B0" w:rsidRPr="00914290" w:rsidRDefault="00F848B0" w:rsidP="00F848B0">
            <w:pPr>
              <w:keepNext/>
              <w:numPr>
                <w:ilvl w:val="0"/>
                <w:numId w:val="5"/>
              </w:numPr>
              <w:snapToGrid w:val="0"/>
              <w:ind w:left="173" w:hanging="144"/>
              <w:rPr>
                <w:sz w:val="16"/>
                <w:szCs w:val="16"/>
                <w:u w:val="single"/>
              </w:rPr>
            </w:pPr>
            <w:r w:rsidRPr="00735D8F">
              <w:rPr>
                <w:sz w:val="16"/>
                <w:szCs w:val="16"/>
              </w:rPr>
              <w:t>U.S. Fish and Wildlife Service</w:t>
            </w:r>
          </w:p>
          <w:p w14:paraId="1BB0AA81" w14:textId="172D9B34" w:rsidR="00F848B0" w:rsidRPr="00914290" w:rsidRDefault="00F848B0" w:rsidP="00F848B0">
            <w:pPr>
              <w:keepNext/>
              <w:numPr>
                <w:ilvl w:val="0"/>
                <w:numId w:val="5"/>
              </w:numPr>
              <w:snapToGrid w:val="0"/>
              <w:ind w:left="173" w:hanging="144"/>
              <w:rPr>
                <w:sz w:val="16"/>
                <w:szCs w:val="16"/>
                <w:u w:val="single"/>
              </w:rPr>
            </w:pPr>
            <w:r w:rsidRPr="00735D8F">
              <w:rPr>
                <w:sz w:val="16"/>
                <w:szCs w:val="16"/>
              </w:rPr>
              <w:t>Washington Department of Fish and Wildlife</w:t>
            </w:r>
          </w:p>
        </w:tc>
      </w:tr>
      <w:tr w:rsidR="00F848B0" w:rsidRPr="00914290" w14:paraId="53F5725F" w14:textId="77777777" w:rsidTr="23C10B09">
        <w:trPr>
          <w:cantSplit/>
        </w:trPr>
        <w:tc>
          <w:tcPr>
            <w:tcW w:w="1728" w:type="dxa"/>
          </w:tcPr>
          <w:p w14:paraId="3710E83A" w14:textId="5AF29971" w:rsidR="00F848B0" w:rsidRPr="00AE2D9E" w:rsidRDefault="00F848B0" w:rsidP="00F848B0">
            <w:pPr>
              <w:tabs>
                <w:tab w:val="right" w:pos="14310"/>
              </w:tabs>
              <w:rPr>
                <w:b/>
                <w:bCs/>
                <w:color w:val="FF0000"/>
                <w:sz w:val="16"/>
                <w:szCs w:val="16"/>
              </w:rPr>
            </w:pPr>
            <w:r w:rsidRPr="00694901">
              <w:rPr>
                <w:b/>
                <w:bCs/>
                <w:color w:val="FF0000"/>
                <w:sz w:val="16"/>
                <w:szCs w:val="16"/>
              </w:rPr>
              <w:t>ContactPersonFirst</w:t>
            </w:r>
          </w:p>
        </w:tc>
        <w:tc>
          <w:tcPr>
            <w:tcW w:w="3600" w:type="dxa"/>
          </w:tcPr>
          <w:p w14:paraId="1EA9C13B" w14:textId="27F569F4" w:rsidR="00F848B0" w:rsidRDefault="00F848B0" w:rsidP="00F848B0">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0CEE90AF"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166A4D6" w14:textId="37313149"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9CE8C9F" w14:textId="77777777" w:rsidR="00F848B0" w:rsidRPr="00735D8F" w:rsidRDefault="00F848B0" w:rsidP="00F848B0">
            <w:pPr>
              <w:keepNext/>
              <w:snapToGrid w:val="0"/>
              <w:ind w:left="29"/>
              <w:rPr>
                <w:sz w:val="16"/>
                <w:szCs w:val="16"/>
              </w:rPr>
            </w:pPr>
          </w:p>
        </w:tc>
      </w:tr>
      <w:tr w:rsidR="00F848B0" w:rsidRPr="00914290" w14:paraId="3A259DE9" w14:textId="77777777" w:rsidTr="23C10B09">
        <w:trPr>
          <w:cantSplit/>
        </w:trPr>
        <w:tc>
          <w:tcPr>
            <w:tcW w:w="1728" w:type="dxa"/>
          </w:tcPr>
          <w:p w14:paraId="455D173D" w14:textId="753CA1B2" w:rsidR="00F848B0" w:rsidRPr="00AE2D9E" w:rsidRDefault="00F848B0" w:rsidP="00F848B0">
            <w:pPr>
              <w:tabs>
                <w:tab w:val="right" w:pos="14310"/>
              </w:tabs>
              <w:rPr>
                <w:b/>
                <w:bCs/>
                <w:color w:val="FF0000"/>
                <w:sz w:val="16"/>
                <w:szCs w:val="16"/>
              </w:rPr>
            </w:pPr>
            <w:r w:rsidRPr="00694901">
              <w:rPr>
                <w:b/>
                <w:bCs/>
                <w:color w:val="FF0000"/>
                <w:sz w:val="16"/>
                <w:szCs w:val="16"/>
              </w:rPr>
              <w:t>ContactPersonLast</w:t>
            </w:r>
          </w:p>
        </w:tc>
        <w:tc>
          <w:tcPr>
            <w:tcW w:w="3600" w:type="dxa"/>
          </w:tcPr>
          <w:p w14:paraId="1F5166CA" w14:textId="3214243F" w:rsidR="00F848B0" w:rsidRDefault="00F848B0" w:rsidP="00F848B0">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9BF6505"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10E10EE1" w14:textId="4E934C61"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250489C2" w14:textId="77777777" w:rsidR="00F848B0" w:rsidRPr="00735D8F" w:rsidRDefault="00F848B0" w:rsidP="00F848B0">
            <w:pPr>
              <w:keepNext/>
              <w:snapToGrid w:val="0"/>
              <w:ind w:left="29"/>
              <w:rPr>
                <w:sz w:val="16"/>
                <w:szCs w:val="16"/>
              </w:rPr>
            </w:pPr>
          </w:p>
        </w:tc>
      </w:tr>
      <w:tr w:rsidR="00F848B0" w:rsidRPr="00914290" w14:paraId="712EAEF5" w14:textId="77777777" w:rsidTr="23C10B09">
        <w:trPr>
          <w:cantSplit/>
        </w:trPr>
        <w:tc>
          <w:tcPr>
            <w:tcW w:w="1728" w:type="dxa"/>
          </w:tcPr>
          <w:p w14:paraId="187E19FB" w14:textId="03E5FDBC" w:rsidR="00F848B0" w:rsidRPr="00AE2D9E" w:rsidRDefault="00F848B0" w:rsidP="00F848B0">
            <w:pPr>
              <w:tabs>
                <w:tab w:val="right" w:pos="14310"/>
              </w:tabs>
              <w:rPr>
                <w:b/>
                <w:bCs/>
                <w:color w:val="FF0000"/>
                <w:sz w:val="16"/>
                <w:szCs w:val="16"/>
              </w:rPr>
            </w:pPr>
            <w:r w:rsidRPr="00694901">
              <w:rPr>
                <w:b/>
                <w:bCs/>
                <w:color w:val="FF0000"/>
                <w:sz w:val="16"/>
                <w:szCs w:val="16"/>
              </w:rPr>
              <w:t>ContactPhone</w:t>
            </w:r>
          </w:p>
        </w:tc>
        <w:tc>
          <w:tcPr>
            <w:tcW w:w="3600" w:type="dxa"/>
          </w:tcPr>
          <w:p w14:paraId="38B77CF6" w14:textId="2943B644" w:rsidR="00F848B0" w:rsidRDefault="00F848B0" w:rsidP="00F848B0">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25B4258C"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241CDD8" w14:textId="0B113358" w:rsidR="00F848B0" w:rsidRDefault="00F848B0" w:rsidP="00F848B0">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2DEB7563" w14:textId="77777777" w:rsidR="00F848B0" w:rsidRPr="00694901" w:rsidRDefault="00F848B0" w:rsidP="00F848B0">
            <w:pPr>
              <w:snapToGrid w:val="0"/>
              <w:rPr>
                <w:sz w:val="16"/>
                <w:szCs w:val="16"/>
              </w:rPr>
            </w:pPr>
            <w:r w:rsidRPr="00694901">
              <w:rPr>
                <w:sz w:val="16"/>
                <w:szCs w:val="16"/>
              </w:rPr>
              <w:t>Preferred format is "123-456-7890".</w:t>
            </w:r>
          </w:p>
          <w:p w14:paraId="6182C78F" w14:textId="3D031634" w:rsidR="00F848B0" w:rsidRPr="00735D8F" w:rsidRDefault="00F848B0" w:rsidP="00F848B0">
            <w:pPr>
              <w:keepNext/>
              <w:snapToGrid w:val="0"/>
              <w:ind w:left="29"/>
              <w:rPr>
                <w:sz w:val="16"/>
                <w:szCs w:val="16"/>
              </w:rPr>
            </w:pPr>
            <w:r w:rsidRPr="00694901">
              <w:rPr>
                <w:sz w:val="16"/>
                <w:szCs w:val="16"/>
              </w:rPr>
              <w:t>If an extension is included, preferred format is "123-456-7890 ext. 34".</w:t>
            </w:r>
          </w:p>
        </w:tc>
      </w:tr>
      <w:tr w:rsidR="00F848B0" w:rsidRPr="00914290" w14:paraId="1455164D" w14:textId="77777777" w:rsidTr="23C10B09">
        <w:trPr>
          <w:cantSplit/>
        </w:trPr>
        <w:tc>
          <w:tcPr>
            <w:tcW w:w="1728" w:type="dxa"/>
          </w:tcPr>
          <w:p w14:paraId="433BECA0" w14:textId="3A77AE6B" w:rsidR="00F848B0" w:rsidRPr="00AE2D9E" w:rsidRDefault="00F848B0" w:rsidP="00F848B0">
            <w:pPr>
              <w:tabs>
                <w:tab w:val="right" w:pos="14310"/>
              </w:tabs>
              <w:rPr>
                <w:b/>
                <w:bCs/>
                <w:color w:val="FF0000"/>
                <w:sz w:val="16"/>
                <w:szCs w:val="16"/>
              </w:rPr>
            </w:pPr>
            <w:r w:rsidRPr="00694901">
              <w:rPr>
                <w:b/>
                <w:bCs/>
                <w:color w:val="FF0000"/>
                <w:sz w:val="16"/>
                <w:szCs w:val="16"/>
              </w:rPr>
              <w:t>ContactEmail</w:t>
            </w:r>
          </w:p>
        </w:tc>
        <w:tc>
          <w:tcPr>
            <w:tcW w:w="3600" w:type="dxa"/>
          </w:tcPr>
          <w:p w14:paraId="6CF1853F" w14:textId="1C6B1D6F" w:rsidR="00F848B0" w:rsidRDefault="00F848B0" w:rsidP="00F848B0">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5454E7A4"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0891BAE6" w14:textId="584760E2" w:rsidR="00F848B0" w:rsidRDefault="00F848B0" w:rsidP="00F848B0">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59BBCA84" w14:textId="77777777" w:rsidR="00F848B0" w:rsidRPr="00735D8F" w:rsidRDefault="00F848B0" w:rsidP="00F848B0">
            <w:pPr>
              <w:keepNext/>
              <w:snapToGrid w:val="0"/>
              <w:ind w:left="29"/>
              <w:rPr>
                <w:sz w:val="16"/>
                <w:szCs w:val="16"/>
              </w:rPr>
            </w:pPr>
          </w:p>
        </w:tc>
      </w:tr>
      <w:tr w:rsidR="00F848B0" w:rsidRPr="00914290" w14:paraId="0D3A2852" w14:textId="77777777" w:rsidTr="23C10B09">
        <w:trPr>
          <w:cantSplit/>
        </w:trPr>
        <w:tc>
          <w:tcPr>
            <w:tcW w:w="1728" w:type="dxa"/>
          </w:tcPr>
          <w:p w14:paraId="559286B6" w14:textId="455CA3EE" w:rsidR="00F848B0" w:rsidRPr="00AE2D9E" w:rsidRDefault="00F848B0" w:rsidP="00F848B0">
            <w:pPr>
              <w:tabs>
                <w:tab w:val="right" w:pos="14310"/>
              </w:tabs>
              <w:rPr>
                <w:b/>
                <w:bCs/>
                <w:color w:val="FF0000"/>
                <w:sz w:val="16"/>
                <w:szCs w:val="16"/>
              </w:rPr>
            </w:pPr>
            <w:r w:rsidRPr="00694901">
              <w:rPr>
                <w:bCs/>
                <w:sz w:val="16"/>
                <w:szCs w:val="16"/>
              </w:rPr>
              <w:t>BPAprojNum</w:t>
            </w:r>
          </w:p>
        </w:tc>
        <w:tc>
          <w:tcPr>
            <w:tcW w:w="3600" w:type="dxa"/>
          </w:tcPr>
          <w:p w14:paraId="7146CDA7" w14:textId="64F16899" w:rsidR="00F848B0" w:rsidRDefault="00F848B0" w:rsidP="00F848B0">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585F49B" w14:textId="77777777" w:rsidR="00F848B0" w:rsidRPr="00694901" w:rsidRDefault="00F848B0" w:rsidP="00F848B0">
            <w:pPr>
              <w:tabs>
                <w:tab w:val="right" w:pos="14310"/>
              </w:tabs>
              <w:jc w:val="center"/>
              <w:rPr>
                <w:bCs/>
                <w:sz w:val="16"/>
                <w:szCs w:val="16"/>
              </w:rPr>
            </w:pPr>
            <w:r w:rsidRPr="00694901">
              <w:rPr>
                <w:bCs/>
                <w:sz w:val="16"/>
                <w:szCs w:val="16"/>
              </w:rPr>
              <w:t>Text</w:t>
            </w:r>
          </w:p>
          <w:p w14:paraId="444C8231" w14:textId="1F059BC1" w:rsidR="00F848B0" w:rsidRDefault="00F848B0" w:rsidP="00F848B0">
            <w:pPr>
              <w:tabs>
                <w:tab w:val="right" w:pos="14310"/>
              </w:tabs>
              <w:jc w:val="center"/>
              <w:rPr>
                <w:b/>
                <w:bCs/>
                <w:color w:val="FF0000"/>
                <w:sz w:val="16"/>
                <w:szCs w:val="16"/>
              </w:rPr>
            </w:pPr>
            <w:r w:rsidRPr="00694901">
              <w:rPr>
                <w:bCs/>
                <w:sz w:val="16"/>
                <w:szCs w:val="16"/>
              </w:rPr>
              <w:t>(3-50)</w:t>
            </w:r>
          </w:p>
        </w:tc>
        <w:tc>
          <w:tcPr>
            <w:tcW w:w="8410" w:type="dxa"/>
            <w:gridSpan w:val="4"/>
          </w:tcPr>
          <w:p w14:paraId="3534EC7E" w14:textId="77777777" w:rsidR="00F848B0" w:rsidRPr="00694901" w:rsidRDefault="00F848B0" w:rsidP="00F848B0">
            <w:pPr>
              <w:snapToGrid w:val="0"/>
              <w:rPr>
                <w:sz w:val="16"/>
                <w:szCs w:val="16"/>
              </w:rPr>
            </w:pPr>
            <w:r w:rsidRPr="00694901">
              <w:rPr>
                <w:sz w:val="16"/>
                <w:szCs w:val="16"/>
              </w:rPr>
              <w:t>Use "N/A" when no BPA funding was used.</w:t>
            </w:r>
          </w:p>
          <w:p w14:paraId="4A616C26" w14:textId="77777777" w:rsidR="00F848B0" w:rsidRPr="00694901" w:rsidRDefault="00F848B0" w:rsidP="00F848B0">
            <w:pPr>
              <w:snapToGrid w:val="0"/>
              <w:rPr>
                <w:sz w:val="16"/>
                <w:szCs w:val="16"/>
              </w:rPr>
            </w:pPr>
            <w:r w:rsidRPr="00694901">
              <w:rPr>
                <w:sz w:val="16"/>
                <w:szCs w:val="16"/>
              </w:rPr>
              <w:t>The default value "Not yet determined" will be assigned when left blank.</w:t>
            </w:r>
          </w:p>
          <w:p w14:paraId="462B7BD3" w14:textId="167EC77F" w:rsidR="00F848B0" w:rsidRPr="00735D8F" w:rsidRDefault="00F848B0" w:rsidP="00F848B0">
            <w:pPr>
              <w:keepNext/>
              <w:snapToGrid w:val="0"/>
              <w:ind w:left="29"/>
              <w:rPr>
                <w:sz w:val="16"/>
                <w:szCs w:val="16"/>
              </w:rPr>
            </w:pPr>
            <w:r w:rsidRPr="00694901">
              <w:rPr>
                <w:sz w:val="16"/>
                <w:szCs w:val="16"/>
              </w:rPr>
              <w:t>For multiple entries use comma-delimited text; spaces can be used after commas for readability.</w:t>
            </w:r>
          </w:p>
        </w:tc>
      </w:tr>
      <w:tr w:rsidR="00F848B0" w:rsidRPr="00914290" w14:paraId="290511BD" w14:textId="77777777" w:rsidTr="23C10B09">
        <w:trPr>
          <w:cantSplit/>
        </w:trPr>
        <w:tc>
          <w:tcPr>
            <w:tcW w:w="1728" w:type="dxa"/>
          </w:tcPr>
          <w:p w14:paraId="13FB8B9B" w14:textId="18B816E0" w:rsidR="00F848B0" w:rsidRPr="00AE2D9E" w:rsidRDefault="00F848B0" w:rsidP="00F848B0">
            <w:pPr>
              <w:tabs>
                <w:tab w:val="right" w:pos="14310"/>
              </w:tabs>
              <w:rPr>
                <w:b/>
                <w:bCs/>
                <w:color w:val="FF0000"/>
                <w:sz w:val="16"/>
                <w:szCs w:val="16"/>
              </w:rPr>
            </w:pPr>
            <w:r w:rsidRPr="00694901">
              <w:rPr>
                <w:bCs/>
                <w:sz w:val="16"/>
                <w:szCs w:val="16"/>
              </w:rPr>
              <w:t>MetaComments</w:t>
            </w:r>
          </w:p>
        </w:tc>
        <w:tc>
          <w:tcPr>
            <w:tcW w:w="3600" w:type="dxa"/>
          </w:tcPr>
          <w:p w14:paraId="342777F3" w14:textId="69524AA4" w:rsidR="00F848B0" w:rsidRDefault="00F848B0" w:rsidP="00F848B0">
            <w:pPr>
              <w:tabs>
                <w:tab w:val="right" w:pos="14310"/>
              </w:tabs>
              <w:rPr>
                <w:bCs/>
                <w:sz w:val="16"/>
                <w:szCs w:val="16"/>
              </w:rPr>
            </w:pPr>
            <w:r w:rsidRPr="00694901">
              <w:rPr>
                <w:bCs/>
                <w:sz w:val="16"/>
                <w:szCs w:val="16"/>
              </w:rPr>
              <w:t>Comments regarding the supporting information.</w:t>
            </w:r>
          </w:p>
        </w:tc>
        <w:tc>
          <w:tcPr>
            <w:tcW w:w="950" w:type="dxa"/>
          </w:tcPr>
          <w:p w14:paraId="1506696C" w14:textId="77777777" w:rsidR="00F848B0" w:rsidRPr="00694901" w:rsidRDefault="00F848B0" w:rsidP="00F848B0">
            <w:pPr>
              <w:tabs>
                <w:tab w:val="right" w:pos="14310"/>
              </w:tabs>
              <w:jc w:val="center"/>
              <w:rPr>
                <w:bCs/>
                <w:sz w:val="16"/>
                <w:szCs w:val="16"/>
              </w:rPr>
            </w:pPr>
            <w:r w:rsidRPr="00694901">
              <w:rPr>
                <w:bCs/>
                <w:sz w:val="16"/>
                <w:szCs w:val="16"/>
              </w:rPr>
              <w:t>Text</w:t>
            </w:r>
          </w:p>
          <w:p w14:paraId="6931796B" w14:textId="320700AB" w:rsidR="00F848B0" w:rsidRDefault="00F848B0" w:rsidP="00F848B0">
            <w:pPr>
              <w:tabs>
                <w:tab w:val="right" w:pos="14310"/>
              </w:tabs>
              <w:jc w:val="center"/>
              <w:rPr>
                <w:b/>
                <w:bCs/>
                <w:color w:val="FF0000"/>
                <w:sz w:val="16"/>
                <w:szCs w:val="16"/>
              </w:rPr>
            </w:pPr>
            <w:r w:rsidRPr="00694901">
              <w:rPr>
                <w:bCs/>
                <w:sz w:val="16"/>
                <w:szCs w:val="16"/>
              </w:rPr>
              <w:t>(0-max)</w:t>
            </w:r>
          </w:p>
        </w:tc>
        <w:tc>
          <w:tcPr>
            <w:tcW w:w="8410" w:type="dxa"/>
            <w:gridSpan w:val="4"/>
          </w:tcPr>
          <w:p w14:paraId="2A0BFD67" w14:textId="77777777" w:rsidR="00F848B0" w:rsidRPr="00735D8F" w:rsidRDefault="00F848B0" w:rsidP="00F848B0">
            <w:pPr>
              <w:keepNext/>
              <w:snapToGrid w:val="0"/>
              <w:ind w:left="29"/>
              <w:rPr>
                <w:sz w:val="16"/>
                <w:szCs w:val="16"/>
              </w:rPr>
            </w:pPr>
          </w:p>
        </w:tc>
      </w:tr>
      <w:tr w:rsidR="00F848B0" w:rsidRPr="00751827" w14:paraId="01F06C6A" w14:textId="77777777" w:rsidTr="0091552F">
        <w:trPr>
          <w:trHeight w:val="360"/>
        </w:trPr>
        <w:tc>
          <w:tcPr>
            <w:tcW w:w="14688" w:type="dxa"/>
            <w:gridSpan w:val="7"/>
            <w:shd w:val="clear" w:color="auto" w:fill="DBE5F1"/>
            <w:vAlign w:val="center"/>
          </w:tcPr>
          <w:p w14:paraId="27E7C800" w14:textId="77777777" w:rsidR="00F848B0" w:rsidRPr="00AE440D" w:rsidRDefault="00F848B0" w:rsidP="00F848B0">
            <w:pPr>
              <w:keepNext/>
              <w:snapToGrid w:val="0"/>
              <w:jc w:val="center"/>
              <w:rPr>
                <w:b/>
                <w:sz w:val="16"/>
                <w:szCs w:val="16"/>
              </w:rPr>
            </w:pPr>
            <w:r w:rsidRPr="00AE440D">
              <w:rPr>
                <w:b/>
                <w:sz w:val="16"/>
                <w:szCs w:val="16"/>
              </w:rPr>
              <w:t>Fields needed by people programming the Exchange Network</w:t>
            </w:r>
          </w:p>
        </w:tc>
      </w:tr>
      <w:tr w:rsidR="00F848B0" w:rsidRPr="008031C3" w14:paraId="211444B0" w14:textId="77777777" w:rsidTr="00DB0F19">
        <w:trPr>
          <w:cantSplit/>
        </w:trPr>
        <w:tc>
          <w:tcPr>
            <w:tcW w:w="14688" w:type="dxa"/>
            <w:gridSpan w:val="7"/>
          </w:tcPr>
          <w:p w14:paraId="0F2888C9" w14:textId="303F13D3" w:rsidR="00F848B0" w:rsidRPr="006C2D9A" w:rsidRDefault="00F848B0" w:rsidP="00F848B0">
            <w:pPr>
              <w:snapToGrid w:val="0"/>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A52BDB8" w14:textId="77777777" w:rsidR="00AC7C85" w:rsidRDefault="00AC7C85" w:rsidP="00AC7C85">
      <w:pPr>
        <w:keepNext/>
        <w:tabs>
          <w:tab w:val="right" w:pos="14310"/>
        </w:tabs>
      </w:pPr>
    </w:p>
    <w:p w14:paraId="2B7E7AC6" w14:textId="77777777" w:rsidR="00AC7C85" w:rsidRDefault="00AC7C85" w:rsidP="00AC7C85">
      <w:pPr>
        <w:keepNext/>
        <w:tabs>
          <w:tab w:val="right" w:pos="14310"/>
        </w:tabs>
      </w:pPr>
    </w:p>
    <w:p w14:paraId="2E38C38A" w14:textId="19609B14" w:rsidR="00AC7C85" w:rsidRDefault="00AC7C85" w:rsidP="00AC7C85">
      <w:pPr>
        <w:rPr>
          <w:snapToGrid w:val="0"/>
        </w:rPr>
      </w:pPr>
    </w:p>
    <w:p w14:paraId="52B25528" w14:textId="0C1428D8" w:rsidR="00AC7C85" w:rsidRDefault="00610032" w:rsidP="00AC7C85">
      <w:pPr>
        <w:pStyle w:val="Heading3"/>
      </w:pPr>
      <w:bookmarkStart w:id="346" w:name="_B2.__HLI_BroodstockSpawning"/>
      <w:bookmarkStart w:id="347" w:name="_Toc137814231"/>
      <w:bookmarkEnd w:id="346"/>
      <w:r>
        <w:lastRenderedPageBreak/>
        <w:t>B2</w:t>
      </w:r>
      <w:r w:rsidR="00AC7C85">
        <w:t xml:space="preserve">.  </w:t>
      </w:r>
      <w:del w:id="348" w:author="Mike Banach" w:date="2023-01-26T11:15:00Z">
        <w:r w:rsidR="00B25766" w:rsidDel="00F063FB">
          <w:delText>HLI_</w:delText>
        </w:r>
      </w:del>
      <w:r w:rsidR="00C15E9E">
        <w:t>BroodstockSpawning</w:t>
      </w:r>
      <w:r w:rsidR="00AC7C85">
        <w:t xml:space="preserve"> Table</w:t>
      </w:r>
      <w:bookmarkEnd w:id="347"/>
    </w:p>
    <w:p w14:paraId="452364E8" w14:textId="55DDBCD5" w:rsidR="00FC56AA" w:rsidRDefault="00AC7C85" w:rsidP="00900CEC">
      <w:pPr>
        <w:keepNext/>
        <w:keepLines/>
        <w:tabs>
          <w:tab w:val="right" w:pos="14310"/>
        </w:tabs>
      </w:pPr>
      <w:r>
        <w:t>This table stores</w:t>
      </w:r>
      <w:r w:rsidR="00C15E9E">
        <w:t xml:space="preserve"> </w:t>
      </w:r>
      <w:r w:rsidR="00456BDD" w:rsidRPr="00655575">
        <w:t xml:space="preserve">hatchery </w:t>
      </w:r>
      <w:r w:rsidR="00456BDD">
        <w:t>broodstock and spawning</w:t>
      </w:r>
      <w:r w:rsidR="00456BDD" w:rsidRPr="00655575">
        <w:t xml:space="preserve"> high level indicators.</w:t>
      </w:r>
      <w:r w:rsidR="00456BDD">
        <w:t xml:space="preserve">  "Broodstock"</w:t>
      </w:r>
      <w:r w:rsidR="00456BDD" w:rsidRPr="00655575">
        <w:t xml:space="preserve"> </w:t>
      </w:r>
      <w:r w:rsidR="00456BDD">
        <w:t xml:space="preserve">are defined as </w:t>
      </w:r>
      <w:r w:rsidR="00456BDD" w:rsidRPr="00655575">
        <w:t xml:space="preserve">the hatchery </w:t>
      </w:r>
      <w:r w:rsidR="002942C0">
        <w:t xml:space="preserve">origin </w:t>
      </w:r>
      <w:r w:rsidR="00456BDD" w:rsidRPr="00655575">
        <w:t xml:space="preserve">and </w:t>
      </w:r>
      <w:r w:rsidR="002942C0">
        <w:t>unmarked</w:t>
      </w:r>
      <w:r w:rsidR="00456BDD" w:rsidRPr="00655575">
        <w:t xml:space="preserve"> fish that were actually spawned in a hatchery facility or hatchery complex, under a specific program.</w:t>
      </w:r>
      <w:r w:rsidR="00456BDD">
        <w:t xml:space="preserve">  </w:t>
      </w:r>
      <w:r w:rsidR="007F62EF">
        <w:t xml:space="preserve">[Two </w:t>
      </w:r>
      <w:del w:id="349" w:author="Mike Banach" w:date="2023-03-14T15:00:00Z">
        <w:r w:rsidR="007F62EF" w:rsidDel="00D3339E">
          <w:delText>alternate</w:delText>
        </w:r>
      </w:del>
      <w:ins w:id="350" w:author="Mike Banach" w:date="2023-03-14T15:00:00Z">
        <w:r w:rsidR="00D3339E">
          <w:t>multi-field</w:t>
        </w:r>
      </w:ins>
      <w:r w:rsidR="007F62EF">
        <w:t xml:space="preserve"> keys are enforced in this table:  1) Stock</w:t>
      </w:r>
      <w:r w:rsidR="00245AFF">
        <w:t>ID</w:t>
      </w:r>
      <w:r w:rsidR="007F62EF">
        <w:t xml:space="preserve"> + HatcheryFacilityName + BroodYear; 2) TimeSeriesID + BroodYear.]</w:t>
      </w:r>
      <w:r w:rsidR="00FC56AA">
        <w:tab/>
      </w:r>
      <w:hyperlink w:anchor="Table_of_Contents" w:history="1">
        <w:r w:rsidR="00FC56AA"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1639" w:rsidRPr="00262283" w14:paraId="0CDDCE84" w14:textId="77777777" w:rsidTr="00BF4A5D">
        <w:trPr>
          <w:cantSplit/>
          <w:tblHeader/>
        </w:trPr>
        <w:tc>
          <w:tcPr>
            <w:tcW w:w="1728" w:type="dxa"/>
            <w:shd w:val="clear" w:color="auto" w:fill="E7E6E6" w:themeFill="background2"/>
            <w:vAlign w:val="center"/>
          </w:tcPr>
          <w:p w14:paraId="219AC01A" w14:textId="77777777" w:rsidR="00501639" w:rsidRPr="00262283" w:rsidRDefault="00501639" w:rsidP="00F112EF">
            <w:pPr>
              <w:tabs>
                <w:tab w:val="right" w:pos="14310"/>
              </w:tabs>
              <w:jc w:val="center"/>
              <w:rPr>
                <w:b/>
                <w:sz w:val="16"/>
                <w:szCs w:val="16"/>
              </w:rPr>
            </w:pPr>
            <w:r w:rsidRPr="00262283">
              <w:rPr>
                <w:b/>
                <w:sz w:val="16"/>
                <w:szCs w:val="16"/>
              </w:rPr>
              <w:t>Field Name</w:t>
            </w:r>
          </w:p>
        </w:tc>
        <w:tc>
          <w:tcPr>
            <w:tcW w:w="3600" w:type="dxa"/>
            <w:shd w:val="clear" w:color="auto" w:fill="E7E6E6" w:themeFill="background2"/>
            <w:vAlign w:val="center"/>
          </w:tcPr>
          <w:p w14:paraId="48C8612A" w14:textId="77777777" w:rsidR="00501639" w:rsidRPr="00262283" w:rsidRDefault="00501639" w:rsidP="00F112EF">
            <w:pPr>
              <w:tabs>
                <w:tab w:val="right" w:pos="14310"/>
              </w:tabs>
              <w:jc w:val="center"/>
              <w:rPr>
                <w:b/>
                <w:sz w:val="16"/>
                <w:szCs w:val="16"/>
              </w:rPr>
            </w:pPr>
            <w:r w:rsidRPr="00262283">
              <w:rPr>
                <w:b/>
                <w:sz w:val="16"/>
                <w:szCs w:val="16"/>
              </w:rPr>
              <w:t>Field Description</w:t>
            </w:r>
          </w:p>
        </w:tc>
        <w:tc>
          <w:tcPr>
            <w:tcW w:w="950" w:type="dxa"/>
            <w:shd w:val="clear" w:color="auto" w:fill="E7E6E6" w:themeFill="background2"/>
          </w:tcPr>
          <w:p w14:paraId="4A44592E" w14:textId="77777777" w:rsidR="00501639" w:rsidRPr="00262283" w:rsidRDefault="00501639" w:rsidP="00F112EF">
            <w:pPr>
              <w:tabs>
                <w:tab w:val="right" w:pos="14310"/>
              </w:tabs>
              <w:jc w:val="center"/>
              <w:rPr>
                <w:b/>
                <w:sz w:val="16"/>
                <w:szCs w:val="16"/>
              </w:rPr>
            </w:pPr>
            <w:r w:rsidRPr="00262283">
              <w:rPr>
                <w:b/>
                <w:sz w:val="16"/>
                <w:szCs w:val="16"/>
              </w:rPr>
              <w:t>Data Type</w:t>
            </w:r>
          </w:p>
        </w:tc>
        <w:tc>
          <w:tcPr>
            <w:tcW w:w="8410" w:type="dxa"/>
            <w:gridSpan w:val="4"/>
            <w:shd w:val="clear" w:color="auto" w:fill="E7E6E6" w:themeFill="background2"/>
            <w:vAlign w:val="center"/>
          </w:tcPr>
          <w:p w14:paraId="3B1E1A25" w14:textId="4B73B966" w:rsidR="00501639" w:rsidRPr="00262283" w:rsidRDefault="00501639" w:rsidP="00F112EF">
            <w:pPr>
              <w:tabs>
                <w:tab w:val="right" w:pos="14310"/>
              </w:tabs>
              <w:jc w:val="center"/>
              <w:rPr>
                <w:b/>
                <w:sz w:val="16"/>
                <w:szCs w:val="16"/>
              </w:rPr>
            </w:pPr>
            <w:r w:rsidRPr="00262283">
              <w:rPr>
                <w:b/>
                <w:sz w:val="16"/>
                <w:szCs w:val="16"/>
              </w:rPr>
              <w:t xml:space="preserve">Codes/Conventions for </w:t>
            </w:r>
            <w:del w:id="351" w:author="Mike Banach" w:date="2023-01-26T16:40:00Z">
              <w:r w:rsidR="006A73A5" w:rsidRPr="00262283" w:rsidDel="0050438E">
                <w:rPr>
                  <w:b/>
                  <w:sz w:val="16"/>
                  <w:szCs w:val="16"/>
                </w:rPr>
                <w:delText>HLI_</w:delText>
              </w:r>
            </w:del>
            <w:r w:rsidRPr="00262283">
              <w:rPr>
                <w:b/>
                <w:sz w:val="16"/>
                <w:szCs w:val="16"/>
              </w:rPr>
              <w:t>BroodstockSpawning Table</w:t>
            </w:r>
          </w:p>
        </w:tc>
      </w:tr>
      <w:tr w:rsidR="0072551B" w:rsidRPr="00B745F3" w14:paraId="010F351F" w14:textId="77777777" w:rsidTr="003569B4">
        <w:trPr>
          <w:cantSplit/>
          <w:trHeight w:val="317"/>
        </w:trPr>
        <w:tc>
          <w:tcPr>
            <w:tcW w:w="14688" w:type="dxa"/>
            <w:gridSpan w:val="7"/>
            <w:shd w:val="clear" w:color="auto" w:fill="DBE5F1"/>
            <w:vAlign w:val="center"/>
          </w:tcPr>
          <w:p w14:paraId="00DB8879" w14:textId="77777777" w:rsidR="0072551B" w:rsidRPr="00B745F3" w:rsidRDefault="0072551B" w:rsidP="00FF646A">
            <w:pPr>
              <w:keepNext/>
              <w:snapToGrid w:val="0"/>
              <w:jc w:val="center"/>
              <w:rPr>
                <w:b/>
                <w:sz w:val="16"/>
                <w:szCs w:val="16"/>
              </w:rPr>
            </w:pPr>
            <w:r w:rsidRPr="00B745F3">
              <w:rPr>
                <w:b/>
                <w:sz w:val="16"/>
                <w:szCs w:val="16"/>
              </w:rPr>
              <w:t>Fields for defining and describing a unique record</w:t>
            </w:r>
          </w:p>
        </w:tc>
      </w:tr>
      <w:tr w:rsidR="00501639" w:rsidRPr="00262283" w14:paraId="20C6E25D" w14:textId="77777777" w:rsidTr="00BF4A5D">
        <w:trPr>
          <w:cantSplit/>
        </w:trPr>
        <w:tc>
          <w:tcPr>
            <w:tcW w:w="1728" w:type="dxa"/>
          </w:tcPr>
          <w:p w14:paraId="344865F6" w14:textId="77777777" w:rsidR="00501639" w:rsidRPr="00262283" w:rsidRDefault="00501639" w:rsidP="00BF4A5D">
            <w:pPr>
              <w:snapToGrid w:val="0"/>
              <w:rPr>
                <w:bCs/>
                <w:color w:val="FF0000"/>
                <w:sz w:val="16"/>
                <w:szCs w:val="16"/>
              </w:rPr>
            </w:pPr>
            <w:r w:rsidRPr="00262283">
              <w:rPr>
                <w:b/>
                <w:bCs/>
                <w:i/>
                <w:color w:val="FF0000"/>
                <w:sz w:val="16"/>
                <w:szCs w:val="16"/>
              </w:rPr>
              <w:t>ID</w:t>
            </w:r>
          </w:p>
          <w:p w14:paraId="587C5732" w14:textId="77777777" w:rsidR="00501639" w:rsidRPr="00262283" w:rsidRDefault="00501639" w:rsidP="00BF4A5D">
            <w:pPr>
              <w:tabs>
                <w:tab w:val="right" w:pos="14310"/>
              </w:tabs>
              <w:rPr>
                <w:sz w:val="16"/>
                <w:szCs w:val="16"/>
              </w:rPr>
            </w:pPr>
            <w:r w:rsidRPr="00262283">
              <w:rPr>
                <w:bCs/>
                <w:color w:val="FF0000"/>
                <w:sz w:val="16"/>
                <w:szCs w:val="16"/>
              </w:rPr>
              <w:t>(unique)</w:t>
            </w:r>
          </w:p>
        </w:tc>
        <w:tc>
          <w:tcPr>
            <w:tcW w:w="3600" w:type="dxa"/>
          </w:tcPr>
          <w:p w14:paraId="352A0849" w14:textId="77777777" w:rsidR="00501639" w:rsidRPr="00262283" w:rsidRDefault="00501639" w:rsidP="00BF4A5D">
            <w:pPr>
              <w:tabs>
                <w:tab w:val="right" w:pos="14310"/>
              </w:tabs>
              <w:rPr>
                <w:sz w:val="16"/>
                <w:szCs w:val="16"/>
              </w:rPr>
            </w:pPr>
            <w:r w:rsidRPr="00262283">
              <w:rPr>
                <w:sz w:val="16"/>
                <w:szCs w:val="16"/>
              </w:rPr>
              <w:t>Value used by computer to identify a record.</w:t>
            </w:r>
          </w:p>
        </w:tc>
        <w:tc>
          <w:tcPr>
            <w:tcW w:w="950" w:type="dxa"/>
          </w:tcPr>
          <w:p w14:paraId="288C9A4F" w14:textId="529EFA1D" w:rsidR="00501639" w:rsidRPr="00262283" w:rsidRDefault="00AB3EDB" w:rsidP="00BF4A5D">
            <w:pPr>
              <w:tabs>
                <w:tab w:val="right" w:pos="14310"/>
              </w:tabs>
              <w:jc w:val="center"/>
              <w:rPr>
                <w:sz w:val="16"/>
                <w:szCs w:val="16"/>
              </w:rPr>
            </w:pPr>
            <w:r w:rsidRPr="00262283">
              <w:rPr>
                <w:b/>
                <w:bCs/>
                <w:i/>
                <w:color w:val="FF0000"/>
                <w:sz w:val="16"/>
                <w:szCs w:val="16"/>
              </w:rPr>
              <w:t>GUID</w:t>
            </w:r>
          </w:p>
        </w:tc>
        <w:tc>
          <w:tcPr>
            <w:tcW w:w="8410" w:type="dxa"/>
            <w:gridSpan w:val="4"/>
            <w:tcBorders>
              <w:bottom w:val="single" w:sz="4" w:space="0" w:color="000000"/>
            </w:tcBorders>
          </w:tcPr>
          <w:p w14:paraId="35088E9C" w14:textId="77777777" w:rsidR="00501639" w:rsidRPr="007355AF" w:rsidRDefault="00501639" w:rsidP="00BF4A5D">
            <w:pPr>
              <w:snapToGrid w:val="0"/>
              <w:rPr>
                <w:sz w:val="16"/>
                <w:szCs w:val="16"/>
              </w:rPr>
            </w:pPr>
            <w:r w:rsidRPr="007355AF">
              <w:rPr>
                <w:sz w:val="16"/>
                <w:szCs w:val="16"/>
              </w:rPr>
              <w:t>This value is a globally unique identifier (GUID) exactly 36 characters long.</w:t>
            </w:r>
          </w:p>
          <w:p w14:paraId="2453BC35" w14:textId="77777777" w:rsidR="00501639" w:rsidRPr="007355AF" w:rsidRDefault="00501639"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B68064F" w14:textId="77777777" w:rsidR="00501639" w:rsidRPr="007355AF" w:rsidRDefault="00501639"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E87C5C" w:rsidRPr="006607E8" w14:paraId="691E44A4" w14:textId="77777777" w:rsidTr="006607E8">
        <w:trPr>
          <w:cantSplit/>
        </w:trPr>
        <w:tc>
          <w:tcPr>
            <w:tcW w:w="1728" w:type="dxa"/>
          </w:tcPr>
          <w:p w14:paraId="29832AE0" w14:textId="6E0E7486" w:rsidR="00E87C5C" w:rsidRPr="006607E8" w:rsidRDefault="00E87C5C" w:rsidP="00E87C5C">
            <w:pPr>
              <w:snapToGrid w:val="0"/>
              <w:rPr>
                <w:bCs/>
                <w:color w:val="FF0000"/>
                <w:sz w:val="16"/>
                <w:szCs w:val="16"/>
              </w:rPr>
            </w:pPr>
            <w:r w:rsidRPr="00262283">
              <w:rPr>
                <w:b/>
                <w:color w:val="FF0000"/>
                <w:sz w:val="16"/>
                <w:szCs w:val="16"/>
                <w:u w:val="single"/>
              </w:rPr>
              <w:t>TimeSeriesID</w:t>
            </w:r>
          </w:p>
        </w:tc>
        <w:tc>
          <w:tcPr>
            <w:tcW w:w="3600" w:type="dxa"/>
          </w:tcPr>
          <w:p w14:paraId="3B993D61" w14:textId="77777777" w:rsidR="00E87C5C" w:rsidRPr="00262283" w:rsidRDefault="00E87C5C" w:rsidP="00E87C5C">
            <w:pPr>
              <w:tabs>
                <w:tab w:val="right" w:pos="14310"/>
              </w:tabs>
              <w:rPr>
                <w:sz w:val="16"/>
                <w:szCs w:val="16"/>
              </w:rPr>
            </w:pPr>
            <w:r w:rsidRPr="00262283">
              <w:rPr>
                <w:sz w:val="16"/>
                <w:szCs w:val="16"/>
              </w:rPr>
              <w:t>This field identifies the time series a record belongs to.  Records with the same TimeSeriesID are grouped and presented together on the HCAX.  Assigned by data compilers or regional data assemblers as appropriate.</w:t>
            </w:r>
          </w:p>
          <w:p w14:paraId="00D48018" w14:textId="77777777" w:rsidR="00E87C5C" w:rsidRPr="00262283" w:rsidRDefault="00E87C5C" w:rsidP="00E87C5C">
            <w:pPr>
              <w:tabs>
                <w:tab w:val="right" w:pos="14310"/>
              </w:tabs>
              <w:rPr>
                <w:sz w:val="16"/>
                <w:szCs w:val="16"/>
              </w:rPr>
            </w:pPr>
          </w:p>
          <w:p w14:paraId="2810A6EC" w14:textId="7342C1A0" w:rsidR="00E87C5C" w:rsidRPr="006607E8" w:rsidRDefault="00E87C5C" w:rsidP="00E87C5C">
            <w:pPr>
              <w:tabs>
                <w:tab w:val="right" w:pos="14310"/>
              </w:tabs>
              <w:rPr>
                <w:sz w:val="16"/>
                <w:szCs w:val="16"/>
              </w:rPr>
            </w:pPr>
            <w:r w:rsidRPr="00262283">
              <w:rPr>
                <w:sz w:val="16"/>
                <w:szCs w:val="16"/>
              </w:rPr>
              <w:t>TimeSeriesID in this DES is a synonym of TrendID in the StreamNet DES, and the same rules apply.</w:t>
            </w:r>
          </w:p>
        </w:tc>
        <w:tc>
          <w:tcPr>
            <w:tcW w:w="950" w:type="dxa"/>
          </w:tcPr>
          <w:p w14:paraId="630B1E12" w14:textId="77777777" w:rsidR="00E87C5C" w:rsidRPr="00262283" w:rsidRDefault="00E87C5C" w:rsidP="00E87C5C">
            <w:pPr>
              <w:tabs>
                <w:tab w:val="right" w:pos="14310"/>
              </w:tabs>
              <w:jc w:val="center"/>
              <w:rPr>
                <w:b/>
                <w:color w:val="FF0000"/>
                <w:sz w:val="16"/>
                <w:szCs w:val="16"/>
              </w:rPr>
            </w:pPr>
            <w:r w:rsidRPr="00262283">
              <w:rPr>
                <w:b/>
                <w:color w:val="FF0000"/>
                <w:sz w:val="16"/>
                <w:szCs w:val="16"/>
              </w:rPr>
              <w:t>Integer</w:t>
            </w:r>
          </w:p>
          <w:p w14:paraId="21E07385" w14:textId="3C8D832A" w:rsidR="00E87C5C" w:rsidRPr="006607E8" w:rsidRDefault="00E87C5C" w:rsidP="00E87C5C">
            <w:pPr>
              <w:tabs>
                <w:tab w:val="right" w:pos="14310"/>
              </w:tabs>
              <w:jc w:val="center"/>
              <w:rPr>
                <w:bCs/>
                <w:color w:val="FF0000"/>
                <w:sz w:val="16"/>
                <w:szCs w:val="16"/>
              </w:rPr>
            </w:pPr>
            <w:r w:rsidRPr="00262283">
              <w:rPr>
                <w:color w:val="FF0000"/>
                <w:sz w:val="16"/>
                <w:szCs w:val="16"/>
              </w:rPr>
              <w:t>(1-max)</w:t>
            </w:r>
          </w:p>
        </w:tc>
        <w:tc>
          <w:tcPr>
            <w:tcW w:w="4205" w:type="dxa"/>
            <w:gridSpan w:val="2"/>
            <w:tcBorders>
              <w:bottom w:val="single" w:sz="4" w:space="0" w:color="000000"/>
            </w:tcBorders>
          </w:tcPr>
          <w:p w14:paraId="1BEDA7F2" w14:textId="77777777" w:rsidR="00E87C5C" w:rsidRPr="00262283" w:rsidRDefault="00E87C5C" w:rsidP="00E87C5C">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07509F8C" w14:textId="77777777" w:rsidR="00E87C5C" w:rsidRPr="00262283" w:rsidRDefault="00E87C5C" w:rsidP="00E87C5C">
            <w:pPr>
              <w:tabs>
                <w:tab w:val="right" w:pos="14310"/>
              </w:tabs>
              <w:rPr>
                <w:sz w:val="16"/>
                <w:szCs w:val="16"/>
              </w:rPr>
            </w:pPr>
          </w:p>
          <w:p w14:paraId="3B056CEA" w14:textId="77777777" w:rsidR="00E87C5C" w:rsidRPr="00262283" w:rsidRDefault="00E87C5C" w:rsidP="00E87C5C">
            <w:pPr>
              <w:tabs>
                <w:tab w:val="right" w:pos="14310"/>
              </w:tabs>
              <w:rPr>
                <w:sz w:val="16"/>
                <w:szCs w:val="16"/>
              </w:rPr>
            </w:pPr>
            <w:r w:rsidRPr="00262283">
              <w:rPr>
                <w:sz w:val="16"/>
                <w:szCs w:val="16"/>
              </w:rPr>
              <w:t>For records with the same TimeSeriesID:</w:t>
            </w:r>
          </w:p>
          <w:p w14:paraId="5A30298B" w14:textId="77777777" w:rsidR="00E87C5C" w:rsidRPr="00262283" w:rsidRDefault="00E87C5C" w:rsidP="00E87C5C">
            <w:pPr>
              <w:numPr>
                <w:ilvl w:val="0"/>
                <w:numId w:val="10"/>
              </w:numPr>
              <w:snapToGrid w:val="0"/>
              <w:ind w:left="173" w:hanging="144"/>
              <w:rPr>
                <w:sz w:val="16"/>
                <w:szCs w:val="16"/>
              </w:rPr>
            </w:pPr>
            <w:r w:rsidRPr="00262283">
              <w:rPr>
                <w:sz w:val="16"/>
                <w:szCs w:val="16"/>
              </w:rPr>
              <w:t>All StockID values must be the same.</w:t>
            </w:r>
          </w:p>
          <w:p w14:paraId="04B69FDA" w14:textId="77777777" w:rsidR="00E87C5C" w:rsidRPr="00262283" w:rsidRDefault="00E87C5C" w:rsidP="00E87C5C">
            <w:pPr>
              <w:numPr>
                <w:ilvl w:val="0"/>
                <w:numId w:val="10"/>
              </w:numPr>
              <w:snapToGrid w:val="0"/>
              <w:ind w:left="173" w:hanging="144"/>
              <w:rPr>
                <w:sz w:val="16"/>
                <w:szCs w:val="16"/>
              </w:rPr>
            </w:pPr>
            <w:r w:rsidRPr="00262283">
              <w:rPr>
                <w:sz w:val="16"/>
                <w:szCs w:val="16"/>
              </w:rPr>
              <w:t>All HatcheryFacilityName values must be the same.</w:t>
            </w:r>
          </w:p>
          <w:p w14:paraId="6D1F2650" w14:textId="77777777" w:rsidR="00E87C5C" w:rsidRPr="00262283" w:rsidRDefault="00E87C5C" w:rsidP="00E87C5C">
            <w:pPr>
              <w:numPr>
                <w:ilvl w:val="0"/>
                <w:numId w:val="10"/>
              </w:numPr>
              <w:snapToGrid w:val="0"/>
              <w:ind w:left="173" w:hanging="144"/>
              <w:rPr>
                <w:sz w:val="16"/>
                <w:szCs w:val="16"/>
              </w:rPr>
            </w:pPr>
            <w:r w:rsidRPr="00262283">
              <w:rPr>
                <w:sz w:val="16"/>
                <w:szCs w:val="16"/>
              </w:rPr>
              <w:t>The BroodYear may NOT be repeated.</w:t>
            </w:r>
          </w:p>
          <w:p w14:paraId="5F0DCD23" w14:textId="77777777" w:rsidR="00E87C5C" w:rsidRPr="00262283" w:rsidRDefault="00E87C5C" w:rsidP="00E87C5C">
            <w:pPr>
              <w:snapToGrid w:val="0"/>
              <w:rPr>
                <w:sz w:val="16"/>
                <w:szCs w:val="16"/>
              </w:rPr>
            </w:pPr>
          </w:p>
          <w:p w14:paraId="2F839E25" w14:textId="77777777" w:rsidR="00E87C5C" w:rsidRPr="00262283" w:rsidRDefault="00E87C5C" w:rsidP="00E87C5C">
            <w:pPr>
              <w:snapToGrid w:val="0"/>
              <w:rPr>
                <w:sz w:val="16"/>
                <w:szCs w:val="16"/>
              </w:rPr>
            </w:pPr>
            <w:r w:rsidRPr="00262283">
              <w:rPr>
                <w:sz w:val="16"/>
                <w:szCs w:val="16"/>
              </w:rPr>
              <w:t>For records with the same StockID + HatcheryFacilityName:</w:t>
            </w:r>
          </w:p>
          <w:p w14:paraId="49690366" w14:textId="77777777" w:rsidR="007C458D" w:rsidRDefault="00E87C5C" w:rsidP="007C458D">
            <w:pPr>
              <w:numPr>
                <w:ilvl w:val="0"/>
                <w:numId w:val="10"/>
              </w:numPr>
              <w:snapToGrid w:val="0"/>
              <w:ind w:left="173" w:hanging="144"/>
              <w:rPr>
                <w:sz w:val="16"/>
                <w:szCs w:val="16"/>
              </w:rPr>
            </w:pPr>
            <w:r w:rsidRPr="00262283">
              <w:rPr>
                <w:sz w:val="16"/>
                <w:szCs w:val="16"/>
              </w:rPr>
              <w:t>All TimeSeriesID values must be the same.</w:t>
            </w:r>
          </w:p>
          <w:p w14:paraId="7A997898" w14:textId="48FDBDD9" w:rsidR="00E87C5C" w:rsidRPr="006607E8" w:rsidRDefault="00E87C5C" w:rsidP="007C458D">
            <w:pPr>
              <w:numPr>
                <w:ilvl w:val="0"/>
                <w:numId w:val="10"/>
              </w:numPr>
              <w:snapToGrid w:val="0"/>
              <w:ind w:left="173" w:hanging="144"/>
              <w:rPr>
                <w:sz w:val="16"/>
                <w:szCs w:val="16"/>
              </w:rPr>
            </w:pPr>
            <w:r w:rsidRPr="00262283">
              <w:rPr>
                <w:sz w:val="16"/>
                <w:szCs w:val="16"/>
              </w:rPr>
              <w:t>The BroodYear may NOT be repeated.</w:t>
            </w:r>
          </w:p>
        </w:tc>
        <w:tc>
          <w:tcPr>
            <w:tcW w:w="4205" w:type="dxa"/>
            <w:gridSpan w:val="2"/>
            <w:tcBorders>
              <w:bottom w:val="single" w:sz="4" w:space="0" w:color="000000"/>
            </w:tcBorders>
          </w:tcPr>
          <w:p w14:paraId="5794A570" w14:textId="77777777" w:rsidR="00E87C5C" w:rsidRPr="00262283" w:rsidRDefault="00E87C5C" w:rsidP="00E87C5C">
            <w:pPr>
              <w:snapToGrid w:val="0"/>
              <w:rPr>
                <w:sz w:val="16"/>
                <w:szCs w:val="16"/>
              </w:rPr>
            </w:pPr>
            <w:r w:rsidRPr="00262283">
              <w:rPr>
                <w:sz w:val="16"/>
                <w:szCs w:val="16"/>
              </w:rPr>
              <w:t>Assigned TimeSeriesID ranges are the same as assigned TrendID ranges in the StreamNet DES.  Coordinate with other personnel in your organization assigning TimeSeriesID and TrendID values.</w:t>
            </w:r>
          </w:p>
          <w:p w14:paraId="7C9B9B9E" w14:textId="77777777" w:rsidR="00E87C5C" w:rsidRPr="00262283" w:rsidRDefault="00E87C5C" w:rsidP="00E87C5C">
            <w:pPr>
              <w:snapToGrid w:val="0"/>
              <w:rPr>
                <w:sz w:val="16"/>
                <w:szCs w:val="16"/>
              </w:rPr>
            </w:pPr>
            <w:r w:rsidRPr="00262283">
              <w:rPr>
                <w:sz w:val="16"/>
                <w:szCs w:val="16"/>
              </w:rPr>
              <w:t>10,000-19,999 = MFWP</w:t>
            </w:r>
          </w:p>
          <w:p w14:paraId="78ADE5BF" w14:textId="77777777" w:rsidR="00E87C5C" w:rsidRPr="00262283" w:rsidRDefault="00E87C5C" w:rsidP="00E87C5C">
            <w:pPr>
              <w:snapToGrid w:val="0"/>
              <w:rPr>
                <w:sz w:val="16"/>
                <w:szCs w:val="16"/>
              </w:rPr>
            </w:pPr>
            <w:r w:rsidRPr="00262283">
              <w:rPr>
                <w:sz w:val="16"/>
                <w:szCs w:val="16"/>
              </w:rPr>
              <w:t>20,000-22,499 = CRITFC</w:t>
            </w:r>
          </w:p>
          <w:p w14:paraId="4253B936" w14:textId="77777777" w:rsidR="00E87C5C" w:rsidRPr="00262283" w:rsidRDefault="00E87C5C" w:rsidP="00E87C5C">
            <w:pPr>
              <w:snapToGrid w:val="0"/>
              <w:rPr>
                <w:sz w:val="16"/>
                <w:szCs w:val="16"/>
              </w:rPr>
            </w:pPr>
            <w:r w:rsidRPr="00262283">
              <w:rPr>
                <w:sz w:val="16"/>
                <w:szCs w:val="16"/>
              </w:rPr>
              <w:t>22,500-24,999 = NPT</w:t>
            </w:r>
          </w:p>
          <w:p w14:paraId="20F52AF4" w14:textId="77777777" w:rsidR="00E87C5C" w:rsidRPr="00262283" w:rsidRDefault="00E87C5C" w:rsidP="00E87C5C">
            <w:pPr>
              <w:snapToGrid w:val="0"/>
              <w:rPr>
                <w:sz w:val="16"/>
                <w:szCs w:val="16"/>
              </w:rPr>
            </w:pPr>
            <w:r w:rsidRPr="00262283">
              <w:rPr>
                <w:sz w:val="16"/>
                <w:szCs w:val="16"/>
              </w:rPr>
              <w:t>25,000-27,499=CTWS</w:t>
            </w:r>
          </w:p>
          <w:p w14:paraId="787DA06A" w14:textId="77777777" w:rsidR="00E87C5C" w:rsidRPr="00262283" w:rsidRDefault="00E87C5C" w:rsidP="00E87C5C">
            <w:pPr>
              <w:snapToGrid w:val="0"/>
              <w:rPr>
                <w:sz w:val="16"/>
                <w:szCs w:val="16"/>
              </w:rPr>
            </w:pPr>
            <w:r w:rsidRPr="00262283">
              <w:rPr>
                <w:sz w:val="16"/>
                <w:szCs w:val="16"/>
              </w:rPr>
              <w:t>27,500-29,999=YN</w:t>
            </w:r>
          </w:p>
          <w:p w14:paraId="067FF12E" w14:textId="77777777" w:rsidR="00E87C5C" w:rsidRPr="00262283" w:rsidRDefault="00E87C5C" w:rsidP="00E87C5C">
            <w:pPr>
              <w:snapToGrid w:val="0"/>
              <w:rPr>
                <w:sz w:val="16"/>
                <w:szCs w:val="16"/>
              </w:rPr>
            </w:pPr>
            <w:r w:rsidRPr="00262283">
              <w:rPr>
                <w:sz w:val="16"/>
                <w:szCs w:val="16"/>
              </w:rPr>
              <w:t>200,000-209,999 = CTUIR</w:t>
            </w:r>
          </w:p>
          <w:p w14:paraId="75543020" w14:textId="77777777" w:rsidR="00E87C5C" w:rsidRPr="00262283" w:rsidRDefault="00E87C5C" w:rsidP="00E87C5C">
            <w:pPr>
              <w:snapToGrid w:val="0"/>
              <w:rPr>
                <w:sz w:val="16"/>
                <w:szCs w:val="16"/>
              </w:rPr>
            </w:pPr>
            <w:r w:rsidRPr="00262283">
              <w:rPr>
                <w:sz w:val="16"/>
                <w:szCs w:val="16"/>
              </w:rPr>
              <w:t>30,000-39,999 = USFWS</w:t>
            </w:r>
          </w:p>
          <w:p w14:paraId="39C7213A" w14:textId="77777777" w:rsidR="00E87C5C" w:rsidRPr="00262283" w:rsidRDefault="00E87C5C" w:rsidP="00E87C5C">
            <w:pPr>
              <w:snapToGrid w:val="0"/>
              <w:rPr>
                <w:sz w:val="16"/>
                <w:szCs w:val="16"/>
              </w:rPr>
            </w:pPr>
            <w:r w:rsidRPr="00262283">
              <w:rPr>
                <w:sz w:val="16"/>
                <w:szCs w:val="16"/>
              </w:rPr>
              <w:t>40,000-49,999 = IDFG</w:t>
            </w:r>
          </w:p>
          <w:p w14:paraId="2752939A" w14:textId="77777777" w:rsidR="00E87C5C" w:rsidRPr="00262283" w:rsidRDefault="00E87C5C" w:rsidP="00E87C5C">
            <w:pPr>
              <w:snapToGrid w:val="0"/>
              <w:rPr>
                <w:sz w:val="16"/>
                <w:szCs w:val="16"/>
              </w:rPr>
            </w:pPr>
            <w:r w:rsidRPr="00262283">
              <w:rPr>
                <w:sz w:val="16"/>
                <w:szCs w:val="16"/>
              </w:rPr>
              <w:t>50,000-59,999; 500,000-599,999 = ODFW</w:t>
            </w:r>
          </w:p>
          <w:p w14:paraId="25F53325" w14:textId="77777777" w:rsidR="00E87C5C" w:rsidRPr="00262283" w:rsidRDefault="00E87C5C" w:rsidP="00E87C5C">
            <w:pPr>
              <w:snapToGrid w:val="0"/>
              <w:rPr>
                <w:sz w:val="16"/>
                <w:szCs w:val="16"/>
              </w:rPr>
            </w:pPr>
            <w:r w:rsidRPr="00262283">
              <w:rPr>
                <w:sz w:val="16"/>
                <w:szCs w:val="16"/>
              </w:rPr>
              <w:t>100,000-199,999 = WDFW</w:t>
            </w:r>
          </w:p>
          <w:p w14:paraId="3ABC693E" w14:textId="4AB7CEC2" w:rsidR="00E87C5C" w:rsidRPr="006607E8" w:rsidRDefault="00E87C5C" w:rsidP="00E87C5C">
            <w:pPr>
              <w:snapToGrid w:val="0"/>
              <w:rPr>
                <w:sz w:val="16"/>
                <w:szCs w:val="16"/>
              </w:rPr>
            </w:pPr>
            <w:r w:rsidRPr="00262283">
              <w:rPr>
                <w:sz w:val="16"/>
                <w:szCs w:val="16"/>
              </w:rPr>
              <w:t>(CCT range jointly managed by WDFW and CCT)</w:t>
            </w:r>
          </w:p>
        </w:tc>
      </w:tr>
      <w:tr w:rsidR="00B234CA" w:rsidRPr="006607E8" w14:paraId="2D9EA2EA" w14:textId="77777777" w:rsidTr="003569B4">
        <w:trPr>
          <w:cantSplit/>
        </w:trPr>
        <w:tc>
          <w:tcPr>
            <w:tcW w:w="1728" w:type="dxa"/>
          </w:tcPr>
          <w:p w14:paraId="3250388F" w14:textId="23C16ACB" w:rsidR="00B234CA" w:rsidRPr="00B234CA" w:rsidRDefault="00B234CA" w:rsidP="00B234CA">
            <w:pPr>
              <w:snapToGrid w:val="0"/>
              <w:rPr>
                <w:color w:val="FF0000"/>
                <w:sz w:val="16"/>
                <w:szCs w:val="16"/>
              </w:rPr>
            </w:pPr>
            <w:r w:rsidRPr="00262283">
              <w:rPr>
                <w:b/>
                <w:bCs/>
                <w:color w:val="FF0000"/>
                <w:sz w:val="16"/>
                <w:szCs w:val="16"/>
              </w:rPr>
              <w:t>CommonName</w:t>
            </w:r>
          </w:p>
        </w:tc>
        <w:tc>
          <w:tcPr>
            <w:tcW w:w="3600" w:type="dxa"/>
          </w:tcPr>
          <w:p w14:paraId="4A969D9D" w14:textId="4E2ABF58" w:rsidR="00B234CA" w:rsidRPr="00B234CA" w:rsidRDefault="00B234CA" w:rsidP="00B234CA">
            <w:pPr>
              <w:tabs>
                <w:tab w:val="right" w:pos="14310"/>
              </w:tabs>
              <w:rPr>
                <w:sz w:val="16"/>
                <w:szCs w:val="16"/>
              </w:rPr>
            </w:pPr>
            <w:r w:rsidRPr="00262283">
              <w:rPr>
                <w:sz w:val="16"/>
                <w:szCs w:val="16"/>
              </w:rPr>
              <w:t>Common name of the taxon of fish.</w:t>
            </w:r>
          </w:p>
        </w:tc>
        <w:tc>
          <w:tcPr>
            <w:tcW w:w="950" w:type="dxa"/>
          </w:tcPr>
          <w:p w14:paraId="58FB656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0F297DCF" w14:textId="3F6D7FAD" w:rsidR="00B234CA" w:rsidRPr="00B234CA" w:rsidRDefault="00B234CA" w:rsidP="00B234CA">
            <w:pPr>
              <w:tabs>
                <w:tab w:val="right" w:pos="14310"/>
              </w:tabs>
              <w:jc w:val="center"/>
              <w:rPr>
                <w:color w:val="FF0000"/>
                <w:sz w:val="16"/>
                <w:szCs w:val="16"/>
              </w:rPr>
            </w:pPr>
            <w:r w:rsidRPr="00262283">
              <w:rPr>
                <w:bCs/>
                <w:color w:val="FF0000"/>
                <w:sz w:val="16"/>
                <w:szCs w:val="16"/>
              </w:rPr>
              <w:t>(1-15)</w:t>
            </w:r>
          </w:p>
        </w:tc>
        <w:tc>
          <w:tcPr>
            <w:tcW w:w="2803" w:type="dxa"/>
            <w:tcBorders>
              <w:bottom w:val="single" w:sz="4" w:space="0" w:color="000000"/>
            </w:tcBorders>
          </w:tcPr>
          <w:p w14:paraId="12017B04" w14:textId="66C7DB39" w:rsidR="00B234CA" w:rsidRPr="00B234CA" w:rsidRDefault="00B234CA" w:rsidP="00B234CA">
            <w:pPr>
              <w:snapToGrid w:val="0"/>
              <w:rPr>
                <w:sz w:val="16"/>
                <w:szCs w:val="16"/>
              </w:rPr>
            </w:pPr>
            <w:r w:rsidRPr="00262283">
              <w:rPr>
                <w:sz w:val="16"/>
                <w:szCs w:val="16"/>
              </w:rPr>
              <w:t>Enter the name of the taxon here, even if taxon name is included in the name of the stock. Select from the following:</w:t>
            </w:r>
          </w:p>
        </w:tc>
        <w:tc>
          <w:tcPr>
            <w:tcW w:w="2803" w:type="dxa"/>
            <w:gridSpan w:val="2"/>
            <w:tcBorders>
              <w:bottom w:val="single" w:sz="4" w:space="0" w:color="000000"/>
            </w:tcBorders>
          </w:tcPr>
          <w:p w14:paraId="1C320F92" w14:textId="77777777" w:rsidR="00B234CA" w:rsidRPr="00262283" w:rsidRDefault="00B234CA" w:rsidP="00B234CA">
            <w:pPr>
              <w:numPr>
                <w:ilvl w:val="0"/>
                <w:numId w:val="10"/>
              </w:numPr>
              <w:snapToGrid w:val="0"/>
              <w:ind w:left="173" w:hanging="144"/>
              <w:rPr>
                <w:sz w:val="16"/>
                <w:szCs w:val="16"/>
              </w:rPr>
            </w:pPr>
            <w:r w:rsidRPr="00262283">
              <w:rPr>
                <w:sz w:val="16"/>
                <w:szCs w:val="16"/>
              </w:rPr>
              <w:t>Bull trout</w:t>
            </w:r>
          </w:p>
          <w:p w14:paraId="478C232A" w14:textId="77777777" w:rsidR="00B234CA" w:rsidRPr="00262283" w:rsidRDefault="00B234CA" w:rsidP="00B234CA">
            <w:pPr>
              <w:numPr>
                <w:ilvl w:val="0"/>
                <w:numId w:val="10"/>
              </w:numPr>
              <w:snapToGrid w:val="0"/>
              <w:ind w:left="173" w:hanging="144"/>
              <w:rPr>
                <w:sz w:val="16"/>
                <w:szCs w:val="16"/>
              </w:rPr>
            </w:pPr>
            <w:r w:rsidRPr="00262283">
              <w:rPr>
                <w:sz w:val="16"/>
                <w:szCs w:val="16"/>
              </w:rPr>
              <w:t>Chinook salmon</w:t>
            </w:r>
          </w:p>
          <w:p w14:paraId="662DD4E7" w14:textId="77777777" w:rsidR="00B234CA" w:rsidRPr="00262283" w:rsidRDefault="00B234CA" w:rsidP="00B234CA">
            <w:pPr>
              <w:numPr>
                <w:ilvl w:val="0"/>
                <w:numId w:val="10"/>
              </w:numPr>
              <w:snapToGrid w:val="0"/>
              <w:ind w:left="173" w:hanging="144"/>
              <w:rPr>
                <w:sz w:val="16"/>
                <w:szCs w:val="16"/>
              </w:rPr>
            </w:pPr>
            <w:r w:rsidRPr="00262283">
              <w:rPr>
                <w:sz w:val="16"/>
                <w:szCs w:val="16"/>
              </w:rPr>
              <w:t>Chum salmon</w:t>
            </w:r>
          </w:p>
          <w:p w14:paraId="074D892C" w14:textId="77777777" w:rsidR="00B234CA" w:rsidRPr="00262283" w:rsidRDefault="00B234CA" w:rsidP="00B234CA">
            <w:pPr>
              <w:numPr>
                <w:ilvl w:val="0"/>
                <w:numId w:val="10"/>
              </w:numPr>
              <w:snapToGrid w:val="0"/>
              <w:ind w:left="173" w:hanging="144"/>
              <w:rPr>
                <w:sz w:val="16"/>
                <w:szCs w:val="16"/>
              </w:rPr>
            </w:pPr>
            <w:r w:rsidRPr="00262283">
              <w:rPr>
                <w:sz w:val="16"/>
                <w:szCs w:val="16"/>
              </w:rPr>
              <w:t>Coho salmon</w:t>
            </w:r>
          </w:p>
          <w:p w14:paraId="008AA44B" w14:textId="77777777" w:rsidR="00B234CA" w:rsidRDefault="00B234CA" w:rsidP="00B234CA">
            <w:pPr>
              <w:numPr>
                <w:ilvl w:val="0"/>
                <w:numId w:val="10"/>
              </w:numPr>
              <w:snapToGrid w:val="0"/>
              <w:ind w:left="173" w:hanging="144"/>
              <w:rPr>
                <w:sz w:val="16"/>
                <w:szCs w:val="16"/>
              </w:rPr>
            </w:pPr>
            <w:r w:rsidRPr="00262283">
              <w:rPr>
                <w:sz w:val="16"/>
                <w:szCs w:val="16"/>
              </w:rPr>
              <w:t>Sockeye salmon</w:t>
            </w:r>
          </w:p>
          <w:p w14:paraId="5DD8F9D4" w14:textId="729606AA" w:rsidR="00B234CA" w:rsidRPr="00B234CA" w:rsidRDefault="00B234CA" w:rsidP="00B234CA">
            <w:pPr>
              <w:numPr>
                <w:ilvl w:val="0"/>
                <w:numId w:val="10"/>
              </w:numPr>
              <w:snapToGrid w:val="0"/>
              <w:ind w:left="173" w:hanging="144"/>
              <w:rPr>
                <w:sz w:val="16"/>
                <w:szCs w:val="16"/>
              </w:rPr>
            </w:pPr>
            <w:r w:rsidRPr="00262283">
              <w:rPr>
                <w:sz w:val="16"/>
                <w:szCs w:val="16"/>
              </w:rPr>
              <w:t>Steelhead</w:t>
            </w:r>
          </w:p>
        </w:tc>
        <w:tc>
          <w:tcPr>
            <w:tcW w:w="2804" w:type="dxa"/>
            <w:tcBorders>
              <w:bottom w:val="single" w:sz="4" w:space="0" w:color="000000"/>
            </w:tcBorders>
          </w:tcPr>
          <w:p w14:paraId="43CD14AA" w14:textId="6AA24AAF" w:rsidR="00B234CA" w:rsidRPr="00B234CA" w:rsidRDefault="00B234CA" w:rsidP="00B234CA">
            <w:pPr>
              <w:snapToGrid w:val="0"/>
              <w:rPr>
                <w:sz w:val="16"/>
                <w:szCs w:val="16"/>
              </w:rPr>
            </w:pPr>
            <w:r w:rsidRPr="00262283">
              <w:rPr>
                <w:sz w:val="16"/>
                <w:szCs w:val="16"/>
              </w:rPr>
              <w:t xml:space="preserve">Additional species may be added in the future: refer to </w:t>
            </w:r>
            <w:hyperlink r:id="rId28" w:history="1">
              <w:r w:rsidRPr="00262283">
                <w:rPr>
                  <w:rStyle w:val="Hyperlink"/>
                  <w:sz w:val="16"/>
                  <w:szCs w:val="16"/>
                </w:rPr>
                <w:t>https://www.streamnet.org/resources/nw-fish/fish-species/</w:t>
              </w:r>
            </w:hyperlink>
            <w:r w:rsidRPr="00262283">
              <w:rPr>
                <w:sz w:val="16"/>
                <w:szCs w:val="16"/>
              </w:rPr>
              <w:t xml:space="preserve"> for common names.</w:t>
            </w:r>
          </w:p>
        </w:tc>
      </w:tr>
      <w:tr w:rsidR="00B234CA" w:rsidRPr="006607E8" w14:paraId="3218770F" w14:textId="77777777" w:rsidTr="003569B4">
        <w:trPr>
          <w:cantSplit/>
        </w:trPr>
        <w:tc>
          <w:tcPr>
            <w:tcW w:w="1728" w:type="dxa"/>
          </w:tcPr>
          <w:p w14:paraId="61C46015" w14:textId="6F17FD21" w:rsidR="00B234CA" w:rsidRPr="00B234CA" w:rsidRDefault="00B234CA" w:rsidP="00B234CA">
            <w:pPr>
              <w:snapToGrid w:val="0"/>
              <w:rPr>
                <w:color w:val="FF0000"/>
                <w:sz w:val="16"/>
                <w:szCs w:val="16"/>
              </w:rPr>
            </w:pPr>
            <w:r w:rsidRPr="00262283">
              <w:rPr>
                <w:b/>
                <w:bCs/>
                <w:color w:val="FF0000"/>
                <w:sz w:val="16"/>
                <w:szCs w:val="16"/>
              </w:rPr>
              <w:t>Run</w:t>
            </w:r>
          </w:p>
        </w:tc>
        <w:tc>
          <w:tcPr>
            <w:tcW w:w="3600" w:type="dxa"/>
          </w:tcPr>
          <w:p w14:paraId="45A6E2C4" w14:textId="0656D354" w:rsidR="00B234CA" w:rsidRPr="00B234CA" w:rsidRDefault="00B234CA" w:rsidP="00B234CA">
            <w:pPr>
              <w:tabs>
                <w:tab w:val="right" w:pos="14310"/>
              </w:tabs>
              <w:rPr>
                <w:sz w:val="16"/>
                <w:szCs w:val="16"/>
              </w:rPr>
            </w:pPr>
            <w:r w:rsidRPr="00262283">
              <w:rPr>
                <w:sz w:val="16"/>
                <w:szCs w:val="16"/>
              </w:rPr>
              <w:t>Run of fish.</w:t>
            </w:r>
          </w:p>
        </w:tc>
        <w:tc>
          <w:tcPr>
            <w:tcW w:w="950" w:type="dxa"/>
          </w:tcPr>
          <w:p w14:paraId="4BF5E63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2E564A94" w14:textId="338D2492" w:rsidR="00B234CA" w:rsidRPr="00B234CA" w:rsidRDefault="00B234CA" w:rsidP="00B234CA">
            <w:pPr>
              <w:tabs>
                <w:tab w:val="right" w:pos="14310"/>
              </w:tabs>
              <w:jc w:val="center"/>
              <w:rPr>
                <w:color w:val="FF0000"/>
                <w:sz w:val="16"/>
                <w:szCs w:val="16"/>
              </w:rPr>
            </w:pPr>
            <w:r w:rsidRPr="00262283">
              <w:rPr>
                <w:bCs/>
                <w:color w:val="FF0000"/>
                <w:sz w:val="16"/>
                <w:szCs w:val="16"/>
              </w:rPr>
              <w:t>(3-20)</w:t>
            </w:r>
          </w:p>
        </w:tc>
        <w:tc>
          <w:tcPr>
            <w:tcW w:w="2803" w:type="dxa"/>
            <w:tcBorders>
              <w:bottom w:val="single" w:sz="4" w:space="0" w:color="000000"/>
            </w:tcBorders>
          </w:tcPr>
          <w:p w14:paraId="3F77CD48" w14:textId="48C0BA0C" w:rsidR="00B234CA" w:rsidRPr="00B234CA" w:rsidRDefault="00B234CA" w:rsidP="00B234CA">
            <w:pPr>
              <w:snapToGrid w:val="0"/>
              <w:rPr>
                <w:sz w:val="16"/>
                <w:szCs w:val="16"/>
              </w:rPr>
            </w:pPr>
            <w:r w:rsidRPr="00262283">
              <w:rPr>
                <w:sz w:val="16"/>
                <w:szCs w:val="16"/>
              </w:rPr>
              <w:t>Enter the name of the run here, even if run name is included in the name of the stock.  Entries in this field are not recognized as taxonomic divisions.  Select from the following:   [</w:t>
            </w:r>
            <w:r w:rsidRPr="00262283">
              <w:rPr>
                <w:i/>
                <w:sz w:val="16"/>
                <w:szCs w:val="16"/>
              </w:rPr>
              <w:t>Do not include comments in brackets.</w:t>
            </w:r>
            <w:r w:rsidRPr="00262283">
              <w:rPr>
                <w:sz w:val="16"/>
                <w:szCs w:val="16"/>
              </w:rPr>
              <w:t>]</w:t>
            </w:r>
          </w:p>
        </w:tc>
        <w:tc>
          <w:tcPr>
            <w:tcW w:w="2803" w:type="dxa"/>
            <w:gridSpan w:val="2"/>
            <w:tcBorders>
              <w:bottom w:val="single" w:sz="4" w:space="0" w:color="000000"/>
            </w:tcBorders>
          </w:tcPr>
          <w:p w14:paraId="24AE435D" w14:textId="77777777" w:rsidR="00B234CA" w:rsidRPr="00262283" w:rsidRDefault="00B234CA" w:rsidP="00B234CA">
            <w:pPr>
              <w:numPr>
                <w:ilvl w:val="0"/>
                <w:numId w:val="6"/>
              </w:numPr>
              <w:snapToGrid w:val="0"/>
              <w:ind w:left="173" w:hanging="144"/>
              <w:rPr>
                <w:sz w:val="16"/>
                <w:szCs w:val="16"/>
              </w:rPr>
            </w:pPr>
            <w:r w:rsidRPr="00262283">
              <w:rPr>
                <w:sz w:val="16"/>
                <w:szCs w:val="16"/>
              </w:rPr>
              <w:t>Spring</w:t>
            </w:r>
          </w:p>
          <w:p w14:paraId="4C5B1AEE" w14:textId="77777777" w:rsidR="00B234CA" w:rsidRPr="00262283" w:rsidRDefault="00B234CA" w:rsidP="00B234CA">
            <w:pPr>
              <w:numPr>
                <w:ilvl w:val="0"/>
                <w:numId w:val="6"/>
              </w:numPr>
              <w:snapToGrid w:val="0"/>
              <w:ind w:left="173" w:hanging="144"/>
              <w:rPr>
                <w:sz w:val="16"/>
                <w:szCs w:val="16"/>
              </w:rPr>
            </w:pPr>
            <w:r w:rsidRPr="00262283">
              <w:rPr>
                <w:sz w:val="16"/>
                <w:szCs w:val="16"/>
              </w:rPr>
              <w:t>Summer</w:t>
            </w:r>
          </w:p>
          <w:p w14:paraId="5E24F5A0" w14:textId="77777777" w:rsidR="00B234CA" w:rsidRPr="00262283" w:rsidRDefault="00B234CA" w:rsidP="00B234CA">
            <w:pPr>
              <w:numPr>
                <w:ilvl w:val="0"/>
                <w:numId w:val="6"/>
              </w:numPr>
              <w:snapToGrid w:val="0"/>
              <w:ind w:left="173" w:hanging="144"/>
              <w:rPr>
                <w:sz w:val="16"/>
                <w:szCs w:val="16"/>
              </w:rPr>
            </w:pPr>
            <w:r w:rsidRPr="00262283">
              <w:rPr>
                <w:sz w:val="16"/>
                <w:szCs w:val="16"/>
              </w:rPr>
              <w:t>Fall</w:t>
            </w:r>
          </w:p>
          <w:p w14:paraId="4AEFDACF" w14:textId="77777777" w:rsidR="00B234CA" w:rsidRPr="00262283" w:rsidRDefault="00B234CA" w:rsidP="00B234CA">
            <w:pPr>
              <w:numPr>
                <w:ilvl w:val="0"/>
                <w:numId w:val="6"/>
              </w:numPr>
              <w:snapToGrid w:val="0"/>
              <w:ind w:left="173" w:hanging="144"/>
              <w:rPr>
                <w:sz w:val="16"/>
                <w:szCs w:val="16"/>
              </w:rPr>
            </w:pPr>
            <w:r w:rsidRPr="00262283">
              <w:rPr>
                <w:sz w:val="16"/>
                <w:szCs w:val="16"/>
              </w:rPr>
              <w:t>Late fall</w:t>
            </w:r>
          </w:p>
          <w:p w14:paraId="5ECE38B7" w14:textId="77777777" w:rsidR="00B234CA" w:rsidRDefault="00B234CA" w:rsidP="00B234CA">
            <w:pPr>
              <w:numPr>
                <w:ilvl w:val="0"/>
                <w:numId w:val="6"/>
              </w:numPr>
              <w:snapToGrid w:val="0"/>
              <w:ind w:left="173" w:hanging="144"/>
              <w:rPr>
                <w:sz w:val="16"/>
                <w:szCs w:val="16"/>
              </w:rPr>
            </w:pPr>
            <w:r w:rsidRPr="00262283">
              <w:rPr>
                <w:sz w:val="16"/>
                <w:szCs w:val="16"/>
              </w:rPr>
              <w:t>Winter</w:t>
            </w:r>
          </w:p>
          <w:p w14:paraId="720B21DD" w14:textId="23C88620" w:rsidR="00B234CA" w:rsidRPr="00B234CA" w:rsidRDefault="00B234CA" w:rsidP="00B234CA">
            <w:pPr>
              <w:numPr>
                <w:ilvl w:val="0"/>
                <w:numId w:val="6"/>
              </w:numPr>
              <w:snapToGrid w:val="0"/>
              <w:ind w:left="173" w:hanging="144"/>
              <w:rPr>
                <w:sz w:val="16"/>
                <w:szCs w:val="16"/>
              </w:rPr>
            </w:pPr>
            <w:r w:rsidRPr="00262283">
              <w:rPr>
                <w:sz w:val="16"/>
                <w:szCs w:val="16"/>
              </w:rPr>
              <w:t>Spring/summer</w:t>
            </w:r>
          </w:p>
        </w:tc>
        <w:tc>
          <w:tcPr>
            <w:tcW w:w="2804" w:type="dxa"/>
            <w:tcBorders>
              <w:bottom w:val="single" w:sz="4" w:space="0" w:color="000000"/>
            </w:tcBorders>
          </w:tcPr>
          <w:p w14:paraId="4812CC51" w14:textId="77777777" w:rsidR="00B234CA" w:rsidRPr="00262283" w:rsidRDefault="00B234CA" w:rsidP="00B234CA">
            <w:pPr>
              <w:numPr>
                <w:ilvl w:val="0"/>
                <w:numId w:val="6"/>
              </w:numPr>
              <w:snapToGrid w:val="0"/>
              <w:ind w:left="173" w:hanging="144"/>
              <w:rPr>
                <w:sz w:val="16"/>
                <w:szCs w:val="16"/>
              </w:rPr>
            </w:pPr>
            <w:r w:rsidRPr="00262283">
              <w:rPr>
                <w:sz w:val="16"/>
                <w:szCs w:val="16"/>
              </w:rPr>
              <w:t>Both summer &amp; winter</w:t>
            </w:r>
          </w:p>
          <w:p w14:paraId="14350C01" w14:textId="77777777" w:rsidR="00B234CA" w:rsidRPr="00262283" w:rsidRDefault="00B234CA" w:rsidP="00B234CA">
            <w:pPr>
              <w:numPr>
                <w:ilvl w:val="0"/>
                <w:numId w:val="6"/>
              </w:numPr>
              <w:snapToGrid w:val="0"/>
              <w:ind w:left="173" w:hanging="144"/>
              <w:rPr>
                <w:sz w:val="16"/>
                <w:szCs w:val="16"/>
              </w:rPr>
            </w:pPr>
            <w:r w:rsidRPr="00262283">
              <w:rPr>
                <w:sz w:val="16"/>
                <w:szCs w:val="16"/>
              </w:rPr>
              <w:t>Early</w:t>
            </w:r>
          </w:p>
          <w:p w14:paraId="521A4E44" w14:textId="77777777" w:rsidR="00B234CA" w:rsidRPr="00262283" w:rsidRDefault="00B234CA" w:rsidP="00B234CA">
            <w:pPr>
              <w:numPr>
                <w:ilvl w:val="0"/>
                <w:numId w:val="6"/>
              </w:numPr>
              <w:snapToGrid w:val="0"/>
              <w:ind w:left="173" w:hanging="144"/>
              <w:rPr>
                <w:sz w:val="16"/>
                <w:szCs w:val="16"/>
              </w:rPr>
            </w:pPr>
            <w:r w:rsidRPr="00262283">
              <w:rPr>
                <w:sz w:val="16"/>
                <w:szCs w:val="16"/>
              </w:rPr>
              <w:t>Late</w:t>
            </w:r>
          </w:p>
          <w:p w14:paraId="2712FC8A" w14:textId="77777777" w:rsidR="00B234CA" w:rsidRDefault="00B234CA" w:rsidP="00B234CA">
            <w:pPr>
              <w:numPr>
                <w:ilvl w:val="0"/>
                <w:numId w:val="6"/>
              </w:numPr>
              <w:snapToGrid w:val="0"/>
              <w:ind w:left="173" w:hanging="144"/>
              <w:rPr>
                <w:sz w:val="16"/>
                <w:szCs w:val="16"/>
              </w:rPr>
            </w:pPr>
            <w:r w:rsidRPr="00262283">
              <w:rPr>
                <w:sz w:val="16"/>
                <w:szCs w:val="16"/>
              </w:rPr>
              <w:t>Both early &amp; late</w:t>
            </w:r>
          </w:p>
          <w:p w14:paraId="301F0BE7" w14:textId="6A0A4557" w:rsidR="00B234CA" w:rsidRPr="00B234CA" w:rsidRDefault="00B234CA" w:rsidP="00B234CA">
            <w:pPr>
              <w:numPr>
                <w:ilvl w:val="0"/>
                <w:numId w:val="6"/>
              </w:numPr>
              <w:snapToGrid w:val="0"/>
              <w:ind w:left="173" w:hanging="144"/>
              <w:rPr>
                <w:sz w:val="16"/>
                <w:szCs w:val="16"/>
              </w:rPr>
            </w:pPr>
            <w:r w:rsidRPr="00262283">
              <w:rPr>
                <w:sz w:val="16"/>
                <w:szCs w:val="16"/>
              </w:rPr>
              <w:t>N/A   [</w:t>
            </w:r>
            <w:r w:rsidRPr="00262283">
              <w:rPr>
                <w:i/>
                <w:sz w:val="16"/>
                <w:szCs w:val="16"/>
              </w:rPr>
              <w:t>For species without recognized runs.  For example, bull trout.</w:t>
            </w:r>
            <w:r w:rsidRPr="00262283">
              <w:rPr>
                <w:sz w:val="16"/>
                <w:szCs w:val="16"/>
              </w:rPr>
              <w:t>]</w:t>
            </w:r>
          </w:p>
        </w:tc>
      </w:tr>
      <w:tr w:rsidR="00A67877" w:rsidRPr="006607E8" w14:paraId="03B37D5E" w14:textId="77777777" w:rsidTr="003B6FF6">
        <w:trPr>
          <w:cantSplit/>
        </w:trPr>
        <w:tc>
          <w:tcPr>
            <w:tcW w:w="1728" w:type="dxa"/>
          </w:tcPr>
          <w:p w14:paraId="75D68BC7" w14:textId="4ABA2625" w:rsidR="00A67877" w:rsidRPr="00262283" w:rsidRDefault="00A67877" w:rsidP="00A67877">
            <w:pPr>
              <w:snapToGrid w:val="0"/>
              <w:rPr>
                <w:b/>
                <w:bCs/>
                <w:color w:val="FF0000"/>
                <w:sz w:val="16"/>
                <w:szCs w:val="16"/>
              </w:rPr>
            </w:pPr>
            <w:proofErr w:type="spellStart"/>
            <w:ins w:id="352" w:author="Mike Banach" w:date="2023-03-30T11:41:00Z">
              <w:r w:rsidRPr="005B162D">
                <w:rPr>
                  <w:b/>
                  <w:bCs/>
                  <w:color w:val="FF0000"/>
                  <w:sz w:val="16"/>
                  <w:szCs w:val="16"/>
                </w:rPr>
                <w:t>HatcheryProgramID</w:t>
              </w:r>
            </w:ins>
            <w:proofErr w:type="spellEnd"/>
          </w:p>
        </w:tc>
        <w:tc>
          <w:tcPr>
            <w:tcW w:w="3600" w:type="dxa"/>
          </w:tcPr>
          <w:p w14:paraId="42BD3BFE" w14:textId="625633CE" w:rsidR="00A67877" w:rsidRPr="00262283" w:rsidRDefault="00A67877" w:rsidP="00A67877">
            <w:pPr>
              <w:tabs>
                <w:tab w:val="right" w:pos="14310"/>
              </w:tabs>
              <w:rPr>
                <w:sz w:val="16"/>
                <w:szCs w:val="16"/>
              </w:rPr>
            </w:pPr>
            <w:ins w:id="353" w:author="Mike Banach" w:date="2023-03-30T11:41:00Z">
              <w:r w:rsidRPr="00F95A1D">
                <w:rPr>
                  <w:sz w:val="16"/>
                  <w:szCs w:val="16"/>
                </w:rPr>
                <w:t xml:space="preserve">StreamNet-defined code for the </w:t>
              </w:r>
              <w:r>
                <w:rPr>
                  <w:sz w:val="16"/>
                  <w:szCs w:val="16"/>
                </w:rPr>
                <w:t>hatchery program</w:t>
              </w:r>
              <w:r w:rsidRPr="00F95A1D">
                <w:rPr>
                  <w:sz w:val="16"/>
                  <w:szCs w:val="16"/>
                </w:rPr>
                <w:t xml:space="preserve"> represented by this record.</w:t>
              </w:r>
            </w:ins>
          </w:p>
        </w:tc>
        <w:tc>
          <w:tcPr>
            <w:tcW w:w="950" w:type="dxa"/>
          </w:tcPr>
          <w:p w14:paraId="200E41ED" w14:textId="77777777" w:rsidR="00A67877" w:rsidRDefault="00A67877" w:rsidP="00A67877">
            <w:pPr>
              <w:tabs>
                <w:tab w:val="right" w:pos="14310"/>
              </w:tabs>
              <w:jc w:val="center"/>
              <w:rPr>
                <w:ins w:id="354" w:author="Mike Banach" w:date="2023-03-30T11:41:00Z"/>
                <w:b/>
                <w:bCs/>
                <w:color w:val="FF0000"/>
                <w:sz w:val="16"/>
                <w:szCs w:val="16"/>
              </w:rPr>
            </w:pPr>
            <w:ins w:id="355" w:author="Mike Banach" w:date="2023-03-30T11:41:00Z">
              <w:r w:rsidRPr="005B162D">
                <w:rPr>
                  <w:b/>
                  <w:bCs/>
                  <w:color w:val="FF0000"/>
                  <w:sz w:val="16"/>
                  <w:szCs w:val="16"/>
                </w:rPr>
                <w:t>Int</w:t>
              </w:r>
              <w:r>
                <w:rPr>
                  <w:b/>
                  <w:bCs/>
                  <w:color w:val="FF0000"/>
                  <w:sz w:val="16"/>
                  <w:szCs w:val="16"/>
                </w:rPr>
                <w:t>eger</w:t>
              </w:r>
            </w:ins>
          </w:p>
          <w:p w14:paraId="70B34BEC" w14:textId="5E03DDA3" w:rsidR="00A67877" w:rsidRPr="00262283" w:rsidRDefault="00A67877" w:rsidP="00A67877">
            <w:pPr>
              <w:tabs>
                <w:tab w:val="right" w:pos="14310"/>
              </w:tabs>
              <w:jc w:val="center"/>
              <w:rPr>
                <w:b/>
                <w:bCs/>
                <w:color w:val="FF0000"/>
                <w:sz w:val="16"/>
                <w:szCs w:val="16"/>
              </w:rPr>
            </w:pPr>
            <w:ins w:id="356" w:author="Mike Banach" w:date="2023-03-30T11:41:00Z">
              <w:r w:rsidRPr="002D0A82">
                <w:rPr>
                  <w:bCs/>
                  <w:color w:val="FF0000"/>
                  <w:sz w:val="16"/>
                  <w:szCs w:val="16"/>
                </w:rPr>
                <w:t>(1-max)</w:t>
              </w:r>
            </w:ins>
          </w:p>
        </w:tc>
        <w:tc>
          <w:tcPr>
            <w:tcW w:w="8410" w:type="dxa"/>
            <w:gridSpan w:val="4"/>
            <w:tcBorders>
              <w:bottom w:val="single" w:sz="4" w:space="0" w:color="000000"/>
            </w:tcBorders>
          </w:tcPr>
          <w:p w14:paraId="31C23D39" w14:textId="555AAD6D" w:rsidR="00A67877" w:rsidRPr="00262283" w:rsidRDefault="00A67877" w:rsidP="00A67877">
            <w:pPr>
              <w:snapToGrid w:val="0"/>
              <w:ind w:left="29"/>
              <w:rPr>
                <w:sz w:val="16"/>
                <w:szCs w:val="16"/>
              </w:rPr>
            </w:pPr>
            <w:ins w:id="357" w:author="Mike Banach" w:date="2023-03-30T11:41:00Z">
              <w:r>
                <w:rPr>
                  <w:sz w:val="16"/>
                  <w:szCs w:val="16"/>
                </w:rPr>
                <w:t>[We hope the program can be identified for every record.  To begin, we are including this as a required field.  If the program cannot always be identified for the real data then contact PSMFC to have this field changed to nonrequired.]</w:t>
              </w:r>
            </w:ins>
          </w:p>
        </w:tc>
      </w:tr>
      <w:tr w:rsidR="00063EE8" w:rsidRPr="00063EE8" w14:paraId="5E600874" w14:textId="77777777" w:rsidTr="003569B4">
        <w:trPr>
          <w:cantSplit/>
        </w:trPr>
        <w:tc>
          <w:tcPr>
            <w:tcW w:w="1728" w:type="dxa"/>
          </w:tcPr>
          <w:p w14:paraId="1C592C7F" w14:textId="4BEE0320" w:rsidR="00063EE8" w:rsidRPr="00101D6F" w:rsidRDefault="00063EE8" w:rsidP="00063EE8">
            <w:pPr>
              <w:snapToGrid w:val="0"/>
              <w:rPr>
                <w:bCs/>
                <w:color w:val="FF0000"/>
                <w:sz w:val="16"/>
                <w:szCs w:val="16"/>
              </w:rPr>
            </w:pPr>
            <w:proofErr w:type="spellStart"/>
            <w:r w:rsidRPr="00101D6F">
              <w:rPr>
                <w:b/>
                <w:color w:val="FF0000"/>
                <w:sz w:val="16"/>
                <w:szCs w:val="16"/>
                <w:rPrChange w:id="358" w:author="Mike Banach" w:date="2023-03-10T14:26:00Z">
                  <w:rPr>
                    <w:b/>
                    <w:color w:val="FF0000"/>
                    <w:sz w:val="16"/>
                    <w:szCs w:val="16"/>
                    <w:u w:val="single"/>
                  </w:rPr>
                </w:rPrChange>
              </w:rPr>
              <w:t>HatcheryFacilityName</w:t>
            </w:r>
            <w:proofErr w:type="spellEnd"/>
          </w:p>
        </w:tc>
        <w:tc>
          <w:tcPr>
            <w:tcW w:w="3600" w:type="dxa"/>
          </w:tcPr>
          <w:p w14:paraId="240CC6C0" w14:textId="04FAC22A" w:rsidR="00063EE8" w:rsidRPr="00063EE8" w:rsidRDefault="00063EE8" w:rsidP="00063EE8">
            <w:pPr>
              <w:tabs>
                <w:tab w:val="right" w:pos="14310"/>
              </w:tabs>
              <w:rPr>
                <w:sz w:val="16"/>
                <w:szCs w:val="16"/>
              </w:rPr>
            </w:pPr>
            <w:r w:rsidRPr="00262283">
              <w:rPr>
                <w:sz w:val="16"/>
                <w:szCs w:val="16"/>
              </w:rPr>
              <w:t>The central facility where the majority of production occurs for a specific group of hatchery fish.</w:t>
            </w:r>
          </w:p>
        </w:tc>
        <w:tc>
          <w:tcPr>
            <w:tcW w:w="950" w:type="dxa"/>
          </w:tcPr>
          <w:p w14:paraId="22F76913"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19317996" w14:textId="0886D100" w:rsidR="00063EE8" w:rsidRPr="00063EE8" w:rsidRDefault="00063EE8" w:rsidP="00063EE8">
            <w:pPr>
              <w:tabs>
                <w:tab w:val="right" w:pos="14310"/>
              </w:tabs>
              <w:jc w:val="center"/>
              <w:rPr>
                <w:bCs/>
                <w:color w:val="FF0000"/>
                <w:sz w:val="16"/>
                <w:szCs w:val="16"/>
              </w:rPr>
            </w:pPr>
            <w:r w:rsidRPr="00262283">
              <w:rPr>
                <w:color w:val="FF0000"/>
                <w:sz w:val="16"/>
                <w:szCs w:val="16"/>
              </w:rPr>
              <w:t>(1-100)</w:t>
            </w:r>
          </w:p>
        </w:tc>
        <w:tc>
          <w:tcPr>
            <w:tcW w:w="8410" w:type="dxa"/>
            <w:gridSpan w:val="4"/>
            <w:tcBorders>
              <w:bottom w:val="single" w:sz="4" w:space="0" w:color="000000"/>
            </w:tcBorders>
          </w:tcPr>
          <w:p w14:paraId="370CB156" w14:textId="77777777" w:rsidR="00063EE8" w:rsidRPr="00262283" w:rsidRDefault="00063EE8" w:rsidP="00063EE8">
            <w:pPr>
              <w:snapToGrid w:val="0"/>
              <w:rPr>
                <w:sz w:val="16"/>
                <w:szCs w:val="16"/>
              </w:rPr>
            </w:pPr>
            <w:r w:rsidRPr="00262283">
              <w:rPr>
                <w:sz w:val="16"/>
                <w:szCs w:val="16"/>
              </w:rPr>
              <w:t xml:space="preserve">Entries in this field must precisely match a hatchery name in the PSMFC facilities list, available at </w:t>
            </w:r>
            <w:hyperlink r:id="rId29" w:history="1">
              <w:r w:rsidRPr="00262283">
                <w:rPr>
                  <w:rStyle w:val="Hyperlink"/>
                  <w:sz w:val="16"/>
                  <w:szCs w:val="16"/>
                </w:rPr>
                <w:t>https://www.streamnet.org/home/data-maps/fish-facilities-mapper/</w:t>
              </w:r>
            </w:hyperlink>
            <w:r w:rsidRPr="00262283">
              <w:rPr>
                <w:sz w:val="16"/>
                <w:szCs w:val="16"/>
              </w:rPr>
              <w:t>.</w:t>
            </w:r>
          </w:p>
          <w:p w14:paraId="7CFBFCE4" w14:textId="77777777" w:rsidR="00063EE8" w:rsidRPr="00262283" w:rsidRDefault="00063EE8" w:rsidP="00063EE8">
            <w:pPr>
              <w:snapToGrid w:val="0"/>
              <w:rPr>
                <w:sz w:val="16"/>
                <w:szCs w:val="16"/>
              </w:rPr>
            </w:pPr>
          </w:p>
          <w:p w14:paraId="61A05169" w14:textId="6A21B00F" w:rsidR="00063EE8" w:rsidRPr="00063EE8" w:rsidRDefault="00063EE8" w:rsidP="00063EE8">
            <w:pPr>
              <w:snapToGrid w:val="0"/>
              <w:ind w:left="29"/>
              <w:rPr>
                <w:sz w:val="16"/>
                <w:szCs w:val="16"/>
              </w:rPr>
            </w:pPr>
            <w:r w:rsidRPr="00262283">
              <w:rPr>
                <w:sz w:val="16"/>
                <w:szCs w:val="16"/>
              </w:rPr>
              <w:t>[</w:t>
            </w:r>
            <w:r w:rsidRPr="00262283">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262283">
              <w:rPr>
                <w:sz w:val="16"/>
                <w:szCs w:val="16"/>
              </w:rPr>
              <w:t>]</w:t>
            </w:r>
          </w:p>
        </w:tc>
      </w:tr>
      <w:tr w:rsidR="00063EE8" w:rsidRPr="00262283" w14:paraId="2A9C4AC1" w14:textId="77777777" w:rsidTr="00BF7805">
        <w:trPr>
          <w:cantSplit/>
        </w:trPr>
        <w:tc>
          <w:tcPr>
            <w:tcW w:w="1728" w:type="dxa"/>
          </w:tcPr>
          <w:p w14:paraId="0EE32B9A" w14:textId="2731F61B" w:rsidR="00063EE8" w:rsidRPr="00101D6F" w:rsidRDefault="00063EE8" w:rsidP="00063EE8">
            <w:pPr>
              <w:snapToGrid w:val="0"/>
              <w:rPr>
                <w:b/>
                <w:bCs/>
                <w:color w:val="FF0000"/>
                <w:sz w:val="16"/>
                <w:szCs w:val="16"/>
                <w:rPrChange w:id="359" w:author="Mike Banach" w:date="2023-03-10T14:26:00Z">
                  <w:rPr>
                    <w:b/>
                    <w:bCs/>
                    <w:color w:val="FF0000"/>
                    <w:sz w:val="16"/>
                    <w:szCs w:val="16"/>
                    <w:u w:val="single"/>
                  </w:rPr>
                </w:rPrChange>
              </w:rPr>
            </w:pPr>
            <w:r w:rsidRPr="00101D6F">
              <w:rPr>
                <w:b/>
                <w:color w:val="FF0000"/>
                <w:sz w:val="16"/>
                <w:szCs w:val="16"/>
                <w:rPrChange w:id="360" w:author="Mike Banach" w:date="2023-03-10T14:26:00Z">
                  <w:rPr>
                    <w:b/>
                    <w:color w:val="FF0000"/>
                    <w:sz w:val="16"/>
                    <w:szCs w:val="16"/>
                    <w:u w:val="single"/>
                  </w:rPr>
                </w:rPrChange>
              </w:rPr>
              <w:lastRenderedPageBreak/>
              <w:t>StockID</w:t>
            </w:r>
          </w:p>
        </w:tc>
        <w:tc>
          <w:tcPr>
            <w:tcW w:w="3600" w:type="dxa"/>
          </w:tcPr>
          <w:p w14:paraId="3C0C77CE" w14:textId="0DAE4E9E" w:rsidR="00063EE8" w:rsidRPr="00262283" w:rsidRDefault="00063EE8" w:rsidP="00063EE8">
            <w:pPr>
              <w:tabs>
                <w:tab w:val="right" w:pos="14310"/>
              </w:tabs>
              <w:rPr>
                <w:sz w:val="16"/>
                <w:szCs w:val="16"/>
              </w:rPr>
            </w:pPr>
            <w:r w:rsidRPr="00262283">
              <w:rPr>
                <w:sz w:val="16"/>
                <w:szCs w:val="16"/>
              </w:rPr>
              <w:t>Code for the stock of hatchery fish represented by this record.</w:t>
            </w:r>
          </w:p>
        </w:tc>
        <w:tc>
          <w:tcPr>
            <w:tcW w:w="950" w:type="dxa"/>
          </w:tcPr>
          <w:p w14:paraId="58C46CA8"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455CF0E7" w14:textId="02895010" w:rsidR="00063EE8" w:rsidRPr="00262283" w:rsidRDefault="00063EE8" w:rsidP="00063EE8">
            <w:pPr>
              <w:tabs>
                <w:tab w:val="right" w:pos="14310"/>
              </w:tabs>
              <w:jc w:val="center"/>
              <w:rPr>
                <w:b/>
                <w:bCs/>
                <w:color w:val="FF0000"/>
                <w:sz w:val="16"/>
                <w:szCs w:val="16"/>
              </w:rPr>
            </w:pPr>
            <w:r w:rsidRPr="00262283">
              <w:rPr>
                <w:color w:val="FF0000"/>
                <w:sz w:val="16"/>
                <w:szCs w:val="16"/>
              </w:rPr>
              <w:t>(1-max)</w:t>
            </w:r>
          </w:p>
        </w:tc>
        <w:tc>
          <w:tcPr>
            <w:tcW w:w="8410" w:type="dxa"/>
            <w:gridSpan w:val="4"/>
            <w:shd w:val="clear" w:color="auto" w:fill="auto"/>
          </w:tcPr>
          <w:p w14:paraId="1992AA4F" w14:textId="77777777" w:rsidR="00063EE8" w:rsidRPr="00262283" w:rsidRDefault="00063EE8" w:rsidP="00063EE8">
            <w:pPr>
              <w:snapToGrid w:val="0"/>
              <w:rPr>
                <w:sz w:val="16"/>
                <w:szCs w:val="16"/>
              </w:rPr>
            </w:pPr>
          </w:p>
        </w:tc>
      </w:tr>
      <w:tr w:rsidR="00063EE8" w:rsidRPr="00262283" w14:paraId="7E253970" w14:textId="77777777" w:rsidTr="00BF7805">
        <w:trPr>
          <w:cantSplit/>
        </w:trPr>
        <w:tc>
          <w:tcPr>
            <w:tcW w:w="1728" w:type="dxa"/>
          </w:tcPr>
          <w:p w14:paraId="24A1E221" w14:textId="3D5D54AE" w:rsidR="00063EE8" w:rsidRPr="00262283" w:rsidRDefault="00063EE8" w:rsidP="00063EE8">
            <w:pPr>
              <w:snapToGrid w:val="0"/>
              <w:rPr>
                <w:b/>
                <w:color w:val="FF0000"/>
                <w:sz w:val="16"/>
                <w:szCs w:val="16"/>
              </w:rPr>
            </w:pPr>
            <w:proofErr w:type="spellStart"/>
            <w:r w:rsidRPr="00262283">
              <w:rPr>
                <w:b/>
                <w:color w:val="FF0000"/>
                <w:sz w:val="16"/>
                <w:szCs w:val="16"/>
              </w:rPr>
              <w:t>PrimaryOperator</w:t>
            </w:r>
            <w:proofErr w:type="spellEnd"/>
          </w:p>
        </w:tc>
        <w:tc>
          <w:tcPr>
            <w:tcW w:w="3600" w:type="dxa"/>
          </w:tcPr>
          <w:p w14:paraId="716CD45E" w14:textId="40867998" w:rsidR="00063EE8" w:rsidRPr="00262283" w:rsidRDefault="00063EE8" w:rsidP="00063EE8">
            <w:pPr>
              <w:tabs>
                <w:tab w:val="right" w:pos="14310"/>
              </w:tabs>
              <w:rPr>
                <w:sz w:val="16"/>
                <w:szCs w:val="16"/>
              </w:rPr>
            </w:pPr>
            <w:r w:rsidRPr="00262283">
              <w:rPr>
                <w:bCs/>
                <w:sz w:val="16"/>
                <w:szCs w:val="16"/>
              </w:rPr>
              <w:t>Agency, tribe, or other entity that was the primary operator of the hatchery during this time.</w:t>
            </w:r>
          </w:p>
        </w:tc>
        <w:tc>
          <w:tcPr>
            <w:tcW w:w="950" w:type="dxa"/>
          </w:tcPr>
          <w:p w14:paraId="1E2210AB" w14:textId="77777777" w:rsidR="00063EE8" w:rsidRPr="00262283" w:rsidRDefault="00063EE8" w:rsidP="00063EE8">
            <w:pPr>
              <w:tabs>
                <w:tab w:val="right" w:pos="14310"/>
              </w:tabs>
              <w:jc w:val="center"/>
              <w:rPr>
                <w:b/>
                <w:bCs/>
                <w:color w:val="FF0000"/>
                <w:sz w:val="16"/>
                <w:szCs w:val="16"/>
              </w:rPr>
            </w:pPr>
            <w:r w:rsidRPr="00262283">
              <w:rPr>
                <w:b/>
                <w:bCs/>
                <w:color w:val="FF0000"/>
                <w:sz w:val="16"/>
                <w:szCs w:val="16"/>
              </w:rPr>
              <w:t>Text</w:t>
            </w:r>
          </w:p>
          <w:p w14:paraId="771C05D1" w14:textId="1BE641B8" w:rsidR="00063EE8" w:rsidRPr="00262283" w:rsidRDefault="00063EE8" w:rsidP="00063EE8">
            <w:pPr>
              <w:tabs>
                <w:tab w:val="right" w:pos="14310"/>
              </w:tabs>
              <w:jc w:val="center"/>
              <w:rPr>
                <w:sz w:val="16"/>
                <w:szCs w:val="16"/>
              </w:rPr>
            </w:pPr>
            <w:r w:rsidRPr="00262283">
              <w:rPr>
                <w:bCs/>
                <w:color w:val="FF0000"/>
                <w:sz w:val="16"/>
                <w:szCs w:val="16"/>
              </w:rPr>
              <w:t>(1-255)</w:t>
            </w:r>
          </w:p>
        </w:tc>
        <w:tc>
          <w:tcPr>
            <w:tcW w:w="8410" w:type="dxa"/>
            <w:gridSpan w:val="4"/>
            <w:shd w:val="clear" w:color="auto" w:fill="auto"/>
          </w:tcPr>
          <w:p w14:paraId="75E8109D" w14:textId="77777777" w:rsidR="00063EE8" w:rsidRPr="00262283" w:rsidRDefault="00063EE8" w:rsidP="00063EE8">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24FF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Columbia River Inter-Tribal Fish Commission</w:t>
            </w:r>
          </w:p>
          <w:p w14:paraId="3952D47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Colville Reservation</w:t>
            </w:r>
          </w:p>
          <w:p w14:paraId="39AD4D8B"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and Bands of the Yakama Nation</w:t>
            </w:r>
          </w:p>
          <w:p w14:paraId="48849A72"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Umatilla Indian Reservation</w:t>
            </w:r>
          </w:p>
          <w:p w14:paraId="2225F629"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Warm Springs Reservation of Oregon</w:t>
            </w:r>
          </w:p>
          <w:p w14:paraId="2561483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Idaho Department of Fish and Game</w:t>
            </w:r>
          </w:p>
          <w:p w14:paraId="201BCD6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Nez Perce Tribe</w:t>
            </w:r>
          </w:p>
          <w:p w14:paraId="65A3D271"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Oregon Department of Fish and Wildlife</w:t>
            </w:r>
          </w:p>
          <w:p w14:paraId="58CD13B6"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Shoshone-Bannock Tribes</w:t>
            </w:r>
          </w:p>
          <w:p w14:paraId="4E7A2514"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Spokane Tribe of Indians</w:t>
            </w:r>
          </w:p>
          <w:p w14:paraId="3EED42B0"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U.S. Fish and Wildlife Service</w:t>
            </w:r>
          </w:p>
          <w:p w14:paraId="091823E2" w14:textId="2F242C49" w:rsidR="00063EE8" w:rsidRPr="00262283" w:rsidRDefault="00063EE8" w:rsidP="00063EE8">
            <w:pPr>
              <w:snapToGrid w:val="0"/>
              <w:rPr>
                <w:sz w:val="16"/>
                <w:szCs w:val="16"/>
              </w:rPr>
            </w:pPr>
            <w:r w:rsidRPr="00262283">
              <w:rPr>
                <w:sz w:val="16"/>
                <w:szCs w:val="16"/>
              </w:rPr>
              <w:t>Washington Department of Fish and Wildlife</w:t>
            </w:r>
          </w:p>
        </w:tc>
      </w:tr>
      <w:tr w:rsidR="00063EE8" w:rsidRPr="00262283" w14:paraId="2DF29506" w14:textId="77777777" w:rsidTr="00BF4A5D">
        <w:trPr>
          <w:cantSplit/>
        </w:trPr>
        <w:tc>
          <w:tcPr>
            <w:tcW w:w="1728" w:type="dxa"/>
          </w:tcPr>
          <w:p w14:paraId="0D020B29" w14:textId="5F22EE2A" w:rsidR="00063EE8" w:rsidRPr="00262283" w:rsidRDefault="00063EE8" w:rsidP="00063EE8">
            <w:pPr>
              <w:tabs>
                <w:tab w:val="right" w:pos="14310"/>
              </w:tabs>
              <w:rPr>
                <w:b/>
                <w:color w:val="FF0000"/>
                <w:sz w:val="16"/>
                <w:szCs w:val="16"/>
              </w:rPr>
            </w:pPr>
            <w:r w:rsidRPr="00262283">
              <w:rPr>
                <w:b/>
                <w:color w:val="FF0000"/>
                <w:sz w:val="16"/>
                <w:szCs w:val="16"/>
              </w:rPr>
              <w:t>SpawningLocation</w:t>
            </w:r>
          </w:p>
        </w:tc>
        <w:tc>
          <w:tcPr>
            <w:tcW w:w="3600" w:type="dxa"/>
          </w:tcPr>
          <w:p w14:paraId="2272ED07" w14:textId="69E09E18" w:rsidR="00063EE8" w:rsidRPr="00262283" w:rsidRDefault="00063EE8" w:rsidP="00063EE8">
            <w:pPr>
              <w:tabs>
                <w:tab w:val="right" w:pos="14310"/>
              </w:tabs>
              <w:rPr>
                <w:sz w:val="16"/>
                <w:szCs w:val="16"/>
              </w:rPr>
            </w:pPr>
            <w:r w:rsidRPr="00262283">
              <w:rPr>
                <w:sz w:val="16"/>
                <w:szCs w:val="16"/>
              </w:rPr>
              <w:t>The specific named location(s) where the fish were spawned.</w:t>
            </w:r>
          </w:p>
        </w:tc>
        <w:tc>
          <w:tcPr>
            <w:tcW w:w="950" w:type="dxa"/>
          </w:tcPr>
          <w:p w14:paraId="102E39A9"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2DFBEF50" w14:textId="319E30EF" w:rsidR="00063EE8" w:rsidRPr="00262283" w:rsidRDefault="00063EE8" w:rsidP="00063EE8">
            <w:pPr>
              <w:tabs>
                <w:tab w:val="right" w:pos="14310"/>
              </w:tabs>
              <w:jc w:val="center"/>
              <w:rPr>
                <w:b/>
                <w:color w:val="FF0000"/>
                <w:sz w:val="16"/>
                <w:szCs w:val="16"/>
              </w:rPr>
            </w:pPr>
            <w:r w:rsidRPr="00262283">
              <w:rPr>
                <w:color w:val="FF0000"/>
                <w:sz w:val="16"/>
                <w:szCs w:val="16"/>
              </w:rPr>
              <w:t>(1-255)</w:t>
            </w:r>
          </w:p>
        </w:tc>
        <w:tc>
          <w:tcPr>
            <w:tcW w:w="8410" w:type="dxa"/>
            <w:gridSpan w:val="4"/>
          </w:tcPr>
          <w:p w14:paraId="0A59B147" w14:textId="438A3CED" w:rsidR="00063EE8" w:rsidRPr="00262283" w:rsidRDefault="00063EE8" w:rsidP="00063EE8">
            <w:pPr>
              <w:snapToGrid w:val="0"/>
              <w:rPr>
                <w:sz w:val="16"/>
                <w:szCs w:val="16"/>
              </w:rPr>
            </w:pPr>
            <w:r w:rsidRPr="00262283">
              <w:rPr>
                <w:sz w:val="16"/>
                <w:szCs w:val="16"/>
              </w:rPr>
              <w:t>This may be the name of a hatchery, dam, weir, or trap, etc.</w:t>
            </w:r>
          </w:p>
        </w:tc>
      </w:tr>
      <w:tr w:rsidR="00063EE8" w:rsidRPr="00262283" w14:paraId="427B62C4" w14:textId="77777777" w:rsidTr="00BF4A5D">
        <w:trPr>
          <w:cantSplit/>
        </w:trPr>
        <w:tc>
          <w:tcPr>
            <w:tcW w:w="1728" w:type="dxa"/>
          </w:tcPr>
          <w:p w14:paraId="7C2B6A47" w14:textId="64431D63" w:rsidR="00063EE8" w:rsidRPr="00262283" w:rsidRDefault="00063EE8" w:rsidP="00063EE8">
            <w:pPr>
              <w:rPr>
                <w:b/>
                <w:color w:val="FF0000"/>
                <w:sz w:val="16"/>
                <w:szCs w:val="16"/>
                <w:u w:val="single"/>
              </w:rPr>
            </w:pPr>
            <w:r w:rsidRPr="00262283">
              <w:rPr>
                <w:b/>
                <w:color w:val="FF0000"/>
                <w:sz w:val="16"/>
                <w:szCs w:val="16"/>
                <w:u w:val="single"/>
              </w:rPr>
              <w:t>BroodYear</w:t>
            </w:r>
          </w:p>
        </w:tc>
        <w:tc>
          <w:tcPr>
            <w:tcW w:w="3600" w:type="dxa"/>
          </w:tcPr>
          <w:p w14:paraId="7A492734" w14:textId="77777777" w:rsidR="00063EE8" w:rsidRPr="00262283" w:rsidRDefault="00063EE8" w:rsidP="00063EE8">
            <w:pPr>
              <w:rPr>
                <w:sz w:val="16"/>
                <w:szCs w:val="16"/>
              </w:rPr>
            </w:pPr>
            <w:r w:rsidRPr="00262283">
              <w:rPr>
                <w:sz w:val="16"/>
                <w:szCs w:val="16"/>
              </w:rPr>
              <w:t>The four-digit year in which spawning of this species (and run where appropriate) began.</w:t>
            </w:r>
          </w:p>
          <w:p w14:paraId="238B049B" w14:textId="77777777" w:rsidR="00063EE8" w:rsidRPr="00262283" w:rsidRDefault="00063EE8" w:rsidP="00063EE8">
            <w:pPr>
              <w:rPr>
                <w:sz w:val="16"/>
                <w:szCs w:val="16"/>
              </w:rPr>
            </w:pPr>
          </w:p>
          <w:p w14:paraId="28993176" w14:textId="376AD005" w:rsidR="00063EE8" w:rsidRPr="00262283" w:rsidRDefault="00063EE8" w:rsidP="00063EE8">
            <w:pPr>
              <w:rPr>
                <w:sz w:val="16"/>
                <w:szCs w:val="16"/>
              </w:rPr>
            </w:pPr>
            <w:r w:rsidRPr="00262283">
              <w:rPr>
                <w:sz w:val="16"/>
                <w:szCs w:val="16"/>
              </w:rPr>
              <w:t>In this table, this BroodYear field is the year the returning adults were spawned, not the year in which they themselves started out as eggs.</w:t>
            </w:r>
          </w:p>
        </w:tc>
        <w:tc>
          <w:tcPr>
            <w:tcW w:w="950" w:type="dxa"/>
          </w:tcPr>
          <w:p w14:paraId="6BFB94EE"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180B4586" w14:textId="2D8D667F" w:rsidR="00063EE8" w:rsidRPr="00262283" w:rsidRDefault="00063EE8" w:rsidP="00063EE8">
            <w:pPr>
              <w:tabs>
                <w:tab w:val="right" w:pos="14310"/>
              </w:tabs>
              <w:jc w:val="center"/>
              <w:rPr>
                <w:b/>
                <w:color w:val="FF0000"/>
                <w:sz w:val="16"/>
                <w:szCs w:val="16"/>
              </w:rPr>
            </w:pPr>
            <w:r w:rsidRPr="00262283">
              <w:rPr>
                <w:color w:val="FF0000"/>
                <w:sz w:val="16"/>
                <w:szCs w:val="16"/>
              </w:rPr>
              <w:t>(1890-current year)</w:t>
            </w:r>
          </w:p>
        </w:tc>
        <w:tc>
          <w:tcPr>
            <w:tcW w:w="8410" w:type="dxa"/>
            <w:gridSpan w:val="4"/>
          </w:tcPr>
          <w:p w14:paraId="0376EE5D" w14:textId="77777777" w:rsidR="00063EE8" w:rsidRPr="00262283" w:rsidRDefault="00063EE8" w:rsidP="00063EE8">
            <w:pPr>
              <w:rPr>
                <w:sz w:val="16"/>
                <w:szCs w:val="16"/>
              </w:rPr>
            </w:pPr>
            <w:r w:rsidRPr="00262283">
              <w:rPr>
                <w:sz w:val="16"/>
                <w:szCs w:val="16"/>
              </w:rPr>
              <w:t>This is the year in which the majority of a cohort of this species (and run where appropriate) were spawned.</w:t>
            </w:r>
          </w:p>
          <w:p w14:paraId="04A3209C" w14:textId="77777777" w:rsidR="00063EE8" w:rsidRPr="00262283" w:rsidRDefault="00063EE8" w:rsidP="00063EE8">
            <w:pPr>
              <w:rPr>
                <w:sz w:val="16"/>
                <w:szCs w:val="16"/>
              </w:rPr>
            </w:pPr>
          </w:p>
          <w:p w14:paraId="0126A458" w14:textId="77777777" w:rsidR="00063EE8" w:rsidRPr="00262283" w:rsidRDefault="00063EE8" w:rsidP="00063EE8">
            <w:pPr>
              <w:tabs>
                <w:tab w:val="right" w:pos="14310"/>
              </w:tabs>
              <w:rPr>
                <w:sz w:val="16"/>
                <w:szCs w:val="16"/>
              </w:rPr>
            </w:pPr>
            <w:r w:rsidRPr="00262283">
              <w:rPr>
                <w:sz w:val="16"/>
                <w:szCs w:val="16"/>
              </w:rPr>
              <w:t>In unusual cases where spawning a stock begins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E8621F" w:rsidRPr="008031C3" w14:paraId="6E2C15A3" w14:textId="77777777" w:rsidTr="003569B4">
        <w:trPr>
          <w:cantSplit/>
          <w:trHeight w:val="360"/>
        </w:trPr>
        <w:tc>
          <w:tcPr>
            <w:tcW w:w="14688" w:type="dxa"/>
            <w:gridSpan w:val="7"/>
            <w:shd w:val="clear" w:color="auto" w:fill="DBE5F1"/>
            <w:vAlign w:val="center"/>
          </w:tcPr>
          <w:p w14:paraId="0DD98E13" w14:textId="7D491A17" w:rsidR="00E8621F" w:rsidRPr="004B7338" w:rsidRDefault="00E8621F" w:rsidP="003569B4">
            <w:pPr>
              <w:keepNext/>
              <w:tabs>
                <w:tab w:val="right" w:pos="14310"/>
              </w:tabs>
              <w:jc w:val="center"/>
              <w:rPr>
                <w:b/>
                <w:sz w:val="16"/>
                <w:szCs w:val="16"/>
              </w:rPr>
            </w:pPr>
            <w:r>
              <w:rPr>
                <w:b/>
                <w:sz w:val="16"/>
                <w:szCs w:val="16"/>
              </w:rPr>
              <w:t>Spawner</w:t>
            </w:r>
            <w:r w:rsidRPr="004B7338">
              <w:rPr>
                <w:b/>
                <w:sz w:val="16"/>
                <w:szCs w:val="16"/>
              </w:rPr>
              <w:t xml:space="preserve"> numbers</w:t>
            </w:r>
          </w:p>
        </w:tc>
      </w:tr>
      <w:tr w:rsidR="00063EE8" w:rsidRPr="00262283" w14:paraId="520D4C17" w14:textId="77777777" w:rsidTr="00BF4A5D">
        <w:trPr>
          <w:cantSplit/>
        </w:trPr>
        <w:tc>
          <w:tcPr>
            <w:tcW w:w="1728" w:type="dxa"/>
          </w:tcPr>
          <w:p w14:paraId="4C7CD8C0" w14:textId="622DBF76" w:rsidR="00063EE8" w:rsidRPr="00262283" w:rsidRDefault="00063EE8" w:rsidP="00063EE8">
            <w:pPr>
              <w:rPr>
                <w:b/>
                <w:color w:val="FF0000"/>
                <w:sz w:val="16"/>
                <w:szCs w:val="16"/>
                <w:u w:val="single"/>
              </w:rPr>
            </w:pPr>
            <w:r w:rsidRPr="00262283">
              <w:rPr>
                <w:sz w:val="16"/>
                <w:szCs w:val="16"/>
              </w:rPr>
              <w:t>BroodFemales</w:t>
            </w:r>
          </w:p>
        </w:tc>
        <w:tc>
          <w:tcPr>
            <w:tcW w:w="3600" w:type="dxa"/>
          </w:tcPr>
          <w:p w14:paraId="6C940CCC" w14:textId="1016F394" w:rsidR="00063EE8" w:rsidRPr="00262283" w:rsidRDefault="00063EE8" w:rsidP="00063EE8">
            <w:pPr>
              <w:rPr>
                <w:sz w:val="16"/>
                <w:szCs w:val="16"/>
              </w:rPr>
            </w:pPr>
            <w:r w:rsidRPr="00262283">
              <w:rPr>
                <w:sz w:val="16"/>
                <w:szCs w:val="16"/>
              </w:rPr>
              <w:t>The total number of females used in spawning, which includes hatchery origin and unmarked fish.</w:t>
            </w:r>
          </w:p>
        </w:tc>
        <w:tc>
          <w:tcPr>
            <w:tcW w:w="950" w:type="dxa"/>
          </w:tcPr>
          <w:p w14:paraId="06AEFAC0" w14:textId="77777777" w:rsidR="00063EE8" w:rsidRPr="00262283" w:rsidRDefault="00063EE8" w:rsidP="00063EE8">
            <w:pPr>
              <w:tabs>
                <w:tab w:val="right" w:pos="14310"/>
              </w:tabs>
              <w:jc w:val="center"/>
              <w:rPr>
                <w:sz w:val="16"/>
                <w:szCs w:val="16"/>
              </w:rPr>
            </w:pPr>
            <w:r w:rsidRPr="00262283">
              <w:rPr>
                <w:sz w:val="16"/>
                <w:szCs w:val="16"/>
              </w:rPr>
              <w:t>Integer</w:t>
            </w:r>
          </w:p>
          <w:p w14:paraId="06BBE027" w14:textId="01D65233" w:rsidR="00063EE8" w:rsidRPr="00262283" w:rsidRDefault="00063EE8" w:rsidP="00063EE8">
            <w:pPr>
              <w:tabs>
                <w:tab w:val="right" w:pos="14310"/>
              </w:tabs>
              <w:jc w:val="center"/>
              <w:rPr>
                <w:b/>
                <w:color w:val="FF0000"/>
                <w:sz w:val="16"/>
                <w:szCs w:val="16"/>
              </w:rPr>
            </w:pPr>
            <w:r w:rsidRPr="00262283">
              <w:rPr>
                <w:sz w:val="16"/>
                <w:szCs w:val="16"/>
              </w:rPr>
              <w:t>(0-max)</w:t>
            </w:r>
          </w:p>
        </w:tc>
        <w:tc>
          <w:tcPr>
            <w:tcW w:w="8410" w:type="dxa"/>
            <w:gridSpan w:val="4"/>
          </w:tcPr>
          <w:p w14:paraId="03C4AD83" w14:textId="77777777" w:rsidR="00063EE8" w:rsidRPr="00262283" w:rsidRDefault="00063EE8" w:rsidP="00063EE8">
            <w:pPr>
              <w:rPr>
                <w:sz w:val="16"/>
                <w:szCs w:val="16"/>
              </w:rPr>
            </w:pPr>
            <w:r w:rsidRPr="00262283">
              <w:rPr>
                <w:sz w:val="16"/>
                <w:szCs w:val="16"/>
              </w:rPr>
              <w:t>Provide whole numbers only, not decimal values.</w:t>
            </w:r>
          </w:p>
          <w:p w14:paraId="2B41236D" w14:textId="77777777" w:rsidR="00063EE8" w:rsidRPr="00262283" w:rsidRDefault="00063EE8" w:rsidP="00063EE8">
            <w:pPr>
              <w:rPr>
                <w:sz w:val="16"/>
                <w:szCs w:val="16"/>
              </w:rPr>
            </w:pPr>
          </w:p>
          <w:p w14:paraId="7092FD53" w14:textId="7CF8E635" w:rsidR="00063EE8" w:rsidRPr="00262283" w:rsidRDefault="00063EE8" w:rsidP="00063EE8">
            <w:pPr>
              <w:rPr>
                <w:sz w:val="16"/>
                <w:szCs w:val="16"/>
              </w:rPr>
            </w:pPr>
            <w:r w:rsidRPr="00262283">
              <w:rPr>
                <w:sz w:val="16"/>
                <w:szCs w:val="16"/>
              </w:rPr>
              <w:t>The values provided in this field are the total number of brood females used for spawning, not the total number of females captured and held for spawning.</w:t>
            </w:r>
          </w:p>
        </w:tc>
      </w:tr>
      <w:tr w:rsidR="00063EE8" w:rsidRPr="00262283" w14:paraId="6A4C1BEE" w14:textId="77777777" w:rsidTr="00BF4A5D">
        <w:trPr>
          <w:cantSplit/>
        </w:trPr>
        <w:tc>
          <w:tcPr>
            <w:tcW w:w="1728" w:type="dxa"/>
          </w:tcPr>
          <w:p w14:paraId="0981DFF8" w14:textId="5A75A095" w:rsidR="00063EE8" w:rsidRPr="00262283" w:rsidRDefault="00063EE8" w:rsidP="00063EE8">
            <w:pPr>
              <w:tabs>
                <w:tab w:val="right" w:pos="14310"/>
              </w:tabs>
              <w:rPr>
                <w:sz w:val="16"/>
                <w:szCs w:val="16"/>
              </w:rPr>
            </w:pPr>
            <w:r w:rsidRPr="00262283">
              <w:rPr>
                <w:sz w:val="16"/>
                <w:szCs w:val="16"/>
              </w:rPr>
              <w:t>BroodMales</w:t>
            </w:r>
          </w:p>
        </w:tc>
        <w:tc>
          <w:tcPr>
            <w:tcW w:w="3600" w:type="dxa"/>
          </w:tcPr>
          <w:p w14:paraId="5679F5FF" w14:textId="2986124E" w:rsidR="00063EE8" w:rsidRPr="00262283" w:rsidRDefault="00063EE8" w:rsidP="00063EE8">
            <w:pPr>
              <w:tabs>
                <w:tab w:val="right" w:pos="14310"/>
              </w:tabs>
              <w:rPr>
                <w:sz w:val="16"/>
                <w:szCs w:val="16"/>
              </w:rPr>
            </w:pPr>
            <w:r w:rsidRPr="00262283">
              <w:rPr>
                <w:sz w:val="16"/>
                <w:szCs w:val="16"/>
              </w:rPr>
              <w:t>The total number of males used in spawning, which includes hatchery origin and unmarked fish.  Excludes jacks.</w:t>
            </w:r>
          </w:p>
        </w:tc>
        <w:tc>
          <w:tcPr>
            <w:tcW w:w="950" w:type="dxa"/>
          </w:tcPr>
          <w:p w14:paraId="38ACC4AA" w14:textId="77777777" w:rsidR="00063EE8" w:rsidRPr="00262283" w:rsidRDefault="00063EE8" w:rsidP="00063EE8">
            <w:pPr>
              <w:tabs>
                <w:tab w:val="right" w:pos="14310"/>
              </w:tabs>
              <w:jc w:val="center"/>
              <w:rPr>
                <w:sz w:val="16"/>
                <w:szCs w:val="16"/>
              </w:rPr>
            </w:pPr>
            <w:r w:rsidRPr="00262283">
              <w:rPr>
                <w:sz w:val="16"/>
                <w:szCs w:val="16"/>
              </w:rPr>
              <w:t>Integer</w:t>
            </w:r>
          </w:p>
          <w:p w14:paraId="1FDF2DBA" w14:textId="57017C6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5310A5D" w14:textId="77777777" w:rsidR="00063EE8" w:rsidRPr="00262283" w:rsidRDefault="00063EE8" w:rsidP="00063EE8">
            <w:pPr>
              <w:rPr>
                <w:sz w:val="16"/>
                <w:szCs w:val="16"/>
              </w:rPr>
            </w:pPr>
            <w:r w:rsidRPr="00262283">
              <w:rPr>
                <w:sz w:val="16"/>
                <w:szCs w:val="16"/>
              </w:rPr>
              <w:t>Provide whole numbers only, not decimal values.</w:t>
            </w:r>
          </w:p>
          <w:p w14:paraId="65676A59" w14:textId="77777777" w:rsidR="00063EE8" w:rsidRPr="00262283" w:rsidRDefault="00063EE8" w:rsidP="00063EE8">
            <w:pPr>
              <w:rPr>
                <w:sz w:val="16"/>
                <w:szCs w:val="16"/>
              </w:rPr>
            </w:pPr>
          </w:p>
          <w:p w14:paraId="3D626308" w14:textId="77777777" w:rsidR="00063EE8" w:rsidRPr="00262283" w:rsidRDefault="00063EE8" w:rsidP="00063EE8">
            <w:pPr>
              <w:rPr>
                <w:sz w:val="16"/>
                <w:szCs w:val="16"/>
              </w:rPr>
            </w:pPr>
            <w:r w:rsidRPr="00262283">
              <w:rPr>
                <w:sz w:val="16"/>
                <w:szCs w:val="16"/>
              </w:rPr>
              <w:t>The values provided in this field are the total number of brood males used for spawning, not the total number of males captured and held for spawning.</w:t>
            </w:r>
          </w:p>
          <w:p w14:paraId="354EBFFC" w14:textId="77777777" w:rsidR="00063EE8" w:rsidRPr="00262283" w:rsidRDefault="00063EE8" w:rsidP="00063EE8">
            <w:pPr>
              <w:rPr>
                <w:sz w:val="16"/>
                <w:szCs w:val="16"/>
              </w:rPr>
            </w:pPr>
          </w:p>
          <w:p w14:paraId="1EB6EA6D" w14:textId="7220134C" w:rsidR="00063EE8" w:rsidRPr="00262283" w:rsidRDefault="00063EE8" w:rsidP="00063EE8">
            <w:pPr>
              <w:rPr>
                <w:sz w:val="16"/>
                <w:szCs w:val="16"/>
              </w:rPr>
            </w:pPr>
            <w:r w:rsidRPr="00262283">
              <w:rPr>
                <w:sz w:val="16"/>
                <w:szCs w:val="16"/>
              </w:rPr>
              <w:t>[</w:t>
            </w:r>
            <w:ins w:id="361" w:author="Mike Banach" w:date="2022-12-06T16:28:00Z">
              <w:r w:rsidRPr="00262283">
                <w:rPr>
                  <w:sz w:val="16"/>
                  <w:szCs w:val="16"/>
                </w:rPr>
                <w:t>A male may be spawned &gt;1 time.  In those instances ratios for pNOB &amp; PNOB and such can be affected.  We need to discuss this for the next version of this DES, but for now</w:t>
              </w:r>
            </w:ins>
            <w:ins w:id="362" w:author="Mike Banach" w:date="2022-12-12T14:19:00Z">
              <w:r w:rsidRPr="00262283">
                <w:rPr>
                  <w:sz w:val="16"/>
                  <w:szCs w:val="16"/>
                </w:rPr>
                <w:t xml:space="preserve"> in this pilot version</w:t>
              </w:r>
            </w:ins>
            <w:ins w:id="363" w:author="Mike Banach" w:date="2022-12-06T16:28:00Z">
              <w:r w:rsidRPr="00262283">
                <w:rPr>
                  <w:sz w:val="16"/>
                  <w:szCs w:val="16"/>
                </w:rPr>
                <w:t xml:space="preserve"> that </w:t>
              </w:r>
            </w:ins>
            <w:ins w:id="364" w:author="Mike Banach" w:date="2022-12-12T14:19:00Z">
              <w:r w:rsidRPr="00262283">
                <w:rPr>
                  <w:sz w:val="16"/>
                  <w:szCs w:val="16"/>
                </w:rPr>
                <w:t xml:space="preserve">complication </w:t>
              </w:r>
            </w:ins>
            <w:ins w:id="365" w:author="Mike Banach" w:date="2022-12-06T16:28:00Z">
              <w:r w:rsidRPr="00262283">
                <w:rPr>
                  <w:sz w:val="16"/>
                  <w:szCs w:val="16"/>
                </w:rPr>
                <w:t>will be ignored.</w:t>
              </w:r>
            </w:ins>
            <w:r w:rsidRPr="00262283">
              <w:rPr>
                <w:sz w:val="16"/>
                <w:szCs w:val="16"/>
              </w:rPr>
              <w:t>]</w:t>
            </w:r>
          </w:p>
        </w:tc>
      </w:tr>
      <w:tr w:rsidR="00063EE8" w:rsidRPr="00262283" w14:paraId="58B09E10" w14:textId="77777777" w:rsidTr="00BF4A5D">
        <w:trPr>
          <w:cantSplit/>
        </w:trPr>
        <w:tc>
          <w:tcPr>
            <w:tcW w:w="1728" w:type="dxa"/>
          </w:tcPr>
          <w:p w14:paraId="6CEB5FFE" w14:textId="4F89043E" w:rsidR="00063EE8" w:rsidRPr="00262283" w:rsidRDefault="00063EE8" w:rsidP="00063EE8">
            <w:pPr>
              <w:tabs>
                <w:tab w:val="right" w:pos="14310"/>
              </w:tabs>
              <w:rPr>
                <w:b/>
                <w:i/>
                <w:color w:val="FF0000"/>
                <w:sz w:val="16"/>
                <w:szCs w:val="16"/>
              </w:rPr>
            </w:pPr>
            <w:r w:rsidRPr="00262283">
              <w:rPr>
                <w:b/>
                <w:i/>
                <w:color w:val="FF0000"/>
                <w:sz w:val="16"/>
                <w:szCs w:val="16"/>
              </w:rPr>
              <w:lastRenderedPageBreak/>
              <w:t>BroodJacks</w:t>
            </w:r>
          </w:p>
        </w:tc>
        <w:tc>
          <w:tcPr>
            <w:tcW w:w="3600" w:type="dxa"/>
          </w:tcPr>
          <w:p w14:paraId="1CCE72A9" w14:textId="11F5CCED" w:rsidR="00063EE8" w:rsidRPr="00262283" w:rsidRDefault="00063EE8" w:rsidP="00063EE8">
            <w:pPr>
              <w:tabs>
                <w:tab w:val="right" w:pos="14310"/>
              </w:tabs>
              <w:rPr>
                <w:sz w:val="16"/>
                <w:szCs w:val="16"/>
              </w:rPr>
            </w:pPr>
            <w:r w:rsidRPr="00262283">
              <w:rPr>
                <w:sz w:val="16"/>
                <w:szCs w:val="16"/>
              </w:rPr>
              <w:t>The total number of jacks used in spawning, which includes hatchery origin and unmarked fish.</w:t>
            </w:r>
          </w:p>
        </w:tc>
        <w:tc>
          <w:tcPr>
            <w:tcW w:w="950" w:type="dxa"/>
          </w:tcPr>
          <w:p w14:paraId="022537A2"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371179B6" w14:textId="68D3E896"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734F6F88" w14:textId="77777777" w:rsidR="00063EE8" w:rsidRPr="00262283" w:rsidRDefault="00063EE8" w:rsidP="00063EE8">
            <w:pPr>
              <w:rPr>
                <w:sz w:val="16"/>
                <w:szCs w:val="16"/>
              </w:rPr>
            </w:pPr>
            <w:r w:rsidRPr="00262283">
              <w:rPr>
                <w:sz w:val="16"/>
                <w:szCs w:val="16"/>
              </w:rPr>
              <w:t>Provide whole numbers only, not decimal values.</w:t>
            </w:r>
          </w:p>
          <w:p w14:paraId="497697B0" w14:textId="77777777" w:rsidR="00063EE8" w:rsidRPr="00262283" w:rsidRDefault="00063EE8" w:rsidP="00063EE8">
            <w:pPr>
              <w:rPr>
                <w:sz w:val="16"/>
                <w:szCs w:val="16"/>
              </w:rPr>
            </w:pPr>
          </w:p>
          <w:p w14:paraId="6B6646E2" w14:textId="7341A6C5" w:rsidR="00063EE8" w:rsidRPr="00262283" w:rsidRDefault="00063EE8" w:rsidP="00063EE8">
            <w:pPr>
              <w:rPr>
                <w:sz w:val="16"/>
                <w:szCs w:val="16"/>
              </w:rPr>
            </w:pPr>
            <w:r w:rsidRPr="00262283">
              <w:rPr>
                <w:sz w:val="16"/>
                <w:szCs w:val="16"/>
              </w:rPr>
              <w:t>These jacks are in addition to the BroodMales field, not included in that value.</w:t>
            </w:r>
          </w:p>
          <w:p w14:paraId="4DBA494E" w14:textId="77777777" w:rsidR="00063EE8" w:rsidRPr="00262283" w:rsidRDefault="00063EE8" w:rsidP="00063EE8">
            <w:pPr>
              <w:rPr>
                <w:sz w:val="16"/>
                <w:szCs w:val="16"/>
              </w:rPr>
            </w:pPr>
          </w:p>
          <w:p w14:paraId="7E9B2341" w14:textId="77777777" w:rsidR="00063EE8" w:rsidRPr="00262283" w:rsidRDefault="00063EE8" w:rsidP="00063EE8">
            <w:pPr>
              <w:rPr>
                <w:sz w:val="16"/>
                <w:szCs w:val="16"/>
              </w:rPr>
            </w:pPr>
            <w:r w:rsidRPr="00262283">
              <w:rPr>
                <w:sz w:val="16"/>
                <w:szCs w:val="16"/>
              </w:rPr>
              <w:t>The values provided in this field are the total number of brood jacks used for spawning, not the total number of jacks captured and held for spawning.</w:t>
            </w:r>
          </w:p>
          <w:p w14:paraId="20A4605D" w14:textId="77777777" w:rsidR="00063EE8" w:rsidRPr="00262283" w:rsidRDefault="00063EE8" w:rsidP="00063EE8">
            <w:pPr>
              <w:rPr>
                <w:sz w:val="16"/>
                <w:szCs w:val="16"/>
              </w:rPr>
            </w:pPr>
          </w:p>
          <w:p w14:paraId="19C19AE6" w14:textId="77777777" w:rsidR="00063EE8" w:rsidRPr="00262283" w:rsidRDefault="00063EE8" w:rsidP="00063EE8">
            <w:pPr>
              <w:tabs>
                <w:tab w:val="right" w:pos="14310"/>
              </w:tabs>
              <w:rPr>
                <w:sz w:val="16"/>
                <w:szCs w:val="16"/>
              </w:rPr>
            </w:pPr>
            <w:r w:rsidRPr="00262283">
              <w:rPr>
                <w:sz w:val="16"/>
                <w:szCs w:val="16"/>
              </w:rPr>
              <w:t>If no hatchery origin or unmarked jacks were spawned, enter “0” in this field.</w:t>
            </w:r>
          </w:p>
          <w:p w14:paraId="34771D6D" w14:textId="743BCCE5" w:rsidR="00063EE8" w:rsidRPr="00262283" w:rsidRDefault="00063EE8" w:rsidP="00063EE8">
            <w:pPr>
              <w:tabs>
                <w:tab w:val="right" w:pos="14310"/>
              </w:tabs>
              <w:rPr>
                <w:sz w:val="16"/>
                <w:szCs w:val="16"/>
              </w:rPr>
            </w:pPr>
            <w:r w:rsidRPr="00262283">
              <w:rPr>
                <w:color w:val="FF0000"/>
                <w:sz w:val="16"/>
                <w:szCs w:val="16"/>
              </w:rPr>
              <w:t>Required if pNOBIJ or pHOBIJ is provided.</w:t>
            </w:r>
          </w:p>
        </w:tc>
      </w:tr>
      <w:tr w:rsidR="00063EE8" w:rsidRPr="00262283" w14:paraId="403E4D9B" w14:textId="77777777" w:rsidTr="00BF4A5D">
        <w:trPr>
          <w:cantSplit/>
        </w:trPr>
        <w:tc>
          <w:tcPr>
            <w:tcW w:w="1728" w:type="dxa"/>
          </w:tcPr>
          <w:p w14:paraId="3CB0F69A" w14:textId="0EEDD9B8" w:rsidR="00063EE8" w:rsidRPr="00262283" w:rsidRDefault="00063EE8" w:rsidP="00063EE8">
            <w:pPr>
              <w:tabs>
                <w:tab w:val="right" w:pos="14310"/>
              </w:tabs>
              <w:rPr>
                <w:sz w:val="16"/>
                <w:szCs w:val="16"/>
              </w:rPr>
            </w:pPr>
            <w:r w:rsidRPr="00262283">
              <w:rPr>
                <w:sz w:val="16"/>
                <w:szCs w:val="16"/>
              </w:rPr>
              <w:t>HOBFemales</w:t>
            </w:r>
          </w:p>
        </w:tc>
        <w:tc>
          <w:tcPr>
            <w:tcW w:w="3600" w:type="dxa"/>
          </w:tcPr>
          <w:p w14:paraId="6BF139CD" w14:textId="55C61DDE" w:rsidR="00063EE8" w:rsidRPr="00262283" w:rsidRDefault="00063EE8" w:rsidP="00063EE8">
            <w:pPr>
              <w:tabs>
                <w:tab w:val="right" w:pos="14310"/>
              </w:tabs>
              <w:rPr>
                <w:sz w:val="16"/>
                <w:szCs w:val="16"/>
              </w:rPr>
            </w:pPr>
            <w:r w:rsidRPr="00262283">
              <w:rPr>
                <w:sz w:val="16"/>
                <w:szCs w:val="16"/>
              </w:rPr>
              <w:t>The number of hatchery origin females used in spawning.</w:t>
            </w:r>
          </w:p>
        </w:tc>
        <w:tc>
          <w:tcPr>
            <w:tcW w:w="950" w:type="dxa"/>
          </w:tcPr>
          <w:p w14:paraId="09365BFC" w14:textId="77777777" w:rsidR="00063EE8" w:rsidRPr="00262283" w:rsidRDefault="00063EE8" w:rsidP="00063EE8">
            <w:pPr>
              <w:tabs>
                <w:tab w:val="right" w:pos="14310"/>
              </w:tabs>
              <w:jc w:val="center"/>
              <w:rPr>
                <w:sz w:val="16"/>
                <w:szCs w:val="16"/>
              </w:rPr>
            </w:pPr>
            <w:r w:rsidRPr="00262283">
              <w:rPr>
                <w:sz w:val="16"/>
                <w:szCs w:val="16"/>
              </w:rPr>
              <w:t>Integer</w:t>
            </w:r>
          </w:p>
          <w:p w14:paraId="20434EBB" w14:textId="057383E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139A8B" w14:textId="77777777" w:rsidR="00063EE8" w:rsidRPr="00262283" w:rsidRDefault="00063EE8" w:rsidP="00063EE8">
            <w:pPr>
              <w:rPr>
                <w:bCs/>
                <w:sz w:val="16"/>
                <w:szCs w:val="16"/>
              </w:rPr>
            </w:pPr>
            <w:r w:rsidRPr="00262283">
              <w:rPr>
                <w:bCs/>
                <w:sz w:val="16"/>
                <w:szCs w:val="16"/>
              </w:rPr>
              <w:t>Provide whole numbers only, not decimal values.</w:t>
            </w:r>
          </w:p>
          <w:p w14:paraId="151C7B19" w14:textId="77777777" w:rsidR="00063EE8" w:rsidRPr="00262283" w:rsidRDefault="00063EE8" w:rsidP="00063EE8">
            <w:pPr>
              <w:rPr>
                <w:bCs/>
                <w:sz w:val="16"/>
                <w:szCs w:val="16"/>
              </w:rPr>
            </w:pPr>
          </w:p>
          <w:p w14:paraId="00AB3531" w14:textId="77777777" w:rsidR="00063EE8" w:rsidRPr="00262283" w:rsidRDefault="00063EE8" w:rsidP="00063EE8">
            <w:pPr>
              <w:rPr>
                <w:bCs/>
                <w:sz w:val="16"/>
                <w:szCs w:val="16"/>
              </w:rPr>
            </w:pPr>
            <w:r w:rsidRPr="00262283">
              <w:rPr>
                <w:sz w:val="16"/>
                <w:szCs w:val="16"/>
              </w:rPr>
              <w:t>The values provided in this field are the total number of hatchery origin brood females used for spawning, not the total number of hatchery origin females captured and held for spawning.</w:t>
            </w:r>
          </w:p>
          <w:p w14:paraId="43245ABD" w14:textId="77777777" w:rsidR="00063EE8" w:rsidRPr="00262283" w:rsidRDefault="00063EE8" w:rsidP="00063EE8">
            <w:pPr>
              <w:rPr>
                <w:sz w:val="16"/>
                <w:szCs w:val="16"/>
              </w:rPr>
            </w:pPr>
          </w:p>
          <w:p w14:paraId="51302D15" w14:textId="64B9D881" w:rsidR="00063EE8" w:rsidRPr="00262283" w:rsidRDefault="00063EE8" w:rsidP="00063EE8">
            <w:pPr>
              <w:rPr>
                <w:sz w:val="16"/>
                <w:szCs w:val="16"/>
              </w:rPr>
            </w:pPr>
            <w:r w:rsidRPr="00262283">
              <w:rPr>
                <w:bCs/>
                <w:sz w:val="16"/>
                <w:szCs w:val="16"/>
              </w:rPr>
              <w:t>If no hatchery origin females were spawned, enter “0” in this field.</w:t>
            </w:r>
          </w:p>
        </w:tc>
      </w:tr>
      <w:tr w:rsidR="00063EE8" w:rsidRPr="00262283" w14:paraId="5103DD11" w14:textId="77777777" w:rsidTr="00BF4A5D">
        <w:trPr>
          <w:cantSplit/>
        </w:trPr>
        <w:tc>
          <w:tcPr>
            <w:tcW w:w="1728" w:type="dxa"/>
          </w:tcPr>
          <w:p w14:paraId="36A9FC41" w14:textId="3B8AE06F" w:rsidR="00063EE8" w:rsidRPr="00262283" w:rsidRDefault="00063EE8" w:rsidP="00063EE8">
            <w:pPr>
              <w:tabs>
                <w:tab w:val="right" w:pos="14310"/>
              </w:tabs>
              <w:rPr>
                <w:sz w:val="16"/>
                <w:szCs w:val="16"/>
              </w:rPr>
            </w:pPr>
            <w:r w:rsidRPr="00262283">
              <w:rPr>
                <w:sz w:val="16"/>
                <w:szCs w:val="16"/>
              </w:rPr>
              <w:t>HOBMales</w:t>
            </w:r>
          </w:p>
        </w:tc>
        <w:tc>
          <w:tcPr>
            <w:tcW w:w="3600" w:type="dxa"/>
          </w:tcPr>
          <w:p w14:paraId="323F2387" w14:textId="78C4694C" w:rsidR="00063EE8" w:rsidRPr="00262283" w:rsidRDefault="00063EE8" w:rsidP="00063EE8">
            <w:pPr>
              <w:tabs>
                <w:tab w:val="right" w:pos="14310"/>
              </w:tabs>
              <w:rPr>
                <w:sz w:val="16"/>
                <w:szCs w:val="16"/>
              </w:rPr>
            </w:pPr>
            <w:r w:rsidRPr="00262283">
              <w:rPr>
                <w:sz w:val="16"/>
                <w:szCs w:val="16"/>
              </w:rPr>
              <w:t>The number of hatchery origin males used in spawning, excluding jacks.</w:t>
            </w:r>
          </w:p>
        </w:tc>
        <w:tc>
          <w:tcPr>
            <w:tcW w:w="950" w:type="dxa"/>
          </w:tcPr>
          <w:p w14:paraId="28B99544" w14:textId="77777777" w:rsidR="00063EE8" w:rsidRPr="00262283" w:rsidRDefault="00063EE8" w:rsidP="00063EE8">
            <w:pPr>
              <w:tabs>
                <w:tab w:val="right" w:pos="14310"/>
              </w:tabs>
              <w:jc w:val="center"/>
              <w:rPr>
                <w:sz w:val="16"/>
                <w:szCs w:val="16"/>
              </w:rPr>
            </w:pPr>
            <w:r w:rsidRPr="00262283">
              <w:rPr>
                <w:sz w:val="16"/>
                <w:szCs w:val="16"/>
              </w:rPr>
              <w:t>Integer</w:t>
            </w:r>
          </w:p>
          <w:p w14:paraId="3B42CAAF" w14:textId="72A01F2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0430C6" w14:textId="77777777" w:rsidR="00063EE8" w:rsidRPr="00262283" w:rsidRDefault="00063EE8" w:rsidP="00063EE8">
            <w:pPr>
              <w:rPr>
                <w:bCs/>
                <w:sz w:val="16"/>
                <w:szCs w:val="16"/>
              </w:rPr>
            </w:pPr>
            <w:r w:rsidRPr="00262283">
              <w:rPr>
                <w:bCs/>
                <w:sz w:val="16"/>
                <w:szCs w:val="16"/>
              </w:rPr>
              <w:t>Provide whole numbers only, not decimal values.</w:t>
            </w:r>
          </w:p>
          <w:p w14:paraId="45CFEA01" w14:textId="77777777" w:rsidR="00063EE8" w:rsidRPr="00262283" w:rsidRDefault="00063EE8" w:rsidP="00063EE8">
            <w:pPr>
              <w:rPr>
                <w:bCs/>
                <w:sz w:val="16"/>
                <w:szCs w:val="16"/>
              </w:rPr>
            </w:pPr>
          </w:p>
          <w:p w14:paraId="54510C8B" w14:textId="3AA8D6E3" w:rsidR="00063EE8" w:rsidRPr="00262283" w:rsidRDefault="00063EE8" w:rsidP="00063EE8">
            <w:pPr>
              <w:rPr>
                <w:bCs/>
                <w:sz w:val="16"/>
                <w:szCs w:val="16"/>
              </w:rPr>
            </w:pPr>
            <w:r w:rsidRPr="00262283">
              <w:rPr>
                <w:sz w:val="16"/>
                <w:szCs w:val="16"/>
              </w:rPr>
              <w:t>The values provided in this field are the number of hatchery origin brood males used for spawning, not the total number of hatchery origin males captured and held for spawning.</w:t>
            </w:r>
          </w:p>
          <w:p w14:paraId="445B04B7" w14:textId="77777777" w:rsidR="00063EE8" w:rsidRPr="00262283" w:rsidRDefault="00063EE8" w:rsidP="00063EE8">
            <w:pPr>
              <w:rPr>
                <w:sz w:val="16"/>
                <w:szCs w:val="16"/>
              </w:rPr>
            </w:pPr>
          </w:p>
          <w:p w14:paraId="0C6670D9" w14:textId="72D0C09C" w:rsidR="00063EE8" w:rsidRPr="00262283" w:rsidRDefault="00063EE8" w:rsidP="00063EE8">
            <w:pPr>
              <w:rPr>
                <w:sz w:val="16"/>
                <w:szCs w:val="16"/>
              </w:rPr>
            </w:pPr>
            <w:r w:rsidRPr="00262283">
              <w:rPr>
                <w:bCs/>
                <w:sz w:val="16"/>
                <w:szCs w:val="16"/>
              </w:rPr>
              <w:t>If no hatchery origin males were spawned, enter “0” in this field.</w:t>
            </w:r>
          </w:p>
        </w:tc>
      </w:tr>
      <w:tr w:rsidR="00063EE8" w:rsidRPr="00262283" w14:paraId="60DB0B96" w14:textId="77777777" w:rsidTr="00BF4A5D">
        <w:trPr>
          <w:cantSplit/>
        </w:trPr>
        <w:tc>
          <w:tcPr>
            <w:tcW w:w="1728" w:type="dxa"/>
          </w:tcPr>
          <w:p w14:paraId="07464FD4" w14:textId="19D70BF5" w:rsidR="00063EE8" w:rsidRPr="00262283" w:rsidRDefault="00063EE8" w:rsidP="00063EE8">
            <w:pPr>
              <w:tabs>
                <w:tab w:val="right" w:pos="14310"/>
              </w:tabs>
              <w:rPr>
                <w:b/>
                <w:i/>
                <w:color w:val="FF0000"/>
                <w:sz w:val="16"/>
                <w:szCs w:val="16"/>
              </w:rPr>
            </w:pPr>
            <w:r w:rsidRPr="00262283">
              <w:rPr>
                <w:b/>
                <w:i/>
                <w:color w:val="FF0000"/>
                <w:sz w:val="16"/>
                <w:szCs w:val="16"/>
              </w:rPr>
              <w:t>HOBJacks</w:t>
            </w:r>
          </w:p>
        </w:tc>
        <w:tc>
          <w:tcPr>
            <w:tcW w:w="3600" w:type="dxa"/>
          </w:tcPr>
          <w:p w14:paraId="2F7139BB" w14:textId="2E25EF2F" w:rsidR="00063EE8" w:rsidRPr="00262283" w:rsidRDefault="00063EE8" w:rsidP="00063EE8">
            <w:pPr>
              <w:tabs>
                <w:tab w:val="right" w:pos="14310"/>
              </w:tabs>
              <w:rPr>
                <w:sz w:val="16"/>
                <w:szCs w:val="16"/>
              </w:rPr>
            </w:pPr>
            <w:r w:rsidRPr="00262283">
              <w:rPr>
                <w:sz w:val="16"/>
                <w:szCs w:val="16"/>
              </w:rPr>
              <w:t>The number of hatchery origin jacks used in spawning.</w:t>
            </w:r>
          </w:p>
        </w:tc>
        <w:tc>
          <w:tcPr>
            <w:tcW w:w="950" w:type="dxa"/>
          </w:tcPr>
          <w:p w14:paraId="0E186230"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25C079E0" w14:textId="587B89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D7A2299" w14:textId="72E2DC9D" w:rsidR="00063EE8" w:rsidRPr="00262283" w:rsidRDefault="00063EE8" w:rsidP="00063EE8">
            <w:pPr>
              <w:rPr>
                <w:bCs/>
                <w:sz w:val="16"/>
                <w:szCs w:val="16"/>
              </w:rPr>
            </w:pPr>
            <w:r w:rsidRPr="00262283">
              <w:rPr>
                <w:bCs/>
                <w:sz w:val="16"/>
                <w:szCs w:val="16"/>
              </w:rPr>
              <w:t>Provide whole numbers only, not decimal values.</w:t>
            </w:r>
          </w:p>
          <w:p w14:paraId="0446E86D" w14:textId="77777777" w:rsidR="00063EE8" w:rsidRPr="00262283" w:rsidRDefault="00063EE8" w:rsidP="00063EE8">
            <w:pPr>
              <w:rPr>
                <w:bCs/>
                <w:sz w:val="16"/>
                <w:szCs w:val="16"/>
              </w:rPr>
            </w:pPr>
          </w:p>
          <w:p w14:paraId="2F4F3F77" w14:textId="34275B0C" w:rsidR="00063EE8" w:rsidRPr="00262283" w:rsidRDefault="00063EE8" w:rsidP="00063EE8">
            <w:pPr>
              <w:rPr>
                <w:bCs/>
                <w:sz w:val="16"/>
                <w:szCs w:val="16"/>
              </w:rPr>
            </w:pPr>
            <w:r w:rsidRPr="00262283">
              <w:rPr>
                <w:sz w:val="16"/>
                <w:szCs w:val="16"/>
              </w:rPr>
              <w:t>The values provided in this field are the number of hatchery origin brood jacks used for spawning, not the total number of hatchery origin jacks captured and held for spawning.</w:t>
            </w:r>
          </w:p>
          <w:p w14:paraId="0E4295F8" w14:textId="77777777" w:rsidR="00063EE8" w:rsidRPr="00262283" w:rsidRDefault="00063EE8" w:rsidP="00063EE8">
            <w:pPr>
              <w:rPr>
                <w:sz w:val="16"/>
                <w:szCs w:val="16"/>
              </w:rPr>
            </w:pPr>
          </w:p>
          <w:p w14:paraId="04365A4B" w14:textId="77777777" w:rsidR="00063EE8" w:rsidRPr="00262283" w:rsidRDefault="00063EE8" w:rsidP="00063EE8">
            <w:pPr>
              <w:rPr>
                <w:bCs/>
                <w:sz w:val="16"/>
                <w:szCs w:val="16"/>
              </w:rPr>
            </w:pPr>
            <w:r w:rsidRPr="00262283">
              <w:rPr>
                <w:bCs/>
                <w:sz w:val="16"/>
                <w:szCs w:val="16"/>
              </w:rPr>
              <w:t>If no hatchery origin jacks were spawned, enter “0” in this field.</w:t>
            </w:r>
          </w:p>
          <w:p w14:paraId="64105007" w14:textId="134EFF44" w:rsidR="00063EE8" w:rsidRPr="00262283" w:rsidRDefault="00063EE8" w:rsidP="00063EE8">
            <w:pPr>
              <w:rPr>
                <w:sz w:val="16"/>
                <w:szCs w:val="16"/>
              </w:rPr>
            </w:pPr>
            <w:r w:rsidRPr="00262283">
              <w:rPr>
                <w:bCs/>
                <w:color w:val="FF0000"/>
                <w:sz w:val="16"/>
                <w:szCs w:val="16"/>
              </w:rPr>
              <w:t>Required if pHOBIJ is provided.</w:t>
            </w:r>
          </w:p>
        </w:tc>
      </w:tr>
      <w:tr w:rsidR="00063EE8" w:rsidRPr="00262283" w14:paraId="3BE2345E" w14:textId="77777777" w:rsidTr="00BF4A5D">
        <w:trPr>
          <w:cantSplit/>
        </w:trPr>
        <w:tc>
          <w:tcPr>
            <w:tcW w:w="1728" w:type="dxa"/>
          </w:tcPr>
          <w:p w14:paraId="458F4F77" w14:textId="7D67E08E" w:rsidR="00063EE8" w:rsidRPr="00262283" w:rsidRDefault="00063EE8" w:rsidP="00063EE8">
            <w:pPr>
              <w:tabs>
                <w:tab w:val="right" w:pos="14310"/>
              </w:tabs>
              <w:rPr>
                <w:sz w:val="16"/>
                <w:szCs w:val="16"/>
              </w:rPr>
            </w:pPr>
            <w:r w:rsidRPr="00262283">
              <w:rPr>
                <w:sz w:val="16"/>
                <w:szCs w:val="16"/>
              </w:rPr>
              <w:t>NOBFemales</w:t>
            </w:r>
          </w:p>
        </w:tc>
        <w:tc>
          <w:tcPr>
            <w:tcW w:w="3600" w:type="dxa"/>
          </w:tcPr>
          <w:p w14:paraId="25E86D50" w14:textId="151EB5E1" w:rsidR="00063EE8" w:rsidRPr="00262283" w:rsidRDefault="00063EE8" w:rsidP="00063EE8">
            <w:pPr>
              <w:tabs>
                <w:tab w:val="right" w:pos="14310"/>
              </w:tabs>
              <w:rPr>
                <w:sz w:val="16"/>
                <w:szCs w:val="16"/>
              </w:rPr>
            </w:pPr>
            <w:r w:rsidRPr="00262283">
              <w:rPr>
                <w:sz w:val="16"/>
                <w:szCs w:val="16"/>
              </w:rPr>
              <w:t>The number of unmarked (natural origin plus unmarked hatchery origin) females used in spawning.</w:t>
            </w:r>
          </w:p>
        </w:tc>
        <w:tc>
          <w:tcPr>
            <w:tcW w:w="950" w:type="dxa"/>
          </w:tcPr>
          <w:p w14:paraId="6F6CD965" w14:textId="77777777" w:rsidR="00063EE8" w:rsidRPr="00262283" w:rsidRDefault="00063EE8" w:rsidP="00063EE8">
            <w:pPr>
              <w:tabs>
                <w:tab w:val="right" w:pos="14310"/>
              </w:tabs>
              <w:jc w:val="center"/>
              <w:rPr>
                <w:sz w:val="16"/>
                <w:szCs w:val="16"/>
              </w:rPr>
            </w:pPr>
            <w:r w:rsidRPr="00262283">
              <w:rPr>
                <w:sz w:val="16"/>
                <w:szCs w:val="16"/>
              </w:rPr>
              <w:t>Integer</w:t>
            </w:r>
          </w:p>
          <w:p w14:paraId="60B64ACF" w14:textId="3DDCE29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A350FCB" w14:textId="77777777" w:rsidR="00063EE8" w:rsidRPr="00262283" w:rsidRDefault="00063EE8" w:rsidP="00063EE8">
            <w:pPr>
              <w:rPr>
                <w:sz w:val="16"/>
                <w:szCs w:val="16"/>
              </w:rPr>
            </w:pPr>
            <w:r w:rsidRPr="00262283">
              <w:rPr>
                <w:sz w:val="16"/>
                <w:szCs w:val="16"/>
              </w:rPr>
              <w:t>Provide whole numbers only, not decimal values.</w:t>
            </w:r>
          </w:p>
          <w:p w14:paraId="50ABA28E" w14:textId="77777777" w:rsidR="00063EE8" w:rsidRPr="00262283" w:rsidRDefault="00063EE8" w:rsidP="00063EE8">
            <w:pPr>
              <w:rPr>
                <w:sz w:val="16"/>
                <w:szCs w:val="16"/>
              </w:rPr>
            </w:pPr>
          </w:p>
          <w:p w14:paraId="63880A2F" w14:textId="77777777" w:rsidR="00063EE8" w:rsidRPr="00262283" w:rsidRDefault="00063EE8" w:rsidP="00063EE8">
            <w:pPr>
              <w:rPr>
                <w:sz w:val="16"/>
                <w:szCs w:val="16"/>
              </w:rPr>
            </w:pPr>
            <w:r w:rsidRPr="00262283">
              <w:rPr>
                <w:sz w:val="16"/>
                <w:szCs w:val="16"/>
              </w:rPr>
              <w:t>The values provided in this field are the total number of unmarked brood females used for spawning, not the total number of unmarked females captured and held for spawning.</w:t>
            </w:r>
          </w:p>
          <w:p w14:paraId="74FB9CCA" w14:textId="77777777" w:rsidR="00063EE8" w:rsidRPr="00262283" w:rsidRDefault="00063EE8" w:rsidP="00063EE8">
            <w:pPr>
              <w:rPr>
                <w:sz w:val="16"/>
                <w:szCs w:val="16"/>
              </w:rPr>
            </w:pPr>
          </w:p>
          <w:p w14:paraId="4C60E29B" w14:textId="73BAEAEA" w:rsidR="00063EE8" w:rsidRPr="00262283" w:rsidRDefault="00063EE8" w:rsidP="00063EE8">
            <w:pPr>
              <w:rPr>
                <w:bCs/>
                <w:sz w:val="16"/>
                <w:szCs w:val="16"/>
              </w:rPr>
            </w:pPr>
            <w:r w:rsidRPr="00262283">
              <w:rPr>
                <w:sz w:val="16"/>
                <w:szCs w:val="16"/>
              </w:rPr>
              <w:t>If no unmarked females were spawned, enter “0” in this field.</w:t>
            </w:r>
          </w:p>
        </w:tc>
      </w:tr>
      <w:tr w:rsidR="00063EE8" w:rsidRPr="00262283" w14:paraId="555737A7" w14:textId="77777777" w:rsidTr="00BF4A5D">
        <w:trPr>
          <w:cantSplit/>
        </w:trPr>
        <w:tc>
          <w:tcPr>
            <w:tcW w:w="1728" w:type="dxa"/>
          </w:tcPr>
          <w:p w14:paraId="22527090" w14:textId="64D304D2" w:rsidR="00063EE8" w:rsidRPr="00262283" w:rsidRDefault="00063EE8" w:rsidP="00063EE8">
            <w:pPr>
              <w:tabs>
                <w:tab w:val="right" w:pos="14310"/>
              </w:tabs>
              <w:rPr>
                <w:sz w:val="16"/>
                <w:szCs w:val="16"/>
              </w:rPr>
            </w:pPr>
            <w:r w:rsidRPr="00262283">
              <w:rPr>
                <w:sz w:val="16"/>
                <w:szCs w:val="16"/>
              </w:rPr>
              <w:t>NOBMales</w:t>
            </w:r>
          </w:p>
        </w:tc>
        <w:tc>
          <w:tcPr>
            <w:tcW w:w="3600" w:type="dxa"/>
          </w:tcPr>
          <w:p w14:paraId="4FB50580" w14:textId="0E6CE933" w:rsidR="00063EE8" w:rsidRPr="00262283" w:rsidRDefault="00063EE8" w:rsidP="00063EE8">
            <w:pPr>
              <w:tabs>
                <w:tab w:val="right" w:pos="14310"/>
              </w:tabs>
              <w:rPr>
                <w:sz w:val="16"/>
                <w:szCs w:val="16"/>
              </w:rPr>
            </w:pPr>
            <w:r w:rsidRPr="00262283">
              <w:rPr>
                <w:sz w:val="16"/>
                <w:szCs w:val="16"/>
              </w:rPr>
              <w:t>The number of unmarked (natural origin plus unmarked hatchery origin) males used in spawning, excluding jacks.</w:t>
            </w:r>
          </w:p>
        </w:tc>
        <w:tc>
          <w:tcPr>
            <w:tcW w:w="950" w:type="dxa"/>
          </w:tcPr>
          <w:p w14:paraId="19753711" w14:textId="77777777" w:rsidR="00063EE8" w:rsidRPr="00262283" w:rsidRDefault="00063EE8" w:rsidP="00063EE8">
            <w:pPr>
              <w:tabs>
                <w:tab w:val="right" w:pos="14310"/>
              </w:tabs>
              <w:jc w:val="center"/>
              <w:rPr>
                <w:sz w:val="16"/>
                <w:szCs w:val="16"/>
              </w:rPr>
            </w:pPr>
            <w:r w:rsidRPr="00262283">
              <w:rPr>
                <w:sz w:val="16"/>
                <w:szCs w:val="16"/>
              </w:rPr>
              <w:t>Integer</w:t>
            </w:r>
          </w:p>
          <w:p w14:paraId="6EA0DA63" w14:textId="40CE3DF3"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07DB0E9E" w14:textId="77777777" w:rsidR="00063EE8" w:rsidRPr="00262283" w:rsidRDefault="00063EE8" w:rsidP="00063EE8">
            <w:pPr>
              <w:rPr>
                <w:sz w:val="16"/>
                <w:szCs w:val="16"/>
              </w:rPr>
            </w:pPr>
            <w:r w:rsidRPr="00262283">
              <w:rPr>
                <w:sz w:val="16"/>
                <w:szCs w:val="16"/>
              </w:rPr>
              <w:t>Provide whole numbers only, not decimal values.</w:t>
            </w:r>
          </w:p>
          <w:p w14:paraId="79CC8123" w14:textId="77777777" w:rsidR="00063EE8" w:rsidRPr="00262283" w:rsidRDefault="00063EE8" w:rsidP="00063EE8">
            <w:pPr>
              <w:rPr>
                <w:sz w:val="16"/>
                <w:szCs w:val="16"/>
              </w:rPr>
            </w:pPr>
          </w:p>
          <w:p w14:paraId="35832653" w14:textId="77777777" w:rsidR="00063EE8" w:rsidRPr="00262283" w:rsidRDefault="00063EE8" w:rsidP="00063EE8">
            <w:pPr>
              <w:rPr>
                <w:sz w:val="16"/>
                <w:szCs w:val="16"/>
              </w:rPr>
            </w:pPr>
            <w:r w:rsidRPr="00262283">
              <w:rPr>
                <w:sz w:val="16"/>
                <w:szCs w:val="16"/>
              </w:rPr>
              <w:t>The values provided in this field are the number of unmarked brood males used for spawning, not the total number of unmarked males captured and held for spawning.</w:t>
            </w:r>
          </w:p>
          <w:p w14:paraId="03620A35" w14:textId="77777777" w:rsidR="00063EE8" w:rsidRPr="00262283" w:rsidRDefault="00063EE8" w:rsidP="00063EE8">
            <w:pPr>
              <w:rPr>
                <w:sz w:val="16"/>
                <w:szCs w:val="16"/>
              </w:rPr>
            </w:pPr>
          </w:p>
          <w:p w14:paraId="2BE6EE78" w14:textId="632E54BD" w:rsidR="00063EE8" w:rsidRPr="00262283" w:rsidRDefault="00063EE8" w:rsidP="00063EE8">
            <w:pPr>
              <w:rPr>
                <w:bCs/>
                <w:sz w:val="16"/>
                <w:szCs w:val="16"/>
              </w:rPr>
            </w:pPr>
            <w:r w:rsidRPr="00262283">
              <w:rPr>
                <w:sz w:val="16"/>
                <w:szCs w:val="16"/>
              </w:rPr>
              <w:t>If no unmarked males were spawned, enter “0” in this field.</w:t>
            </w:r>
          </w:p>
        </w:tc>
      </w:tr>
      <w:tr w:rsidR="00063EE8" w:rsidRPr="00262283" w14:paraId="6A2ACB04" w14:textId="77777777" w:rsidTr="00BF4A5D">
        <w:trPr>
          <w:cantSplit/>
        </w:trPr>
        <w:tc>
          <w:tcPr>
            <w:tcW w:w="1728" w:type="dxa"/>
          </w:tcPr>
          <w:p w14:paraId="03544A16" w14:textId="0375CD6D" w:rsidR="00063EE8" w:rsidRPr="00262283" w:rsidRDefault="00063EE8" w:rsidP="00063EE8">
            <w:pPr>
              <w:tabs>
                <w:tab w:val="right" w:pos="14310"/>
              </w:tabs>
              <w:rPr>
                <w:b/>
                <w:i/>
                <w:color w:val="FF0000"/>
                <w:sz w:val="16"/>
                <w:szCs w:val="16"/>
              </w:rPr>
            </w:pPr>
            <w:r w:rsidRPr="00262283">
              <w:rPr>
                <w:b/>
                <w:i/>
                <w:color w:val="FF0000"/>
                <w:sz w:val="16"/>
                <w:szCs w:val="16"/>
              </w:rPr>
              <w:lastRenderedPageBreak/>
              <w:t>NOBJacks</w:t>
            </w:r>
          </w:p>
        </w:tc>
        <w:tc>
          <w:tcPr>
            <w:tcW w:w="3600" w:type="dxa"/>
          </w:tcPr>
          <w:p w14:paraId="53AADB79" w14:textId="59567E40" w:rsidR="00063EE8" w:rsidRPr="00262283" w:rsidRDefault="00063EE8" w:rsidP="00063EE8">
            <w:pPr>
              <w:tabs>
                <w:tab w:val="right" w:pos="14310"/>
              </w:tabs>
              <w:rPr>
                <w:sz w:val="16"/>
                <w:szCs w:val="16"/>
              </w:rPr>
            </w:pPr>
            <w:r w:rsidRPr="00262283">
              <w:rPr>
                <w:sz w:val="16"/>
                <w:szCs w:val="16"/>
              </w:rPr>
              <w:t>The number of unmarked (natural origin plus unmarked hatchery origin) jacks used in spawning.</w:t>
            </w:r>
          </w:p>
        </w:tc>
        <w:tc>
          <w:tcPr>
            <w:tcW w:w="950" w:type="dxa"/>
          </w:tcPr>
          <w:p w14:paraId="796F4886"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5CB2949D" w14:textId="3D3E40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BEE9C5E" w14:textId="77777777" w:rsidR="00063EE8" w:rsidRPr="00262283" w:rsidRDefault="00063EE8" w:rsidP="00063EE8">
            <w:pPr>
              <w:rPr>
                <w:sz w:val="16"/>
                <w:szCs w:val="16"/>
              </w:rPr>
            </w:pPr>
            <w:r w:rsidRPr="00262283">
              <w:rPr>
                <w:sz w:val="16"/>
                <w:szCs w:val="16"/>
              </w:rPr>
              <w:t>Provide whole numbers only, not decimal values.</w:t>
            </w:r>
          </w:p>
          <w:p w14:paraId="1BF1A3A2" w14:textId="77777777" w:rsidR="00063EE8" w:rsidRPr="00262283" w:rsidRDefault="00063EE8" w:rsidP="00063EE8">
            <w:pPr>
              <w:rPr>
                <w:sz w:val="16"/>
                <w:szCs w:val="16"/>
              </w:rPr>
            </w:pPr>
          </w:p>
          <w:p w14:paraId="61B1E439" w14:textId="6201B019" w:rsidR="00063EE8" w:rsidRPr="00262283" w:rsidRDefault="00063EE8" w:rsidP="00063EE8">
            <w:pPr>
              <w:rPr>
                <w:sz w:val="16"/>
                <w:szCs w:val="16"/>
              </w:rPr>
            </w:pPr>
            <w:r w:rsidRPr="00262283">
              <w:rPr>
                <w:sz w:val="16"/>
                <w:szCs w:val="16"/>
              </w:rPr>
              <w:t>These jacks are in addition to the NOBMales field, not included in that value.</w:t>
            </w:r>
          </w:p>
          <w:p w14:paraId="008D42E4" w14:textId="77777777" w:rsidR="00063EE8" w:rsidRPr="00262283" w:rsidRDefault="00063EE8" w:rsidP="00063EE8">
            <w:pPr>
              <w:rPr>
                <w:sz w:val="16"/>
                <w:szCs w:val="16"/>
              </w:rPr>
            </w:pPr>
          </w:p>
          <w:p w14:paraId="464BD2AF" w14:textId="77777777" w:rsidR="00063EE8" w:rsidRPr="00262283" w:rsidRDefault="00063EE8" w:rsidP="00063EE8">
            <w:pPr>
              <w:rPr>
                <w:sz w:val="16"/>
                <w:szCs w:val="16"/>
              </w:rPr>
            </w:pPr>
            <w:r w:rsidRPr="00262283">
              <w:rPr>
                <w:sz w:val="16"/>
                <w:szCs w:val="16"/>
              </w:rPr>
              <w:t>The values provided in this field are the number of unmarked brood jacks used for spawning, not the total number of unmarked jacks captured and held for spawning.</w:t>
            </w:r>
          </w:p>
          <w:p w14:paraId="65DE63B5" w14:textId="77777777" w:rsidR="00063EE8" w:rsidRPr="00262283" w:rsidRDefault="00063EE8" w:rsidP="00063EE8">
            <w:pPr>
              <w:rPr>
                <w:sz w:val="16"/>
                <w:szCs w:val="16"/>
              </w:rPr>
            </w:pPr>
          </w:p>
          <w:p w14:paraId="75CD9655" w14:textId="77777777" w:rsidR="00063EE8" w:rsidRPr="00262283" w:rsidRDefault="00063EE8" w:rsidP="00063EE8">
            <w:pPr>
              <w:rPr>
                <w:sz w:val="16"/>
                <w:szCs w:val="16"/>
              </w:rPr>
            </w:pPr>
            <w:r w:rsidRPr="00262283">
              <w:rPr>
                <w:sz w:val="16"/>
                <w:szCs w:val="16"/>
              </w:rPr>
              <w:t>If no unmarked jacks were spawned, enter “0” in this field.</w:t>
            </w:r>
          </w:p>
          <w:p w14:paraId="49FC2BD8" w14:textId="719B54AC" w:rsidR="00063EE8" w:rsidRPr="00262283" w:rsidRDefault="00063EE8" w:rsidP="00063EE8">
            <w:pPr>
              <w:rPr>
                <w:bCs/>
                <w:sz w:val="16"/>
                <w:szCs w:val="16"/>
              </w:rPr>
            </w:pPr>
            <w:r w:rsidRPr="00262283">
              <w:rPr>
                <w:color w:val="FF0000"/>
                <w:sz w:val="16"/>
                <w:szCs w:val="16"/>
              </w:rPr>
              <w:t>Required if pNOBIJ is provided.</w:t>
            </w:r>
          </w:p>
        </w:tc>
      </w:tr>
      <w:tr w:rsidR="00063EE8" w:rsidRPr="00262283" w14:paraId="05675620" w14:textId="77777777" w:rsidTr="00BF4A5D">
        <w:trPr>
          <w:cantSplit/>
        </w:trPr>
        <w:tc>
          <w:tcPr>
            <w:tcW w:w="1728" w:type="dxa"/>
          </w:tcPr>
          <w:p w14:paraId="36887FDF" w14:textId="7F809749" w:rsidR="00063EE8" w:rsidRPr="00262283" w:rsidRDefault="00063EE8" w:rsidP="00063EE8">
            <w:pPr>
              <w:rPr>
                <w:b/>
                <w:i/>
                <w:color w:val="FF0000"/>
                <w:sz w:val="16"/>
                <w:szCs w:val="16"/>
              </w:rPr>
            </w:pPr>
            <w:r w:rsidRPr="00262283">
              <w:rPr>
                <w:b/>
                <w:i/>
                <w:color w:val="FF0000"/>
                <w:sz w:val="16"/>
                <w:szCs w:val="16"/>
              </w:rPr>
              <w:t>pHOBIJ</w:t>
            </w:r>
          </w:p>
        </w:tc>
        <w:tc>
          <w:tcPr>
            <w:tcW w:w="3600" w:type="dxa"/>
          </w:tcPr>
          <w:p w14:paraId="444DCAB9" w14:textId="3A7D0B21" w:rsidR="00063EE8" w:rsidRPr="00262283" w:rsidRDefault="00063EE8" w:rsidP="00063EE8">
            <w:pPr>
              <w:rPr>
                <w:sz w:val="16"/>
                <w:szCs w:val="16"/>
              </w:rPr>
            </w:pPr>
            <w:r w:rsidRPr="00262283">
              <w:rPr>
                <w:sz w:val="16"/>
                <w:szCs w:val="16"/>
              </w:rPr>
              <w:t>The proportion of broodstock actually spawned in a hatchery, including jacks, that are hatchery origin fish.</w:t>
            </w:r>
          </w:p>
          <w:p w14:paraId="7767072D" w14:textId="77777777" w:rsidR="00063EE8" w:rsidRPr="00262283" w:rsidRDefault="00063EE8" w:rsidP="00063EE8">
            <w:pPr>
              <w:rPr>
                <w:sz w:val="16"/>
                <w:szCs w:val="16"/>
              </w:rPr>
            </w:pPr>
          </w:p>
          <w:p w14:paraId="2D9E6EF8" w14:textId="22AB8614" w:rsidR="00063EE8" w:rsidRPr="00262283" w:rsidRDefault="00063EE8" w:rsidP="00063EE8">
            <w:pPr>
              <w:rPr>
                <w:sz w:val="16"/>
                <w:szCs w:val="16"/>
              </w:rPr>
            </w:pPr>
            <w:r w:rsidRPr="00262283">
              <w:rPr>
                <w:sz w:val="16"/>
                <w:szCs w:val="16"/>
              </w:rPr>
              <w:t>"Hatchery origin" means the fish's parents were spawned in captivity rather than spawning naturally in the wild.</w:t>
            </w:r>
          </w:p>
        </w:tc>
        <w:tc>
          <w:tcPr>
            <w:tcW w:w="950" w:type="dxa"/>
          </w:tcPr>
          <w:p w14:paraId="3213FB95" w14:textId="00674F46"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5D482C94"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4E31237" w14:textId="77777777" w:rsidR="00063EE8" w:rsidRPr="00262283" w:rsidRDefault="00063EE8" w:rsidP="00063EE8">
            <w:pPr>
              <w:rPr>
                <w:sz w:val="16"/>
                <w:szCs w:val="16"/>
              </w:rPr>
            </w:pPr>
          </w:p>
          <w:p w14:paraId="063EA9C4" w14:textId="77777777" w:rsidR="00063EE8" w:rsidRPr="00262283" w:rsidRDefault="00063EE8" w:rsidP="00063EE8">
            <w:pPr>
              <w:rPr>
                <w:sz w:val="16"/>
                <w:szCs w:val="16"/>
              </w:rPr>
            </w:pPr>
            <w:r w:rsidRPr="00262283">
              <w:rPr>
                <w:sz w:val="16"/>
                <w:szCs w:val="16"/>
              </w:rPr>
              <w:t>For species/run for which “jacks” are not recognized, enter the pHOB estimate in this field. The only species for which jacks are recognized are Chinook salmon, coho salmon, chum salmon (rarely), and winter steelhead (rarely).</w:t>
            </w:r>
          </w:p>
          <w:p w14:paraId="2D037941" w14:textId="77777777" w:rsidR="00063EE8" w:rsidRPr="00262283" w:rsidRDefault="00063EE8" w:rsidP="00063EE8">
            <w:pPr>
              <w:rPr>
                <w:sz w:val="16"/>
                <w:szCs w:val="16"/>
              </w:rPr>
            </w:pPr>
          </w:p>
          <w:p w14:paraId="43A754A7" w14:textId="1C65079A" w:rsidR="00063EE8" w:rsidRPr="00262283" w:rsidRDefault="00063EE8" w:rsidP="00063EE8">
            <w:pPr>
              <w:tabs>
                <w:tab w:val="right" w:pos="14310"/>
              </w:tabs>
              <w:rPr>
                <w:sz w:val="16"/>
                <w:szCs w:val="16"/>
              </w:rPr>
            </w:pPr>
            <w:r w:rsidRPr="00262283">
              <w:rPr>
                <w:color w:val="FF0000"/>
                <w:sz w:val="16"/>
                <w:szCs w:val="16"/>
              </w:rPr>
              <w:t>Required if the pHOBEJ field is null and NullRecord = "No".</w:t>
            </w:r>
          </w:p>
        </w:tc>
      </w:tr>
      <w:tr w:rsidR="00063EE8" w:rsidRPr="00262283" w14:paraId="51186316" w14:textId="77777777" w:rsidTr="00BF4A5D">
        <w:trPr>
          <w:cantSplit/>
        </w:trPr>
        <w:tc>
          <w:tcPr>
            <w:tcW w:w="1728" w:type="dxa"/>
          </w:tcPr>
          <w:p w14:paraId="2CDB265B" w14:textId="02D3E672" w:rsidR="00063EE8" w:rsidRPr="00262283" w:rsidRDefault="00063EE8" w:rsidP="00063EE8">
            <w:pPr>
              <w:rPr>
                <w:b/>
                <w:i/>
                <w:color w:val="FF0000"/>
                <w:sz w:val="16"/>
                <w:szCs w:val="16"/>
              </w:rPr>
            </w:pPr>
            <w:r w:rsidRPr="00262283">
              <w:rPr>
                <w:b/>
                <w:i/>
                <w:color w:val="FF0000"/>
                <w:sz w:val="16"/>
                <w:szCs w:val="16"/>
              </w:rPr>
              <w:t>pHOBEJ</w:t>
            </w:r>
          </w:p>
        </w:tc>
        <w:tc>
          <w:tcPr>
            <w:tcW w:w="3600" w:type="dxa"/>
          </w:tcPr>
          <w:p w14:paraId="118A3C0D" w14:textId="4A3F1035" w:rsidR="00063EE8" w:rsidRPr="00262283" w:rsidRDefault="00063EE8" w:rsidP="00063EE8">
            <w:pPr>
              <w:rPr>
                <w:sz w:val="16"/>
                <w:szCs w:val="16"/>
              </w:rPr>
            </w:pPr>
            <w:r w:rsidRPr="00262283">
              <w:rPr>
                <w:sz w:val="16"/>
                <w:szCs w:val="16"/>
              </w:rPr>
              <w:t>The proportion of broodstock actually spawned in a hatchery, excluding jacks, that are hatchery origin fish.</w:t>
            </w:r>
          </w:p>
          <w:p w14:paraId="7F2E6695" w14:textId="77777777" w:rsidR="00063EE8" w:rsidRPr="00262283" w:rsidRDefault="00063EE8" w:rsidP="00063EE8">
            <w:pPr>
              <w:rPr>
                <w:sz w:val="16"/>
                <w:szCs w:val="16"/>
              </w:rPr>
            </w:pPr>
          </w:p>
          <w:p w14:paraId="6E5B2DBF" w14:textId="6711F43B" w:rsidR="00063EE8" w:rsidRPr="00262283" w:rsidRDefault="00063EE8" w:rsidP="00063EE8">
            <w:pPr>
              <w:rPr>
                <w:sz w:val="16"/>
                <w:szCs w:val="16"/>
              </w:rPr>
            </w:pPr>
            <w:r w:rsidRPr="00262283">
              <w:rPr>
                <w:sz w:val="16"/>
                <w:szCs w:val="16"/>
              </w:rPr>
              <w:t>"Hatchery origin" means the fish's parents were spawned in captivity rather than spawning naturally in the wild.</w:t>
            </w:r>
          </w:p>
        </w:tc>
        <w:tc>
          <w:tcPr>
            <w:tcW w:w="950" w:type="dxa"/>
          </w:tcPr>
          <w:p w14:paraId="3AF6FD89" w14:textId="6A43376D"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7981AA31"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7E6B1667" w14:textId="77777777" w:rsidR="00063EE8" w:rsidRPr="00262283" w:rsidRDefault="00063EE8" w:rsidP="00063EE8">
            <w:pPr>
              <w:rPr>
                <w:sz w:val="16"/>
                <w:szCs w:val="16"/>
              </w:rPr>
            </w:pPr>
          </w:p>
          <w:p w14:paraId="6D477051" w14:textId="77777777" w:rsidR="00063EE8" w:rsidRPr="00262283" w:rsidRDefault="00063EE8" w:rsidP="00063EE8">
            <w:pPr>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68ACB9DA" w14:textId="77777777" w:rsidR="00063EE8" w:rsidRPr="00262283" w:rsidRDefault="00063EE8" w:rsidP="00063EE8">
            <w:pPr>
              <w:rPr>
                <w:sz w:val="16"/>
                <w:szCs w:val="16"/>
              </w:rPr>
            </w:pPr>
          </w:p>
          <w:p w14:paraId="30694211" w14:textId="63711065" w:rsidR="00063EE8" w:rsidRPr="00262283" w:rsidRDefault="00063EE8" w:rsidP="00063EE8">
            <w:pPr>
              <w:tabs>
                <w:tab w:val="right" w:pos="14310"/>
              </w:tabs>
              <w:rPr>
                <w:sz w:val="16"/>
                <w:szCs w:val="16"/>
              </w:rPr>
            </w:pPr>
            <w:r w:rsidRPr="00262283">
              <w:rPr>
                <w:color w:val="FF0000"/>
                <w:sz w:val="16"/>
                <w:szCs w:val="16"/>
              </w:rPr>
              <w:t>Required if the pHOBIJ field is null and NullRecord = "No".</w:t>
            </w:r>
          </w:p>
        </w:tc>
      </w:tr>
      <w:tr w:rsidR="00063EE8" w:rsidRPr="00262283" w14:paraId="25A50259" w14:textId="77777777" w:rsidTr="00BF4A5D">
        <w:trPr>
          <w:cantSplit/>
        </w:trPr>
        <w:tc>
          <w:tcPr>
            <w:tcW w:w="1728" w:type="dxa"/>
          </w:tcPr>
          <w:p w14:paraId="68667417" w14:textId="0177D882" w:rsidR="00063EE8" w:rsidRPr="00262283" w:rsidRDefault="00063EE8" w:rsidP="00063EE8">
            <w:pPr>
              <w:rPr>
                <w:b/>
                <w:i/>
                <w:color w:val="FF0000"/>
                <w:sz w:val="16"/>
                <w:szCs w:val="16"/>
              </w:rPr>
            </w:pPr>
            <w:r w:rsidRPr="00262283">
              <w:rPr>
                <w:b/>
                <w:i/>
                <w:color w:val="FF0000"/>
                <w:sz w:val="16"/>
                <w:szCs w:val="16"/>
              </w:rPr>
              <w:t>pNOBIJ</w:t>
            </w:r>
          </w:p>
        </w:tc>
        <w:tc>
          <w:tcPr>
            <w:tcW w:w="3600" w:type="dxa"/>
          </w:tcPr>
          <w:p w14:paraId="6DB9A68D" w14:textId="77777777" w:rsidR="00063EE8" w:rsidRPr="00262283" w:rsidRDefault="00063EE8" w:rsidP="00063EE8">
            <w:pPr>
              <w:rPr>
                <w:sz w:val="16"/>
                <w:szCs w:val="16"/>
              </w:rPr>
            </w:pPr>
            <w:r w:rsidRPr="00262283">
              <w:rPr>
                <w:sz w:val="16"/>
                <w:szCs w:val="16"/>
              </w:rPr>
              <w:t>Proportion of broodstock actually spawned in a hatchery, including jacks, that are natural origin fish.</w:t>
            </w:r>
          </w:p>
          <w:p w14:paraId="06375953" w14:textId="77777777" w:rsidR="00063EE8" w:rsidRPr="00262283" w:rsidRDefault="00063EE8" w:rsidP="00063EE8">
            <w:pPr>
              <w:rPr>
                <w:sz w:val="16"/>
                <w:szCs w:val="16"/>
              </w:rPr>
            </w:pPr>
          </w:p>
          <w:p w14:paraId="3D808FE4" w14:textId="146A8BF6" w:rsidR="00063EE8" w:rsidRPr="00262283" w:rsidRDefault="00063EE8" w:rsidP="00063EE8">
            <w:pPr>
              <w:rPr>
                <w:sz w:val="16"/>
                <w:szCs w:val="16"/>
              </w:rPr>
            </w:pPr>
            <w:r w:rsidRPr="00262283">
              <w:rPr>
                <w:sz w:val="16"/>
                <w:szCs w:val="16"/>
              </w:rPr>
              <w:t>"Natural origin" means the fish's parents spawned in the wild.</w:t>
            </w:r>
          </w:p>
        </w:tc>
        <w:tc>
          <w:tcPr>
            <w:tcW w:w="950" w:type="dxa"/>
          </w:tcPr>
          <w:p w14:paraId="081CE923" w14:textId="568828CB"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4091D813"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61B330F" w14:textId="77777777" w:rsidR="00063EE8" w:rsidRPr="00262283" w:rsidRDefault="00063EE8" w:rsidP="00063EE8">
            <w:pPr>
              <w:rPr>
                <w:sz w:val="16"/>
                <w:szCs w:val="16"/>
              </w:rPr>
            </w:pPr>
          </w:p>
          <w:p w14:paraId="4C829E57" w14:textId="77777777" w:rsidR="00063EE8" w:rsidRPr="00262283" w:rsidRDefault="00063EE8" w:rsidP="00063EE8">
            <w:pPr>
              <w:tabs>
                <w:tab w:val="right" w:pos="14310"/>
              </w:tabs>
              <w:rPr>
                <w:sz w:val="16"/>
                <w:szCs w:val="16"/>
              </w:rPr>
            </w:pPr>
            <w:r w:rsidRPr="00262283">
              <w:rPr>
                <w:sz w:val="16"/>
                <w:szCs w:val="16"/>
              </w:rPr>
              <w:t>For species/run for which “jacks” are not recognized, enter the pNOB estimate in this field. The only species for which jacks are recognized are Chinook salmon, coho salmon, chum salmon (rarely), and winter steelhead (rarely).</w:t>
            </w:r>
          </w:p>
          <w:p w14:paraId="582885E2" w14:textId="2ECA47D2" w:rsidR="00063EE8" w:rsidRPr="00262283" w:rsidRDefault="00063EE8" w:rsidP="00063EE8">
            <w:pPr>
              <w:rPr>
                <w:sz w:val="16"/>
                <w:szCs w:val="16"/>
              </w:rPr>
            </w:pPr>
            <w:r w:rsidRPr="00262283">
              <w:rPr>
                <w:color w:val="FF0000"/>
                <w:sz w:val="16"/>
                <w:szCs w:val="16"/>
              </w:rPr>
              <w:t>Required if the pNOBEJ field is null and NullRecord = "No".</w:t>
            </w:r>
          </w:p>
        </w:tc>
      </w:tr>
      <w:tr w:rsidR="008B3459" w:rsidRPr="00262283" w14:paraId="34873908" w14:textId="77777777" w:rsidTr="00BF4A5D">
        <w:trPr>
          <w:cantSplit/>
        </w:trPr>
        <w:tc>
          <w:tcPr>
            <w:tcW w:w="1728" w:type="dxa"/>
          </w:tcPr>
          <w:p w14:paraId="684E1EE3" w14:textId="08507687" w:rsidR="008B3459" w:rsidRPr="00262283" w:rsidRDefault="008B3459" w:rsidP="008B3459">
            <w:pPr>
              <w:rPr>
                <w:b/>
                <w:i/>
                <w:color w:val="FF0000"/>
                <w:sz w:val="16"/>
                <w:szCs w:val="16"/>
              </w:rPr>
            </w:pPr>
            <w:proofErr w:type="spellStart"/>
            <w:r w:rsidRPr="00262283">
              <w:rPr>
                <w:b/>
                <w:i/>
                <w:color w:val="FF0000"/>
                <w:sz w:val="16"/>
                <w:szCs w:val="16"/>
              </w:rPr>
              <w:t>pNOBEJ</w:t>
            </w:r>
            <w:proofErr w:type="spellEnd"/>
          </w:p>
        </w:tc>
        <w:tc>
          <w:tcPr>
            <w:tcW w:w="3600" w:type="dxa"/>
          </w:tcPr>
          <w:p w14:paraId="11DFDA02" w14:textId="77777777" w:rsidR="008B3459" w:rsidRPr="00262283" w:rsidRDefault="008B3459" w:rsidP="008B3459">
            <w:pPr>
              <w:rPr>
                <w:sz w:val="16"/>
                <w:szCs w:val="16"/>
              </w:rPr>
            </w:pPr>
            <w:r w:rsidRPr="00262283">
              <w:rPr>
                <w:sz w:val="16"/>
                <w:szCs w:val="16"/>
              </w:rPr>
              <w:t>Proportion of broodstock actually spawned in a hatchery, excluding jacks, that are natural origin fish.</w:t>
            </w:r>
          </w:p>
          <w:p w14:paraId="53BB44B5" w14:textId="77777777" w:rsidR="008B3459" w:rsidRPr="00262283" w:rsidRDefault="008B3459" w:rsidP="008B3459">
            <w:pPr>
              <w:rPr>
                <w:sz w:val="16"/>
                <w:szCs w:val="16"/>
              </w:rPr>
            </w:pPr>
          </w:p>
          <w:p w14:paraId="1803C73B" w14:textId="5247C69E" w:rsidR="008B3459" w:rsidRPr="00262283" w:rsidRDefault="008B3459" w:rsidP="008B3459">
            <w:pPr>
              <w:rPr>
                <w:sz w:val="16"/>
                <w:szCs w:val="16"/>
              </w:rPr>
            </w:pPr>
            <w:r w:rsidRPr="00262283">
              <w:rPr>
                <w:sz w:val="16"/>
                <w:szCs w:val="16"/>
              </w:rPr>
              <w:t>"Natural origin" means the fish's parents spawned in the wild.</w:t>
            </w:r>
          </w:p>
        </w:tc>
        <w:tc>
          <w:tcPr>
            <w:tcW w:w="950" w:type="dxa"/>
          </w:tcPr>
          <w:p w14:paraId="63FED0F6" w14:textId="269B86B3" w:rsidR="008B3459" w:rsidRPr="00262283" w:rsidRDefault="008B3459" w:rsidP="008B3459">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378B38B3" w14:textId="77777777" w:rsidR="008B3459" w:rsidRPr="00262283" w:rsidRDefault="008B3459" w:rsidP="008B3459">
            <w:pPr>
              <w:rPr>
                <w:sz w:val="16"/>
                <w:szCs w:val="16"/>
              </w:rPr>
            </w:pPr>
            <w:r w:rsidRPr="00262283">
              <w:rPr>
                <w:sz w:val="16"/>
                <w:szCs w:val="16"/>
              </w:rPr>
              <w:t>Express these values as numbers from zero to one, with three digits to the right of the decimal point.</w:t>
            </w:r>
          </w:p>
          <w:p w14:paraId="730B034A" w14:textId="77777777" w:rsidR="008B3459" w:rsidRPr="00262283" w:rsidRDefault="008B3459" w:rsidP="008B3459">
            <w:pPr>
              <w:rPr>
                <w:sz w:val="16"/>
                <w:szCs w:val="16"/>
              </w:rPr>
            </w:pPr>
          </w:p>
          <w:p w14:paraId="088A2D0A" w14:textId="77777777" w:rsidR="008B3459" w:rsidRPr="00262283" w:rsidRDefault="008B3459" w:rsidP="008B3459">
            <w:pPr>
              <w:tabs>
                <w:tab w:val="right" w:pos="14310"/>
              </w:tabs>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41A365DA" w14:textId="37EE958D" w:rsidR="008B3459" w:rsidRPr="00262283" w:rsidRDefault="008B3459" w:rsidP="008B3459">
            <w:pPr>
              <w:rPr>
                <w:sz w:val="16"/>
                <w:szCs w:val="16"/>
              </w:rPr>
            </w:pPr>
            <w:r w:rsidRPr="00262283">
              <w:rPr>
                <w:color w:val="FF0000"/>
                <w:sz w:val="16"/>
                <w:szCs w:val="16"/>
              </w:rPr>
              <w:t>Required if the pNOBIJ field is null and NullRecord = "No".</w:t>
            </w:r>
          </w:p>
        </w:tc>
      </w:tr>
      <w:tr w:rsidR="008B3459" w:rsidRPr="00694901" w14:paraId="6A7097E8" w14:textId="77777777" w:rsidTr="008B3459">
        <w:trPr>
          <w:cantSplit/>
          <w:trHeight w:val="360"/>
        </w:trPr>
        <w:tc>
          <w:tcPr>
            <w:tcW w:w="14688" w:type="dxa"/>
            <w:gridSpan w:val="7"/>
            <w:shd w:val="clear" w:color="auto" w:fill="DBE5F1"/>
            <w:vAlign w:val="center"/>
          </w:tcPr>
          <w:p w14:paraId="6A2D6460" w14:textId="77777777" w:rsidR="008B3459" w:rsidRPr="00694901" w:rsidRDefault="008B3459" w:rsidP="00E263A2">
            <w:pPr>
              <w:keepNext/>
              <w:snapToGrid w:val="0"/>
              <w:jc w:val="center"/>
              <w:rPr>
                <w:b/>
                <w:sz w:val="16"/>
                <w:szCs w:val="16"/>
              </w:rPr>
            </w:pPr>
            <w:r w:rsidRPr="00694901">
              <w:rPr>
                <w:b/>
                <w:sz w:val="16"/>
                <w:szCs w:val="16"/>
              </w:rPr>
              <w:t>Protocol and method documentation</w:t>
            </w:r>
            <w:del w:id="366" w:author="Mike Banach" w:date="2023-04-18T11:02:00Z">
              <w:r w:rsidDel="00C67D29">
                <w:rPr>
                  <w:b/>
                  <w:sz w:val="16"/>
                  <w:szCs w:val="16"/>
                </w:rPr>
                <w:delText xml:space="preserve"> (none)</w:delText>
              </w:r>
            </w:del>
          </w:p>
        </w:tc>
      </w:tr>
      <w:tr w:rsidR="00C67D29" w:rsidRPr="00262283" w14:paraId="0ABC5DBC" w14:textId="77777777" w:rsidTr="00BF4A5D">
        <w:trPr>
          <w:cantSplit/>
        </w:trPr>
        <w:tc>
          <w:tcPr>
            <w:tcW w:w="1728" w:type="dxa"/>
          </w:tcPr>
          <w:p w14:paraId="6644A1CE" w14:textId="1BCE5BB8" w:rsidR="00C67D29" w:rsidRPr="00262283" w:rsidRDefault="00C67D29" w:rsidP="00C67D29">
            <w:pPr>
              <w:rPr>
                <w:b/>
                <w:i/>
                <w:color w:val="FF0000"/>
                <w:sz w:val="16"/>
                <w:szCs w:val="16"/>
              </w:rPr>
            </w:pPr>
            <w:ins w:id="367" w:author="Mike Banach" w:date="2023-04-18T11:02:00Z">
              <w:r w:rsidRPr="00694901">
                <w:rPr>
                  <w:bCs/>
                  <w:sz w:val="16"/>
                  <w:szCs w:val="16"/>
                </w:rPr>
                <w:t>ProtMethName</w:t>
              </w:r>
            </w:ins>
          </w:p>
        </w:tc>
        <w:tc>
          <w:tcPr>
            <w:tcW w:w="3600" w:type="dxa"/>
          </w:tcPr>
          <w:p w14:paraId="7200585D" w14:textId="56A16F2B" w:rsidR="00C67D29" w:rsidRPr="00262283" w:rsidRDefault="00C67D29" w:rsidP="00C67D29">
            <w:pPr>
              <w:rPr>
                <w:sz w:val="16"/>
                <w:szCs w:val="16"/>
              </w:rPr>
            </w:pPr>
            <w:ins w:id="368" w:author="Mike Banach" w:date="2023-04-18T11:02:00Z">
              <w:r w:rsidRPr="00694901">
                <w:rPr>
                  <w:sz w:val="16"/>
                  <w:szCs w:val="16"/>
                </w:rPr>
                <w:t>The name(s) of all protocols and associated data collection and data analysis methods used to calculate the indicator estimate.</w:t>
              </w:r>
            </w:ins>
          </w:p>
        </w:tc>
        <w:tc>
          <w:tcPr>
            <w:tcW w:w="950" w:type="dxa"/>
          </w:tcPr>
          <w:p w14:paraId="0A32AFD9" w14:textId="77777777" w:rsidR="00C67D29" w:rsidRPr="00694901" w:rsidRDefault="00C67D29" w:rsidP="00C67D29">
            <w:pPr>
              <w:tabs>
                <w:tab w:val="right" w:pos="14310"/>
              </w:tabs>
              <w:jc w:val="center"/>
              <w:rPr>
                <w:ins w:id="369" w:author="Mike Banach" w:date="2023-04-18T11:02:00Z"/>
                <w:bCs/>
                <w:sz w:val="16"/>
                <w:szCs w:val="16"/>
              </w:rPr>
            </w:pPr>
            <w:ins w:id="370" w:author="Mike Banach" w:date="2023-04-18T11:02:00Z">
              <w:r w:rsidRPr="00694901">
                <w:rPr>
                  <w:bCs/>
                  <w:sz w:val="16"/>
                  <w:szCs w:val="16"/>
                </w:rPr>
                <w:t>Text</w:t>
              </w:r>
            </w:ins>
          </w:p>
          <w:p w14:paraId="124AE3A5" w14:textId="5590C889" w:rsidR="00C67D29" w:rsidRPr="00262283" w:rsidRDefault="00C67D29" w:rsidP="00C67D29">
            <w:pPr>
              <w:tabs>
                <w:tab w:val="right" w:pos="14310"/>
              </w:tabs>
              <w:jc w:val="center"/>
              <w:rPr>
                <w:b/>
                <w:i/>
                <w:color w:val="FF0000"/>
                <w:sz w:val="16"/>
                <w:szCs w:val="16"/>
              </w:rPr>
            </w:pPr>
            <w:ins w:id="371" w:author="Mike Banach" w:date="2023-04-18T11:02:00Z">
              <w:r w:rsidRPr="00694901">
                <w:rPr>
                  <w:bCs/>
                  <w:sz w:val="16"/>
                  <w:szCs w:val="16"/>
                </w:rPr>
                <w:t>(0-max)</w:t>
              </w:r>
            </w:ins>
          </w:p>
        </w:tc>
        <w:tc>
          <w:tcPr>
            <w:tcW w:w="8410" w:type="dxa"/>
            <w:gridSpan w:val="4"/>
          </w:tcPr>
          <w:p w14:paraId="2E6A0C28" w14:textId="77777777" w:rsidR="00C67D29" w:rsidRPr="00694901" w:rsidRDefault="00C67D29" w:rsidP="00C67D29">
            <w:pPr>
              <w:snapToGrid w:val="0"/>
              <w:rPr>
                <w:ins w:id="372" w:author="Mike Banach" w:date="2023-04-18T11:02:00Z"/>
                <w:sz w:val="16"/>
                <w:szCs w:val="16"/>
              </w:rPr>
            </w:pPr>
            <w:ins w:id="373" w:author="Mike Banach" w:date="2023-04-18T11:02:00Z">
              <w:r w:rsidRPr="00694901">
                <w:rPr>
                  <w:sz w:val="16"/>
                  <w:szCs w:val="16"/>
                </w:rPr>
                <w:t>Provide title of protocol and name(s) of relevant methods used.</w:t>
              </w:r>
            </w:ins>
          </w:p>
          <w:p w14:paraId="356132F3" w14:textId="77777777" w:rsidR="00C67D29" w:rsidRPr="00694901" w:rsidRDefault="00C67D29" w:rsidP="00C67D29">
            <w:pPr>
              <w:snapToGrid w:val="0"/>
              <w:rPr>
                <w:ins w:id="374" w:author="Mike Banach" w:date="2023-04-18T11:02:00Z"/>
                <w:sz w:val="16"/>
                <w:szCs w:val="16"/>
              </w:rPr>
            </w:pPr>
          </w:p>
          <w:p w14:paraId="5E0BEE28" w14:textId="6CEC54A3" w:rsidR="00C67D29" w:rsidRPr="00262283" w:rsidRDefault="00C67D29" w:rsidP="00C67D29">
            <w:pPr>
              <w:rPr>
                <w:sz w:val="16"/>
                <w:szCs w:val="16"/>
              </w:rPr>
            </w:pPr>
            <w:ins w:id="375" w:author="Mike Banach" w:date="2023-04-18T11:02:00Z">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ins>
          </w:p>
        </w:tc>
      </w:tr>
      <w:tr w:rsidR="00C67D29" w:rsidRPr="00262283" w14:paraId="7234C4A6" w14:textId="77777777" w:rsidTr="00BF4A5D">
        <w:trPr>
          <w:cantSplit/>
        </w:trPr>
        <w:tc>
          <w:tcPr>
            <w:tcW w:w="1728" w:type="dxa"/>
          </w:tcPr>
          <w:p w14:paraId="0724C7B5" w14:textId="4177F28B" w:rsidR="00C67D29" w:rsidRPr="00262283" w:rsidRDefault="00C67D29" w:rsidP="00C67D29">
            <w:pPr>
              <w:rPr>
                <w:b/>
                <w:i/>
                <w:color w:val="FF0000"/>
                <w:sz w:val="16"/>
                <w:szCs w:val="16"/>
              </w:rPr>
            </w:pPr>
            <w:ins w:id="376" w:author="Mike Banach" w:date="2023-04-18T11:02:00Z">
              <w:r w:rsidRPr="000A3A92">
                <w:rPr>
                  <w:bCs/>
                  <w:sz w:val="16"/>
                  <w:szCs w:val="16"/>
                </w:rPr>
                <w:t>ProtMethURL</w:t>
              </w:r>
            </w:ins>
          </w:p>
        </w:tc>
        <w:tc>
          <w:tcPr>
            <w:tcW w:w="3600" w:type="dxa"/>
          </w:tcPr>
          <w:p w14:paraId="290E1610" w14:textId="31A085C1" w:rsidR="00C67D29" w:rsidRPr="00262283" w:rsidRDefault="00C67D29" w:rsidP="00C67D29">
            <w:pPr>
              <w:rPr>
                <w:sz w:val="16"/>
                <w:szCs w:val="16"/>
              </w:rPr>
            </w:pPr>
            <w:ins w:id="377" w:author="Mike Banach" w:date="2023-04-18T11:02:00Z">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ins>
          </w:p>
        </w:tc>
        <w:tc>
          <w:tcPr>
            <w:tcW w:w="950" w:type="dxa"/>
          </w:tcPr>
          <w:p w14:paraId="76380CFC" w14:textId="77777777" w:rsidR="00C67D29" w:rsidRPr="000A3A92" w:rsidRDefault="00C67D29" w:rsidP="00C67D29">
            <w:pPr>
              <w:tabs>
                <w:tab w:val="right" w:pos="14310"/>
              </w:tabs>
              <w:jc w:val="center"/>
              <w:rPr>
                <w:ins w:id="378" w:author="Mike Banach" w:date="2023-04-18T11:02:00Z"/>
                <w:bCs/>
                <w:sz w:val="16"/>
                <w:szCs w:val="16"/>
              </w:rPr>
            </w:pPr>
            <w:ins w:id="379" w:author="Mike Banach" w:date="2023-04-18T11:02:00Z">
              <w:r w:rsidRPr="000A3A92">
                <w:rPr>
                  <w:bCs/>
                  <w:sz w:val="16"/>
                  <w:szCs w:val="16"/>
                </w:rPr>
                <w:t>Text</w:t>
              </w:r>
            </w:ins>
          </w:p>
          <w:p w14:paraId="1C713D34" w14:textId="5F571183" w:rsidR="00C67D29" w:rsidRPr="00262283" w:rsidRDefault="00C67D29" w:rsidP="00C67D29">
            <w:pPr>
              <w:tabs>
                <w:tab w:val="right" w:pos="14310"/>
              </w:tabs>
              <w:jc w:val="center"/>
              <w:rPr>
                <w:b/>
                <w:i/>
                <w:color w:val="FF0000"/>
                <w:sz w:val="16"/>
                <w:szCs w:val="16"/>
              </w:rPr>
            </w:pPr>
            <w:ins w:id="380" w:author="Mike Banach" w:date="2023-04-18T11:02:00Z">
              <w:r w:rsidRPr="000A3A92">
                <w:rPr>
                  <w:bCs/>
                  <w:sz w:val="16"/>
                  <w:szCs w:val="16"/>
                </w:rPr>
                <w:t>(0-max)</w:t>
              </w:r>
            </w:ins>
          </w:p>
        </w:tc>
        <w:tc>
          <w:tcPr>
            <w:tcW w:w="8410" w:type="dxa"/>
            <w:gridSpan w:val="4"/>
          </w:tcPr>
          <w:p w14:paraId="2A47B312" w14:textId="77777777" w:rsidR="00C67D29" w:rsidRPr="00694901" w:rsidRDefault="00C67D29" w:rsidP="00C67D29">
            <w:pPr>
              <w:snapToGrid w:val="0"/>
              <w:rPr>
                <w:ins w:id="381" w:author="Mike Banach" w:date="2023-04-18T11:02:00Z"/>
                <w:bCs/>
                <w:sz w:val="16"/>
                <w:szCs w:val="16"/>
              </w:rPr>
            </w:pPr>
            <w:ins w:id="382" w:author="Mike Banach" w:date="2023-04-18T11:02:00Z">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p>
          <w:p w14:paraId="1BAD8345" w14:textId="77777777" w:rsidR="00C67D29" w:rsidRPr="00694901" w:rsidRDefault="00C67D29" w:rsidP="00C67D29">
            <w:pPr>
              <w:snapToGrid w:val="0"/>
              <w:rPr>
                <w:ins w:id="383" w:author="Mike Banach" w:date="2023-04-18T11:02:00Z"/>
                <w:bCs/>
                <w:sz w:val="16"/>
                <w:szCs w:val="16"/>
              </w:rPr>
            </w:pPr>
          </w:p>
          <w:p w14:paraId="3F45C21E" w14:textId="6A91BDB7" w:rsidR="00C67D29" w:rsidRPr="00262283" w:rsidRDefault="00C67D29" w:rsidP="00C67D29">
            <w:pPr>
              <w:rPr>
                <w:sz w:val="16"/>
                <w:szCs w:val="16"/>
              </w:rPr>
            </w:pPr>
            <w:ins w:id="384" w:author="Mike Banach" w:date="2023-04-18T11:02:00Z">
              <w:r w:rsidRPr="00694901">
                <w:rPr>
                  <w:bCs/>
                  <w:sz w:val="16"/>
                  <w:szCs w:val="16"/>
                </w:rPr>
                <w:t>If methodology is unchanged from a previous year, use the previous link references.  If methodology changed for this estimate, provide a new link.</w:t>
              </w:r>
            </w:ins>
          </w:p>
        </w:tc>
      </w:tr>
      <w:tr w:rsidR="00C67D29" w:rsidRPr="00262283" w14:paraId="5C83C644" w14:textId="77777777" w:rsidTr="00BF4A5D">
        <w:trPr>
          <w:cantSplit/>
        </w:trPr>
        <w:tc>
          <w:tcPr>
            <w:tcW w:w="1728" w:type="dxa"/>
          </w:tcPr>
          <w:p w14:paraId="38796FF5" w14:textId="7427F28A" w:rsidR="00C67D29" w:rsidRPr="00262283" w:rsidRDefault="00C67D29" w:rsidP="00C67D29">
            <w:pPr>
              <w:rPr>
                <w:b/>
                <w:i/>
                <w:color w:val="FF0000"/>
                <w:sz w:val="16"/>
                <w:szCs w:val="16"/>
              </w:rPr>
            </w:pPr>
            <w:ins w:id="385" w:author="Mike Banach" w:date="2023-04-18T11:02:00Z">
              <w:r w:rsidRPr="000A3A92">
                <w:rPr>
                  <w:bCs/>
                  <w:sz w:val="16"/>
                  <w:szCs w:val="16"/>
                </w:rPr>
                <w:lastRenderedPageBreak/>
                <w:t>ProtMethDocumentation</w:t>
              </w:r>
            </w:ins>
          </w:p>
        </w:tc>
        <w:tc>
          <w:tcPr>
            <w:tcW w:w="3600" w:type="dxa"/>
          </w:tcPr>
          <w:p w14:paraId="25C8D4DC" w14:textId="3B9088E7" w:rsidR="00C67D29" w:rsidRPr="00262283" w:rsidRDefault="00C67D29" w:rsidP="00C67D29">
            <w:pPr>
              <w:rPr>
                <w:sz w:val="16"/>
                <w:szCs w:val="16"/>
              </w:rPr>
            </w:pPr>
            <w:ins w:id="386" w:author="Mike Banach" w:date="2023-04-18T11:02:00Z">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ins>
          </w:p>
        </w:tc>
        <w:tc>
          <w:tcPr>
            <w:tcW w:w="950" w:type="dxa"/>
          </w:tcPr>
          <w:p w14:paraId="32E0C7A2" w14:textId="77777777" w:rsidR="00C67D29" w:rsidRPr="000A3A92" w:rsidRDefault="00C67D29" w:rsidP="00C67D29">
            <w:pPr>
              <w:tabs>
                <w:tab w:val="right" w:pos="14310"/>
              </w:tabs>
              <w:jc w:val="center"/>
              <w:rPr>
                <w:ins w:id="387" w:author="Mike Banach" w:date="2023-04-18T11:02:00Z"/>
                <w:bCs/>
                <w:sz w:val="16"/>
                <w:szCs w:val="16"/>
              </w:rPr>
            </w:pPr>
            <w:ins w:id="388" w:author="Mike Banach" w:date="2023-04-18T11:02:00Z">
              <w:r w:rsidRPr="000A3A92">
                <w:rPr>
                  <w:bCs/>
                  <w:sz w:val="16"/>
                  <w:szCs w:val="16"/>
                </w:rPr>
                <w:t>Text</w:t>
              </w:r>
            </w:ins>
          </w:p>
          <w:p w14:paraId="249AC102" w14:textId="745750CA" w:rsidR="00C67D29" w:rsidRPr="00262283" w:rsidRDefault="00C67D29" w:rsidP="00C67D29">
            <w:pPr>
              <w:tabs>
                <w:tab w:val="right" w:pos="14310"/>
              </w:tabs>
              <w:jc w:val="center"/>
              <w:rPr>
                <w:b/>
                <w:i/>
                <w:color w:val="FF0000"/>
                <w:sz w:val="16"/>
                <w:szCs w:val="16"/>
              </w:rPr>
            </w:pPr>
            <w:ins w:id="389" w:author="Mike Banach" w:date="2023-04-18T11:02:00Z">
              <w:r w:rsidRPr="000A3A92">
                <w:rPr>
                  <w:bCs/>
                  <w:sz w:val="16"/>
                  <w:szCs w:val="16"/>
                </w:rPr>
                <w:t>(0-max)</w:t>
              </w:r>
            </w:ins>
          </w:p>
        </w:tc>
        <w:tc>
          <w:tcPr>
            <w:tcW w:w="8410" w:type="dxa"/>
            <w:gridSpan w:val="4"/>
          </w:tcPr>
          <w:p w14:paraId="54C34566" w14:textId="77777777" w:rsidR="00C67D29" w:rsidRPr="00694901" w:rsidRDefault="00C67D29" w:rsidP="00C67D29">
            <w:pPr>
              <w:snapToGrid w:val="0"/>
              <w:rPr>
                <w:ins w:id="390" w:author="Mike Banach" w:date="2023-04-18T11:02:00Z"/>
                <w:bCs/>
                <w:sz w:val="16"/>
                <w:szCs w:val="16"/>
              </w:rPr>
            </w:pPr>
            <w:ins w:id="391" w:author="Mike Banach" w:date="2023-04-18T11:02:00Z">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p>
          <w:p w14:paraId="624A492C" w14:textId="77777777" w:rsidR="00C67D29" w:rsidRPr="00694901" w:rsidRDefault="00C67D29" w:rsidP="00C67D29">
            <w:pPr>
              <w:snapToGrid w:val="0"/>
              <w:rPr>
                <w:ins w:id="392" w:author="Mike Banach" w:date="2023-04-18T11:02:00Z"/>
                <w:bCs/>
                <w:sz w:val="16"/>
                <w:szCs w:val="16"/>
              </w:rPr>
            </w:pPr>
          </w:p>
          <w:p w14:paraId="56E60522" w14:textId="77777777" w:rsidR="00C67D29" w:rsidRPr="00694901" w:rsidRDefault="00C67D29" w:rsidP="00C67D29">
            <w:pPr>
              <w:snapToGrid w:val="0"/>
              <w:rPr>
                <w:ins w:id="393" w:author="Mike Banach" w:date="2023-04-18T11:02:00Z"/>
                <w:bCs/>
                <w:sz w:val="16"/>
                <w:szCs w:val="16"/>
              </w:rPr>
            </w:pPr>
            <w:ins w:id="394" w:author="Mike Banach" w:date="2023-04-18T11:02:00Z">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ins>
          </w:p>
          <w:p w14:paraId="515FD59F" w14:textId="77777777" w:rsidR="00C67D29" w:rsidRPr="00694901" w:rsidRDefault="00C67D29" w:rsidP="00C67D29">
            <w:pPr>
              <w:snapToGrid w:val="0"/>
              <w:rPr>
                <w:ins w:id="395" w:author="Mike Banach" w:date="2023-04-18T11:02:00Z"/>
                <w:bCs/>
                <w:sz w:val="16"/>
                <w:szCs w:val="16"/>
              </w:rPr>
            </w:pPr>
          </w:p>
          <w:p w14:paraId="5FEB2F55" w14:textId="649320A8" w:rsidR="00C67D29" w:rsidRPr="00262283" w:rsidRDefault="00C67D29" w:rsidP="00C67D29">
            <w:pPr>
              <w:rPr>
                <w:sz w:val="16"/>
                <w:szCs w:val="16"/>
              </w:rPr>
            </w:pPr>
            <w:ins w:id="396" w:author="Mike Banach" w:date="2023-04-18T11:02:00Z">
              <w:r w:rsidRPr="00694901">
                <w:rPr>
                  <w:bCs/>
                  <w:sz w:val="16"/>
                  <w:szCs w:val="16"/>
                </w:rPr>
                <w:t>If methodology is unchanged from a previous year, use the previous link or reference citation.  If methodology changed, provide a new link or reference citation.</w:t>
              </w:r>
            </w:ins>
          </w:p>
        </w:tc>
      </w:tr>
      <w:tr w:rsidR="00C67D29" w:rsidRPr="00262283" w14:paraId="1D2C0240" w14:textId="77777777" w:rsidTr="00BF4A5D">
        <w:trPr>
          <w:cantSplit/>
        </w:trPr>
        <w:tc>
          <w:tcPr>
            <w:tcW w:w="1728" w:type="dxa"/>
          </w:tcPr>
          <w:p w14:paraId="4D752923" w14:textId="7B58BC72" w:rsidR="00C67D29" w:rsidRPr="00262283" w:rsidRDefault="00C67D29" w:rsidP="00C67D29">
            <w:pPr>
              <w:rPr>
                <w:b/>
                <w:i/>
                <w:color w:val="FF0000"/>
                <w:sz w:val="16"/>
                <w:szCs w:val="16"/>
              </w:rPr>
            </w:pPr>
            <w:ins w:id="397" w:author="Mike Banach" w:date="2023-04-18T11:02:00Z">
              <w:r w:rsidRPr="00694901">
                <w:rPr>
                  <w:bCs/>
                  <w:sz w:val="16"/>
                  <w:szCs w:val="16"/>
                </w:rPr>
                <w:t>MethodAdjustments</w:t>
              </w:r>
            </w:ins>
          </w:p>
        </w:tc>
        <w:tc>
          <w:tcPr>
            <w:tcW w:w="3600" w:type="dxa"/>
          </w:tcPr>
          <w:p w14:paraId="22B80A72" w14:textId="16426571" w:rsidR="00C67D29" w:rsidRPr="00262283" w:rsidRDefault="00C67D29" w:rsidP="00C67D29">
            <w:pPr>
              <w:rPr>
                <w:sz w:val="16"/>
                <w:szCs w:val="16"/>
              </w:rPr>
            </w:pPr>
            <w:ins w:id="398" w:author="Mike Banach" w:date="2023-04-18T11:02:00Z">
              <w:r w:rsidRPr="00694901">
                <w:rPr>
                  <w:bCs/>
                  <w:sz w:val="16"/>
                  <w:szCs w:val="16"/>
                </w:rPr>
                <w:t>Minor adjustments to a method in a given year that are not described in the method citations above but are important.</w:t>
              </w:r>
            </w:ins>
          </w:p>
        </w:tc>
        <w:tc>
          <w:tcPr>
            <w:tcW w:w="950" w:type="dxa"/>
          </w:tcPr>
          <w:p w14:paraId="0C3A55A1" w14:textId="77777777" w:rsidR="00C67D29" w:rsidRPr="00694901" w:rsidRDefault="00C67D29" w:rsidP="00C67D29">
            <w:pPr>
              <w:tabs>
                <w:tab w:val="right" w:pos="14310"/>
              </w:tabs>
              <w:jc w:val="center"/>
              <w:rPr>
                <w:ins w:id="399" w:author="Mike Banach" w:date="2023-04-18T11:02:00Z"/>
                <w:bCs/>
                <w:sz w:val="16"/>
                <w:szCs w:val="16"/>
              </w:rPr>
            </w:pPr>
            <w:ins w:id="400" w:author="Mike Banach" w:date="2023-04-18T11:02:00Z">
              <w:r w:rsidRPr="00694901">
                <w:rPr>
                  <w:bCs/>
                  <w:sz w:val="16"/>
                  <w:szCs w:val="16"/>
                </w:rPr>
                <w:t>Text</w:t>
              </w:r>
            </w:ins>
          </w:p>
          <w:p w14:paraId="09756C04" w14:textId="34F3B018" w:rsidR="00C67D29" w:rsidRPr="00262283" w:rsidRDefault="00C67D29" w:rsidP="00C67D29">
            <w:pPr>
              <w:tabs>
                <w:tab w:val="right" w:pos="14310"/>
              </w:tabs>
              <w:jc w:val="center"/>
              <w:rPr>
                <w:b/>
                <w:i/>
                <w:color w:val="FF0000"/>
                <w:sz w:val="16"/>
                <w:szCs w:val="16"/>
              </w:rPr>
            </w:pPr>
            <w:ins w:id="401" w:author="Mike Banach" w:date="2023-04-18T11:02:00Z">
              <w:r w:rsidRPr="00694901">
                <w:rPr>
                  <w:bCs/>
                  <w:sz w:val="16"/>
                  <w:szCs w:val="16"/>
                </w:rPr>
                <w:t>(0-max)</w:t>
              </w:r>
            </w:ins>
          </w:p>
        </w:tc>
        <w:tc>
          <w:tcPr>
            <w:tcW w:w="8410" w:type="dxa"/>
            <w:gridSpan w:val="4"/>
          </w:tcPr>
          <w:p w14:paraId="03B761D0" w14:textId="77777777" w:rsidR="00C67D29" w:rsidRPr="00694901" w:rsidRDefault="00C67D29" w:rsidP="00C67D29">
            <w:pPr>
              <w:snapToGrid w:val="0"/>
              <w:rPr>
                <w:ins w:id="402" w:author="Mike Banach" w:date="2023-04-18T11:02:00Z"/>
                <w:sz w:val="16"/>
                <w:szCs w:val="16"/>
              </w:rPr>
            </w:pPr>
            <w:ins w:id="403" w:author="Mike Banach" w:date="2023-04-18T11:02:00Z">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ins>
          </w:p>
          <w:p w14:paraId="2D301AEA" w14:textId="77777777" w:rsidR="00C67D29" w:rsidRPr="00694901" w:rsidRDefault="00C67D29" w:rsidP="00C67D29">
            <w:pPr>
              <w:snapToGrid w:val="0"/>
              <w:rPr>
                <w:ins w:id="404" w:author="Mike Banach" w:date="2023-04-18T11:02:00Z"/>
                <w:sz w:val="16"/>
                <w:szCs w:val="16"/>
              </w:rPr>
            </w:pPr>
          </w:p>
          <w:p w14:paraId="78BD9C8F" w14:textId="29855F3F" w:rsidR="00C67D29" w:rsidRPr="00262283" w:rsidRDefault="00C67D29" w:rsidP="00C67D29">
            <w:pPr>
              <w:rPr>
                <w:sz w:val="16"/>
                <w:szCs w:val="16"/>
              </w:rPr>
            </w:pPr>
            <w:ins w:id="405" w:author="Mike Banach" w:date="2023-04-18T11:02:00Z">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ins>
          </w:p>
        </w:tc>
      </w:tr>
      <w:tr w:rsidR="00C67D29" w:rsidRPr="00262283" w14:paraId="67C1CC18" w14:textId="77777777" w:rsidTr="00BF4A5D">
        <w:trPr>
          <w:cantSplit/>
        </w:trPr>
        <w:tc>
          <w:tcPr>
            <w:tcW w:w="1728" w:type="dxa"/>
          </w:tcPr>
          <w:p w14:paraId="0324A5A2" w14:textId="7CA3BE5D" w:rsidR="00C67D29" w:rsidRPr="00262283" w:rsidRDefault="00C67D29" w:rsidP="00C67D29">
            <w:pPr>
              <w:rPr>
                <w:b/>
                <w:i/>
                <w:color w:val="FF0000"/>
                <w:sz w:val="16"/>
                <w:szCs w:val="16"/>
              </w:rPr>
            </w:pPr>
            <w:ins w:id="406" w:author="Mike Banach" w:date="2023-04-18T11:02:00Z">
              <w:r w:rsidRPr="00694901">
                <w:rPr>
                  <w:bCs/>
                  <w:sz w:val="16"/>
                  <w:szCs w:val="16"/>
                </w:rPr>
                <w:t>OtherDataSources</w:t>
              </w:r>
            </w:ins>
          </w:p>
        </w:tc>
        <w:tc>
          <w:tcPr>
            <w:tcW w:w="3600" w:type="dxa"/>
          </w:tcPr>
          <w:p w14:paraId="2FF2DF57" w14:textId="30CAE4C1" w:rsidR="00C67D29" w:rsidRPr="00262283" w:rsidRDefault="00C67D29" w:rsidP="00C67D29">
            <w:pPr>
              <w:rPr>
                <w:sz w:val="16"/>
                <w:szCs w:val="16"/>
              </w:rPr>
            </w:pPr>
            <w:ins w:id="407" w:author="Mike Banach" w:date="2023-04-18T11:02:00Z">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ins>
          </w:p>
        </w:tc>
        <w:tc>
          <w:tcPr>
            <w:tcW w:w="950" w:type="dxa"/>
          </w:tcPr>
          <w:p w14:paraId="72B69A66" w14:textId="77777777" w:rsidR="00C67D29" w:rsidRPr="00694901" w:rsidRDefault="00C67D29" w:rsidP="00C67D29">
            <w:pPr>
              <w:tabs>
                <w:tab w:val="right" w:pos="14310"/>
              </w:tabs>
              <w:jc w:val="center"/>
              <w:rPr>
                <w:ins w:id="408" w:author="Mike Banach" w:date="2023-04-18T11:02:00Z"/>
                <w:bCs/>
                <w:sz w:val="16"/>
                <w:szCs w:val="16"/>
              </w:rPr>
            </w:pPr>
            <w:ins w:id="409" w:author="Mike Banach" w:date="2023-04-18T11:02:00Z">
              <w:r w:rsidRPr="00694901">
                <w:rPr>
                  <w:bCs/>
                  <w:sz w:val="16"/>
                  <w:szCs w:val="16"/>
                </w:rPr>
                <w:t>Text</w:t>
              </w:r>
            </w:ins>
          </w:p>
          <w:p w14:paraId="136EDBE3" w14:textId="624E3689" w:rsidR="00C67D29" w:rsidRPr="00262283" w:rsidRDefault="00C67D29" w:rsidP="00C67D29">
            <w:pPr>
              <w:tabs>
                <w:tab w:val="right" w:pos="14310"/>
              </w:tabs>
              <w:jc w:val="center"/>
              <w:rPr>
                <w:b/>
                <w:i/>
                <w:color w:val="FF0000"/>
                <w:sz w:val="16"/>
                <w:szCs w:val="16"/>
              </w:rPr>
            </w:pPr>
            <w:ins w:id="410" w:author="Mike Banach" w:date="2023-04-18T11:02:00Z">
              <w:r w:rsidRPr="00694901">
                <w:rPr>
                  <w:bCs/>
                  <w:sz w:val="16"/>
                  <w:szCs w:val="16"/>
                </w:rPr>
                <w:t>(0-255)</w:t>
              </w:r>
            </w:ins>
          </w:p>
        </w:tc>
        <w:tc>
          <w:tcPr>
            <w:tcW w:w="8410" w:type="dxa"/>
            <w:gridSpan w:val="4"/>
          </w:tcPr>
          <w:p w14:paraId="6D8F0CCB" w14:textId="77777777" w:rsidR="00C67D29" w:rsidRPr="00694901" w:rsidRDefault="00C67D29" w:rsidP="00C67D29">
            <w:pPr>
              <w:snapToGrid w:val="0"/>
              <w:rPr>
                <w:ins w:id="411" w:author="Mike Banach" w:date="2023-04-18T11:02:00Z"/>
                <w:sz w:val="16"/>
                <w:szCs w:val="16"/>
              </w:rPr>
            </w:pPr>
            <w:ins w:id="412" w:author="Mike Banach" w:date="2023-04-18T11:02:00Z">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ins>
          </w:p>
          <w:p w14:paraId="23EABE96" w14:textId="77777777" w:rsidR="00C67D29" w:rsidRPr="00694901" w:rsidRDefault="00C67D29" w:rsidP="00C67D29">
            <w:pPr>
              <w:snapToGrid w:val="0"/>
              <w:rPr>
                <w:ins w:id="413" w:author="Mike Banach" w:date="2023-04-18T11:02:00Z"/>
                <w:sz w:val="16"/>
                <w:szCs w:val="16"/>
              </w:rPr>
            </w:pPr>
          </w:p>
          <w:p w14:paraId="1EF63E54" w14:textId="7F9E3743" w:rsidR="00C67D29" w:rsidRPr="00262283" w:rsidRDefault="00C67D29" w:rsidP="00C67D29">
            <w:pPr>
              <w:rPr>
                <w:sz w:val="16"/>
                <w:szCs w:val="16"/>
              </w:rPr>
            </w:pPr>
            <w:ins w:id="414" w:author="Mike Banach" w:date="2023-04-18T11:02:00Z">
              <w:r w:rsidRPr="00694901">
                <w:rPr>
                  <w:sz w:val="16"/>
                  <w:szCs w:val="16"/>
                </w:rPr>
                <w:t>This field is for ADDITIONAL organizations.  Do not include the organization identified in the ContactAgency field.</w:t>
              </w:r>
            </w:ins>
          </w:p>
        </w:tc>
      </w:tr>
      <w:tr w:rsidR="00E263A2" w:rsidRPr="00694901" w14:paraId="6018DAE6" w14:textId="77777777" w:rsidTr="008B5CFB">
        <w:trPr>
          <w:cantSplit/>
          <w:trHeight w:val="360"/>
        </w:trPr>
        <w:tc>
          <w:tcPr>
            <w:tcW w:w="14688" w:type="dxa"/>
            <w:gridSpan w:val="7"/>
            <w:shd w:val="clear" w:color="auto" w:fill="DBE5F1"/>
            <w:vAlign w:val="center"/>
          </w:tcPr>
          <w:p w14:paraId="3DD99AEA" w14:textId="77777777" w:rsidR="00E263A2" w:rsidRPr="00694901" w:rsidRDefault="00E263A2" w:rsidP="008B5CFB">
            <w:pPr>
              <w:keepNext/>
              <w:snapToGrid w:val="0"/>
              <w:jc w:val="center"/>
              <w:rPr>
                <w:b/>
                <w:sz w:val="16"/>
                <w:szCs w:val="16"/>
              </w:rPr>
            </w:pPr>
            <w:r w:rsidRPr="00694901">
              <w:rPr>
                <w:b/>
                <w:sz w:val="16"/>
                <w:szCs w:val="16"/>
              </w:rPr>
              <w:t>Comments about the data</w:t>
            </w:r>
          </w:p>
        </w:tc>
      </w:tr>
      <w:tr w:rsidR="008B3459" w:rsidRPr="00262283" w14:paraId="1DA25967" w14:textId="77777777" w:rsidTr="00BF4A5D">
        <w:trPr>
          <w:cantSplit/>
        </w:trPr>
        <w:tc>
          <w:tcPr>
            <w:tcW w:w="1728" w:type="dxa"/>
          </w:tcPr>
          <w:p w14:paraId="6BB2C8EB" w14:textId="183265A9" w:rsidR="008B3459" w:rsidRPr="00074478" w:rsidRDefault="008B3459" w:rsidP="008B3459">
            <w:pPr>
              <w:rPr>
                <w:color w:val="FF0000"/>
                <w:sz w:val="16"/>
                <w:szCs w:val="16"/>
              </w:rPr>
            </w:pPr>
            <w:r w:rsidRPr="00751618">
              <w:rPr>
                <w:b/>
                <w:i/>
                <w:color w:val="FF0000"/>
                <w:sz w:val="16"/>
                <w:szCs w:val="16"/>
              </w:rPr>
              <w:t>Comments</w:t>
            </w:r>
          </w:p>
        </w:tc>
        <w:tc>
          <w:tcPr>
            <w:tcW w:w="3600" w:type="dxa"/>
          </w:tcPr>
          <w:p w14:paraId="44D2BDA2" w14:textId="6072B326" w:rsidR="008B3459" w:rsidRPr="00074478" w:rsidRDefault="008B3459" w:rsidP="008B3459">
            <w:pPr>
              <w:rPr>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2B4F9FD5"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63C1B6CF" w14:textId="28B37EDB" w:rsidR="008B3459" w:rsidRPr="00074478" w:rsidRDefault="008B3459" w:rsidP="008B3459">
            <w:pPr>
              <w:tabs>
                <w:tab w:val="right" w:pos="14310"/>
              </w:tabs>
              <w:jc w:val="center"/>
              <w:rPr>
                <w:color w:val="FF0000"/>
                <w:sz w:val="16"/>
                <w:szCs w:val="16"/>
              </w:rPr>
            </w:pPr>
            <w:r w:rsidRPr="005226D2">
              <w:rPr>
                <w:bCs/>
                <w:i/>
                <w:color w:val="FF0000"/>
                <w:sz w:val="16"/>
                <w:szCs w:val="16"/>
              </w:rPr>
              <w:t>(0-max)</w:t>
            </w:r>
          </w:p>
        </w:tc>
        <w:tc>
          <w:tcPr>
            <w:tcW w:w="8410" w:type="dxa"/>
            <w:gridSpan w:val="4"/>
          </w:tcPr>
          <w:p w14:paraId="09164E2F" w14:textId="77777777" w:rsidR="008B3459" w:rsidRDefault="008B3459" w:rsidP="008B3459">
            <w:pPr>
              <w:snapToGrid w:val="0"/>
              <w:rPr>
                <w:sz w:val="16"/>
                <w:szCs w:val="16"/>
              </w:rPr>
            </w:pPr>
            <w:r>
              <w:rPr>
                <w:sz w:val="16"/>
                <w:szCs w:val="16"/>
              </w:rPr>
              <w:t>If possible, it is useful to briefly explain any null "metrics" or "age" fields.</w:t>
            </w:r>
          </w:p>
          <w:p w14:paraId="198EFD91" w14:textId="37C22483" w:rsidR="008B3459" w:rsidRPr="00074478" w:rsidRDefault="008B3459" w:rsidP="008B3459">
            <w:pPr>
              <w:rPr>
                <w:sz w:val="16"/>
                <w:szCs w:val="16"/>
              </w:rPr>
            </w:pPr>
            <w:r w:rsidRPr="00FA0127">
              <w:rPr>
                <w:i/>
                <w:color w:val="FF0000"/>
                <w:sz w:val="16"/>
                <w:szCs w:val="16"/>
              </w:rPr>
              <w:t>Required if NullRecord = "Yes", to explain why the indicators are not available.</w:t>
            </w:r>
          </w:p>
        </w:tc>
      </w:tr>
      <w:tr w:rsidR="008B3459" w:rsidRPr="00694901" w14:paraId="23E947A7" w14:textId="77777777" w:rsidTr="003569B4">
        <w:trPr>
          <w:cantSplit/>
          <w:trHeight w:val="360"/>
        </w:trPr>
        <w:tc>
          <w:tcPr>
            <w:tcW w:w="14688" w:type="dxa"/>
            <w:gridSpan w:val="7"/>
            <w:shd w:val="clear" w:color="auto" w:fill="DBE5F1"/>
            <w:vAlign w:val="center"/>
          </w:tcPr>
          <w:p w14:paraId="2B8EE4B9" w14:textId="77777777" w:rsidR="008B3459" w:rsidRPr="00694901" w:rsidRDefault="008B3459" w:rsidP="008B3459">
            <w:pPr>
              <w:keepNext/>
              <w:snapToGrid w:val="0"/>
              <w:jc w:val="center"/>
              <w:rPr>
                <w:b/>
                <w:sz w:val="16"/>
                <w:szCs w:val="16"/>
              </w:rPr>
            </w:pPr>
            <w:r w:rsidRPr="00B81384">
              <w:rPr>
                <w:b/>
                <w:sz w:val="16"/>
                <w:szCs w:val="16"/>
              </w:rPr>
              <w:t>Supporting information</w:t>
            </w:r>
          </w:p>
        </w:tc>
      </w:tr>
      <w:tr w:rsidR="008B3459" w:rsidRPr="00262283" w14:paraId="4E7A7381" w14:textId="77777777" w:rsidTr="00BF4A5D">
        <w:trPr>
          <w:cantSplit/>
        </w:trPr>
        <w:tc>
          <w:tcPr>
            <w:tcW w:w="1728" w:type="dxa"/>
          </w:tcPr>
          <w:p w14:paraId="77B3D24A" w14:textId="37F61308" w:rsidR="008B3459" w:rsidRPr="00262283" w:rsidRDefault="008B3459" w:rsidP="008B3459">
            <w:pPr>
              <w:tabs>
                <w:tab w:val="right" w:pos="14310"/>
              </w:tabs>
              <w:rPr>
                <w:b/>
                <w:color w:val="FF0000"/>
                <w:sz w:val="16"/>
                <w:szCs w:val="16"/>
              </w:rPr>
            </w:pPr>
            <w:r w:rsidRPr="00262283">
              <w:rPr>
                <w:b/>
                <w:color w:val="FF0000"/>
                <w:sz w:val="16"/>
                <w:szCs w:val="16"/>
              </w:rPr>
              <w:t>NullRecord</w:t>
            </w:r>
          </w:p>
        </w:tc>
        <w:tc>
          <w:tcPr>
            <w:tcW w:w="3600" w:type="dxa"/>
          </w:tcPr>
          <w:p w14:paraId="489754B9" w14:textId="7644EFEC" w:rsidR="008B3459" w:rsidRPr="00262283" w:rsidRDefault="008B3459" w:rsidP="008B3459">
            <w:pPr>
              <w:tabs>
                <w:tab w:val="right" w:pos="14310"/>
              </w:tabs>
              <w:rPr>
                <w:sz w:val="16"/>
                <w:szCs w:val="16"/>
              </w:rPr>
            </w:pPr>
            <w:r w:rsidRPr="00262283">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55F519B8"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709A1026" w14:textId="36E88D39" w:rsidR="008B3459" w:rsidRPr="00262283" w:rsidRDefault="008B3459" w:rsidP="008B3459">
            <w:pPr>
              <w:tabs>
                <w:tab w:val="right" w:pos="14310"/>
              </w:tabs>
              <w:jc w:val="center"/>
              <w:rPr>
                <w:b/>
                <w:color w:val="FF0000"/>
                <w:sz w:val="16"/>
                <w:szCs w:val="16"/>
              </w:rPr>
            </w:pPr>
            <w:r w:rsidRPr="00262283">
              <w:rPr>
                <w:color w:val="FF0000"/>
                <w:sz w:val="16"/>
                <w:szCs w:val="16"/>
              </w:rPr>
              <w:t>(2-3)</w:t>
            </w:r>
          </w:p>
        </w:tc>
        <w:tc>
          <w:tcPr>
            <w:tcW w:w="8410" w:type="dxa"/>
            <w:gridSpan w:val="4"/>
          </w:tcPr>
          <w:p w14:paraId="794828C3" w14:textId="77777777" w:rsidR="008B3459" w:rsidRPr="00262283" w:rsidRDefault="008B3459" w:rsidP="008B3459">
            <w:pPr>
              <w:snapToGrid w:val="0"/>
              <w:rPr>
                <w:sz w:val="16"/>
                <w:szCs w:val="16"/>
              </w:rPr>
            </w:pPr>
            <w:r w:rsidRPr="00262283">
              <w:rPr>
                <w:sz w:val="16"/>
                <w:szCs w:val="16"/>
              </w:rPr>
              <w:t>Normally "No".</w:t>
            </w:r>
          </w:p>
          <w:p w14:paraId="6050C9E2" w14:textId="77777777" w:rsidR="008B3459" w:rsidRPr="00262283" w:rsidRDefault="008B3459" w:rsidP="008B3459">
            <w:pPr>
              <w:snapToGrid w:val="0"/>
              <w:rPr>
                <w:sz w:val="16"/>
                <w:szCs w:val="16"/>
              </w:rPr>
            </w:pPr>
            <w:r w:rsidRPr="00262283">
              <w:rPr>
                <w:sz w:val="16"/>
                <w:szCs w:val="16"/>
              </w:rPr>
              <w:t>A value of "Yes" in this field is a positive statement that the data do not exist to calculate the indicator for the population and time period specified.  Metric data and age data may still exist when NullRecord = "Yes".</w:t>
            </w:r>
          </w:p>
          <w:p w14:paraId="165DC57C" w14:textId="77777777" w:rsidR="008B3459" w:rsidRPr="00262283" w:rsidRDefault="008B3459" w:rsidP="008B3459">
            <w:pPr>
              <w:snapToGrid w:val="0"/>
              <w:rPr>
                <w:sz w:val="16"/>
                <w:szCs w:val="16"/>
              </w:rPr>
            </w:pPr>
          </w:p>
          <w:p w14:paraId="616A84ED" w14:textId="266DEC7B" w:rsidR="008B3459" w:rsidRPr="00262283" w:rsidRDefault="008B3459" w:rsidP="008B3459">
            <w:pPr>
              <w:tabs>
                <w:tab w:val="right" w:pos="14310"/>
              </w:tabs>
              <w:rPr>
                <w:sz w:val="16"/>
                <w:szCs w:val="16"/>
              </w:rPr>
            </w:pPr>
            <w:r w:rsidRPr="00262283">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8B3459" w:rsidRPr="00262283" w14:paraId="1C8A3538" w14:textId="77777777" w:rsidTr="00BF4A5D">
        <w:trPr>
          <w:cantSplit/>
        </w:trPr>
        <w:tc>
          <w:tcPr>
            <w:tcW w:w="1728" w:type="dxa"/>
          </w:tcPr>
          <w:p w14:paraId="154CA8D9" w14:textId="4DB51EA7" w:rsidR="008B3459" w:rsidRPr="00262283" w:rsidRDefault="008B3459" w:rsidP="008B3459">
            <w:pPr>
              <w:tabs>
                <w:tab w:val="right" w:pos="14310"/>
              </w:tabs>
              <w:rPr>
                <w:sz w:val="16"/>
                <w:szCs w:val="16"/>
              </w:rPr>
            </w:pPr>
            <w:r w:rsidRPr="00262283">
              <w:rPr>
                <w:b/>
                <w:bCs/>
                <w:color w:val="FF0000"/>
                <w:sz w:val="16"/>
                <w:szCs w:val="16"/>
              </w:rPr>
              <w:t>DataStatus</w:t>
            </w:r>
          </w:p>
        </w:tc>
        <w:tc>
          <w:tcPr>
            <w:tcW w:w="3600" w:type="dxa"/>
          </w:tcPr>
          <w:p w14:paraId="38F657FC" w14:textId="3865D87E" w:rsidR="008B3459" w:rsidRPr="00262283" w:rsidRDefault="008B3459" w:rsidP="008B3459">
            <w:pPr>
              <w:tabs>
                <w:tab w:val="right" w:pos="14310"/>
              </w:tabs>
              <w:rPr>
                <w:sz w:val="16"/>
                <w:szCs w:val="16"/>
              </w:rPr>
            </w:pPr>
            <w:r w:rsidRPr="00262283">
              <w:rPr>
                <w:bCs/>
                <w:sz w:val="16"/>
                <w:szCs w:val="16"/>
              </w:rPr>
              <w:t>Status of the data in the current record.</w:t>
            </w:r>
          </w:p>
        </w:tc>
        <w:tc>
          <w:tcPr>
            <w:tcW w:w="950" w:type="dxa"/>
          </w:tcPr>
          <w:p w14:paraId="4E26B664"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5D9A3F81" w14:textId="3E300361" w:rsidR="008B3459" w:rsidRPr="00262283" w:rsidRDefault="008B3459" w:rsidP="008B3459">
            <w:pPr>
              <w:tabs>
                <w:tab w:val="right" w:pos="14310"/>
              </w:tabs>
              <w:jc w:val="center"/>
              <w:rPr>
                <w:b/>
                <w:color w:val="FF0000"/>
                <w:sz w:val="16"/>
                <w:szCs w:val="16"/>
              </w:rPr>
            </w:pPr>
            <w:r w:rsidRPr="00262283">
              <w:rPr>
                <w:color w:val="FF0000"/>
                <w:sz w:val="16"/>
                <w:szCs w:val="16"/>
              </w:rPr>
              <w:t>(5-8)</w:t>
            </w:r>
          </w:p>
        </w:tc>
        <w:tc>
          <w:tcPr>
            <w:tcW w:w="8410" w:type="dxa"/>
            <w:gridSpan w:val="4"/>
          </w:tcPr>
          <w:p w14:paraId="6215FAA1" w14:textId="77777777" w:rsidR="008B3459" w:rsidRPr="00262283" w:rsidRDefault="008B3459" w:rsidP="008B3459">
            <w:pPr>
              <w:snapToGrid w:val="0"/>
              <w:rPr>
                <w:sz w:val="16"/>
                <w:szCs w:val="16"/>
              </w:rPr>
            </w:pPr>
            <w:r w:rsidRPr="00262283">
              <w:rPr>
                <w:sz w:val="16"/>
                <w:szCs w:val="16"/>
                <w:u w:val="single"/>
              </w:rPr>
              <w:t>Acceptable values</w:t>
            </w:r>
            <w:r w:rsidRPr="00262283">
              <w:rPr>
                <w:sz w:val="16"/>
                <w:szCs w:val="16"/>
              </w:rPr>
              <w:t>:   [</w:t>
            </w:r>
            <w:r w:rsidRPr="00262283">
              <w:rPr>
                <w:i/>
                <w:sz w:val="16"/>
                <w:szCs w:val="16"/>
              </w:rPr>
              <w:t>Do not include comments in brackets.</w:t>
            </w:r>
            <w:r w:rsidRPr="00262283">
              <w:rPr>
                <w:sz w:val="16"/>
                <w:szCs w:val="16"/>
              </w:rPr>
              <w:t>]</w:t>
            </w:r>
          </w:p>
          <w:p w14:paraId="003CEB6D" w14:textId="77777777" w:rsidR="008B3459" w:rsidRPr="00262283" w:rsidRDefault="008B3459" w:rsidP="008B3459">
            <w:pPr>
              <w:numPr>
                <w:ilvl w:val="0"/>
                <w:numId w:val="4"/>
              </w:numPr>
              <w:snapToGrid w:val="0"/>
              <w:ind w:left="173" w:hanging="144"/>
              <w:rPr>
                <w:sz w:val="16"/>
                <w:szCs w:val="16"/>
              </w:rPr>
            </w:pPr>
            <w:r w:rsidRPr="00262283">
              <w:rPr>
                <w:sz w:val="16"/>
                <w:szCs w:val="16"/>
              </w:rPr>
              <w:t>Draft   [</w:t>
            </w:r>
            <w:r w:rsidRPr="00262283">
              <w:rPr>
                <w:i/>
                <w:sz w:val="16"/>
                <w:szCs w:val="16"/>
              </w:rPr>
              <w:t>Values in this record are preliminary and have not been thoroughly reviewed.</w:t>
            </w:r>
            <w:r w:rsidRPr="00262283">
              <w:rPr>
                <w:sz w:val="16"/>
                <w:szCs w:val="16"/>
              </w:rPr>
              <w:t>]</w:t>
            </w:r>
          </w:p>
          <w:p w14:paraId="3D405256" w14:textId="77777777" w:rsidR="008B3459" w:rsidRPr="00262283" w:rsidRDefault="008B3459" w:rsidP="008B3459">
            <w:pPr>
              <w:numPr>
                <w:ilvl w:val="0"/>
                <w:numId w:val="4"/>
              </w:numPr>
              <w:snapToGrid w:val="0"/>
              <w:ind w:left="173" w:hanging="144"/>
              <w:rPr>
                <w:sz w:val="16"/>
                <w:szCs w:val="16"/>
              </w:rPr>
            </w:pPr>
            <w:r w:rsidRPr="00262283">
              <w:rPr>
                <w:sz w:val="16"/>
                <w:szCs w:val="16"/>
              </w:rPr>
              <w:t>Reviewed   [</w:t>
            </w:r>
            <w:r w:rsidRPr="00262283">
              <w:rPr>
                <w:i/>
                <w:sz w:val="16"/>
                <w:szCs w:val="16"/>
              </w:rPr>
              <w:t>Values in this record have been reviewed but are not yet approved as "final".</w:t>
            </w:r>
            <w:r w:rsidRPr="00262283">
              <w:rPr>
                <w:sz w:val="16"/>
                <w:szCs w:val="16"/>
              </w:rPr>
              <w:t>]</w:t>
            </w:r>
          </w:p>
          <w:p w14:paraId="0183135B" w14:textId="78C10235" w:rsidR="008B3459" w:rsidRPr="00262283" w:rsidRDefault="008B3459" w:rsidP="008B3459">
            <w:pPr>
              <w:numPr>
                <w:ilvl w:val="0"/>
                <w:numId w:val="4"/>
              </w:numPr>
              <w:snapToGrid w:val="0"/>
              <w:ind w:left="173" w:hanging="144"/>
              <w:rPr>
                <w:sz w:val="16"/>
                <w:szCs w:val="16"/>
              </w:rPr>
            </w:pPr>
            <w:r w:rsidRPr="00262283">
              <w:rPr>
                <w:sz w:val="16"/>
                <w:szCs w:val="16"/>
              </w:rPr>
              <w:t>Final   [</w:t>
            </w:r>
            <w:r w:rsidRPr="00262283">
              <w:rPr>
                <w:i/>
                <w:sz w:val="16"/>
                <w:szCs w:val="16"/>
              </w:rPr>
              <w:t>Values in this record have been thoroughly reviewed and are considered "final"; preferably parentage-based broodstock analysis has already been done, but is not required.</w:t>
            </w:r>
            <w:r w:rsidRPr="00262283">
              <w:rPr>
                <w:sz w:val="16"/>
                <w:szCs w:val="16"/>
              </w:rPr>
              <w:t>]</w:t>
            </w:r>
          </w:p>
        </w:tc>
      </w:tr>
      <w:tr w:rsidR="008B3459" w:rsidRPr="00694901" w14:paraId="43F6B3C0" w14:textId="77777777" w:rsidTr="007E232A">
        <w:trPr>
          <w:cantSplit/>
        </w:trPr>
        <w:tc>
          <w:tcPr>
            <w:tcW w:w="1728" w:type="dxa"/>
          </w:tcPr>
          <w:p w14:paraId="52E87964"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3B85D73B" w14:textId="2E76F34A" w:rsidR="008B3459" w:rsidRPr="00694901" w:rsidRDefault="008B3459" w:rsidP="008B3459">
            <w:pPr>
              <w:tabs>
                <w:tab w:val="right" w:pos="14310"/>
              </w:tabs>
              <w:rPr>
                <w:bCs/>
                <w:sz w:val="16"/>
                <w:szCs w:val="16"/>
              </w:rPr>
            </w:pPr>
            <w:r w:rsidRPr="00694901">
              <w:rPr>
                <w:bCs/>
                <w:sz w:val="16"/>
                <w:szCs w:val="16"/>
              </w:rPr>
              <w:t>Where th</w:t>
            </w:r>
            <w:r>
              <w:rPr>
                <w:bCs/>
                <w:sz w:val="16"/>
                <w:szCs w:val="16"/>
              </w:rPr>
              <w:t>ese spawning numbers are</w:t>
            </w:r>
            <w:r w:rsidRPr="00694901">
              <w:rPr>
                <w:bCs/>
                <w:sz w:val="16"/>
                <w:szCs w:val="16"/>
              </w:rPr>
              <w:t xml:space="preserve"> maintained at the source.</w:t>
            </w:r>
          </w:p>
        </w:tc>
        <w:tc>
          <w:tcPr>
            <w:tcW w:w="950" w:type="dxa"/>
          </w:tcPr>
          <w:p w14:paraId="189ECD79" w14:textId="77777777" w:rsidR="008B3459" w:rsidRPr="00694901" w:rsidRDefault="008B3459" w:rsidP="008B3459">
            <w:pPr>
              <w:tabs>
                <w:tab w:val="right" w:pos="14310"/>
              </w:tabs>
              <w:jc w:val="center"/>
              <w:rPr>
                <w:bCs/>
                <w:sz w:val="16"/>
                <w:szCs w:val="16"/>
              </w:rPr>
            </w:pPr>
            <w:r w:rsidRPr="00694901">
              <w:rPr>
                <w:bCs/>
                <w:sz w:val="16"/>
                <w:szCs w:val="16"/>
              </w:rPr>
              <w:t>Text</w:t>
            </w:r>
          </w:p>
          <w:p w14:paraId="1F3D6909"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11F33C17" w14:textId="77777777" w:rsidR="008B3459" w:rsidRDefault="008B3459" w:rsidP="008B3459">
            <w:pPr>
              <w:snapToGrid w:val="0"/>
              <w:rPr>
                <w:bCs/>
                <w:sz w:val="16"/>
                <w:szCs w:val="16"/>
              </w:rPr>
            </w:pPr>
            <w:r w:rsidRPr="00694901">
              <w:rPr>
                <w:bCs/>
                <w:sz w:val="16"/>
                <w:szCs w:val="16"/>
              </w:rPr>
              <w:t>If online, provide URL(s).</w:t>
            </w:r>
          </w:p>
          <w:p w14:paraId="3B54EC36"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2558408C" w14:textId="77777777" w:rsidTr="007E232A">
        <w:trPr>
          <w:cantSplit/>
        </w:trPr>
        <w:tc>
          <w:tcPr>
            <w:tcW w:w="1728" w:type="dxa"/>
          </w:tcPr>
          <w:p w14:paraId="6A5AA84F"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32F7DD8E" w14:textId="28BA548B"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spawning numbers </w:t>
            </w:r>
            <w:r w:rsidRPr="00694901">
              <w:rPr>
                <w:bCs/>
                <w:sz w:val="16"/>
                <w:szCs w:val="16"/>
              </w:rPr>
              <w:t xml:space="preserve">are maintained that were used </w:t>
            </w:r>
            <w:r>
              <w:rPr>
                <w:bCs/>
                <w:sz w:val="16"/>
                <w:szCs w:val="16"/>
              </w:rPr>
              <w:t>for the total spawning numbers</w:t>
            </w:r>
            <w:r w:rsidRPr="00694901">
              <w:rPr>
                <w:bCs/>
                <w:sz w:val="16"/>
                <w:szCs w:val="16"/>
              </w:rPr>
              <w:t>.</w:t>
            </w:r>
          </w:p>
        </w:tc>
        <w:tc>
          <w:tcPr>
            <w:tcW w:w="950" w:type="dxa"/>
          </w:tcPr>
          <w:p w14:paraId="69FB57EA" w14:textId="77777777" w:rsidR="008B3459" w:rsidRPr="00694901" w:rsidRDefault="008B3459" w:rsidP="008B3459">
            <w:pPr>
              <w:tabs>
                <w:tab w:val="right" w:pos="14310"/>
              </w:tabs>
              <w:jc w:val="center"/>
              <w:rPr>
                <w:bCs/>
                <w:sz w:val="16"/>
                <w:szCs w:val="16"/>
              </w:rPr>
            </w:pPr>
            <w:r w:rsidRPr="00694901">
              <w:rPr>
                <w:bCs/>
                <w:sz w:val="16"/>
                <w:szCs w:val="16"/>
              </w:rPr>
              <w:t>Text</w:t>
            </w:r>
          </w:p>
          <w:p w14:paraId="6A68A936"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4C306A76" w14:textId="77777777" w:rsidR="008B3459" w:rsidRDefault="008B3459" w:rsidP="008B3459">
            <w:pPr>
              <w:snapToGrid w:val="0"/>
              <w:rPr>
                <w:bCs/>
                <w:sz w:val="16"/>
                <w:szCs w:val="16"/>
              </w:rPr>
            </w:pPr>
            <w:r w:rsidRPr="00694901">
              <w:rPr>
                <w:bCs/>
                <w:sz w:val="16"/>
                <w:szCs w:val="16"/>
              </w:rPr>
              <w:t>If online, provide URL(s).</w:t>
            </w:r>
          </w:p>
          <w:p w14:paraId="787115A5"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6B9ABC40" w14:textId="77777777" w:rsidTr="007E232A">
        <w:trPr>
          <w:cantSplit/>
        </w:trPr>
        <w:tc>
          <w:tcPr>
            <w:tcW w:w="1728" w:type="dxa"/>
          </w:tcPr>
          <w:p w14:paraId="0496D7C9" w14:textId="4DF868E7" w:rsidR="008B3459" w:rsidRPr="00694901" w:rsidRDefault="008B3459" w:rsidP="008B3459">
            <w:pPr>
              <w:tabs>
                <w:tab w:val="right" w:pos="14310"/>
              </w:tabs>
              <w:rPr>
                <w:bCs/>
                <w:sz w:val="16"/>
                <w:szCs w:val="16"/>
              </w:rPr>
            </w:pPr>
            <w:r w:rsidRPr="00262283">
              <w:rPr>
                <w:b/>
                <w:bCs/>
                <w:color w:val="FF0000"/>
                <w:sz w:val="16"/>
                <w:szCs w:val="16"/>
              </w:rPr>
              <w:lastRenderedPageBreak/>
              <w:t>ContactAgency</w:t>
            </w:r>
          </w:p>
        </w:tc>
        <w:tc>
          <w:tcPr>
            <w:tcW w:w="3600" w:type="dxa"/>
          </w:tcPr>
          <w:p w14:paraId="29E0F717" w14:textId="4DDD3737" w:rsidR="008B3459" w:rsidRPr="00694901" w:rsidRDefault="008B3459" w:rsidP="008B3459">
            <w:pPr>
              <w:tabs>
                <w:tab w:val="right" w:pos="14310"/>
              </w:tabs>
              <w:rPr>
                <w:bCs/>
                <w:sz w:val="16"/>
                <w:szCs w:val="16"/>
              </w:rPr>
            </w:pPr>
            <w:r w:rsidRPr="00262283">
              <w:rPr>
                <w:bCs/>
                <w:sz w:val="16"/>
                <w:szCs w:val="16"/>
              </w:rPr>
              <w:t>Agency, tribe, or other entity, or person responsible for these data that is the best contact for questions that may arise about this data record.</w:t>
            </w:r>
          </w:p>
        </w:tc>
        <w:tc>
          <w:tcPr>
            <w:tcW w:w="950" w:type="dxa"/>
          </w:tcPr>
          <w:p w14:paraId="3A9C15E4" w14:textId="77777777" w:rsidR="008B3459" w:rsidRPr="00262283" w:rsidRDefault="008B3459" w:rsidP="008B3459">
            <w:pPr>
              <w:tabs>
                <w:tab w:val="right" w:pos="14310"/>
              </w:tabs>
              <w:jc w:val="center"/>
              <w:rPr>
                <w:b/>
                <w:bCs/>
                <w:color w:val="FF0000"/>
                <w:sz w:val="16"/>
                <w:szCs w:val="16"/>
              </w:rPr>
            </w:pPr>
            <w:r w:rsidRPr="00262283">
              <w:rPr>
                <w:b/>
                <w:bCs/>
                <w:color w:val="FF0000"/>
                <w:sz w:val="16"/>
                <w:szCs w:val="16"/>
              </w:rPr>
              <w:t>Text</w:t>
            </w:r>
          </w:p>
          <w:p w14:paraId="3673F940" w14:textId="1100AEA9" w:rsidR="008B3459" w:rsidRPr="00694901" w:rsidRDefault="008B3459" w:rsidP="008B3459">
            <w:pPr>
              <w:tabs>
                <w:tab w:val="right" w:pos="14310"/>
              </w:tabs>
              <w:jc w:val="center"/>
              <w:rPr>
                <w:bCs/>
                <w:sz w:val="16"/>
                <w:szCs w:val="16"/>
              </w:rPr>
            </w:pPr>
            <w:r w:rsidRPr="00262283">
              <w:rPr>
                <w:bCs/>
                <w:color w:val="FF0000"/>
                <w:sz w:val="16"/>
                <w:szCs w:val="16"/>
              </w:rPr>
              <w:t>(1-255)</w:t>
            </w:r>
          </w:p>
        </w:tc>
        <w:tc>
          <w:tcPr>
            <w:tcW w:w="8410" w:type="dxa"/>
            <w:gridSpan w:val="4"/>
          </w:tcPr>
          <w:p w14:paraId="62395346" w14:textId="77777777" w:rsidR="008B3459" w:rsidRPr="00262283" w:rsidRDefault="008B3459" w:rsidP="008B3459">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C3C820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Columbia River Inter-Tribal Fish Commission</w:t>
            </w:r>
          </w:p>
          <w:p w14:paraId="4854A84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Colville Reservation</w:t>
            </w:r>
          </w:p>
          <w:p w14:paraId="72C8509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and Bands of the Yakama Nation</w:t>
            </w:r>
          </w:p>
          <w:p w14:paraId="09C84517"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Umatilla Indian Reservation</w:t>
            </w:r>
          </w:p>
          <w:p w14:paraId="630F38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Warm Springs Reservation of Oregon</w:t>
            </w:r>
          </w:p>
          <w:p w14:paraId="59FC57F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Idaho Department of Fish and Game</w:t>
            </w:r>
          </w:p>
          <w:p w14:paraId="40C6C87D"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Nez Perce Tribe</w:t>
            </w:r>
          </w:p>
          <w:p w14:paraId="25063A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Oregon Department of Fish and Wildlife</w:t>
            </w:r>
          </w:p>
          <w:p w14:paraId="7B03F67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Shoshone-Bannock Tribes</w:t>
            </w:r>
          </w:p>
          <w:p w14:paraId="621269F3"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Spokane Tribe of Indians</w:t>
            </w:r>
          </w:p>
          <w:p w14:paraId="777776E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U.S. Fish and Wildlife Service</w:t>
            </w:r>
          </w:p>
          <w:p w14:paraId="1A2DD6EB" w14:textId="3D195DC6" w:rsidR="008B3459" w:rsidRPr="00694901" w:rsidRDefault="008B3459" w:rsidP="008B3459">
            <w:pPr>
              <w:snapToGrid w:val="0"/>
              <w:rPr>
                <w:bCs/>
                <w:sz w:val="16"/>
                <w:szCs w:val="16"/>
              </w:rPr>
            </w:pPr>
            <w:r w:rsidRPr="00262283">
              <w:rPr>
                <w:sz w:val="16"/>
                <w:szCs w:val="16"/>
              </w:rPr>
              <w:t>Washington Department of Fish and Wildlife</w:t>
            </w:r>
          </w:p>
        </w:tc>
      </w:tr>
      <w:tr w:rsidR="008B3459" w:rsidRPr="00694901" w14:paraId="32198112" w14:textId="77777777" w:rsidTr="007E232A">
        <w:trPr>
          <w:cantSplit/>
        </w:trPr>
        <w:tc>
          <w:tcPr>
            <w:tcW w:w="1728" w:type="dxa"/>
          </w:tcPr>
          <w:p w14:paraId="6527E10B" w14:textId="64A67755" w:rsidR="008B3459" w:rsidRPr="00694901" w:rsidRDefault="008B3459" w:rsidP="008B3459">
            <w:pPr>
              <w:tabs>
                <w:tab w:val="right" w:pos="14310"/>
              </w:tabs>
              <w:rPr>
                <w:bCs/>
                <w:sz w:val="16"/>
                <w:szCs w:val="16"/>
              </w:rPr>
            </w:pPr>
            <w:r w:rsidRPr="00694901">
              <w:rPr>
                <w:b/>
                <w:bCs/>
                <w:color w:val="FF0000"/>
                <w:sz w:val="16"/>
                <w:szCs w:val="16"/>
              </w:rPr>
              <w:t>ContactPersonFirst</w:t>
            </w:r>
          </w:p>
        </w:tc>
        <w:tc>
          <w:tcPr>
            <w:tcW w:w="3600" w:type="dxa"/>
          </w:tcPr>
          <w:p w14:paraId="45F144B4" w14:textId="613CDE87" w:rsidR="008B3459" w:rsidRPr="00694901"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7731DB6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3E581D5" w14:textId="4EBAC9A5"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26B2BD6B" w14:textId="77777777" w:rsidR="008B3459" w:rsidRPr="00694901" w:rsidRDefault="008B3459" w:rsidP="008B3459">
            <w:pPr>
              <w:snapToGrid w:val="0"/>
              <w:rPr>
                <w:bCs/>
                <w:sz w:val="16"/>
                <w:szCs w:val="16"/>
              </w:rPr>
            </w:pPr>
          </w:p>
        </w:tc>
      </w:tr>
      <w:tr w:rsidR="008B3459" w:rsidRPr="00694901" w14:paraId="2EABF877" w14:textId="77777777" w:rsidTr="007E232A">
        <w:trPr>
          <w:cantSplit/>
        </w:trPr>
        <w:tc>
          <w:tcPr>
            <w:tcW w:w="1728" w:type="dxa"/>
          </w:tcPr>
          <w:p w14:paraId="125C3C91" w14:textId="6ED6A6DD" w:rsidR="008B3459" w:rsidRPr="00694901" w:rsidRDefault="008B3459" w:rsidP="008B3459">
            <w:pPr>
              <w:tabs>
                <w:tab w:val="right" w:pos="14310"/>
              </w:tabs>
              <w:rPr>
                <w:bCs/>
                <w:sz w:val="16"/>
                <w:szCs w:val="16"/>
              </w:rPr>
            </w:pPr>
            <w:r w:rsidRPr="00694901">
              <w:rPr>
                <w:b/>
                <w:bCs/>
                <w:color w:val="FF0000"/>
                <w:sz w:val="16"/>
                <w:szCs w:val="16"/>
              </w:rPr>
              <w:t>ContactPersonLast</w:t>
            </w:r>
          </w:p>
        </w:tc>
        <w:tc>
          <w:tcPr>
            <w:tcW w:w="3600" w:type="dxa"/>
          </w:tcPr>
          <w:p w14:paraId="778C5293" w14:textId="3BCC6A04" w:rsidR="008B3459" w:rsidRPr="00694901"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2C0BED8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D48D1AE" w14:textId="60A31D5E"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4DA0D8DA" w14:textId="77777777" w:rsidR="008B3459" w:rsidRPr="00694901" w:rsidRDefault="008B3459" w:rsidP="008B3459">
            <w:pPr>
              <w:snapToGrid w:val="0"/>
              <w:rPr>
                <w:bCs/>
                <w:sz w:val="16"/>
                <w:szCs w:val="16"/>
              </w:rPr>
            </w:pPr>
          </w:p>
        </w:tc>
      </w:tr>
      <w:tr w:rsidR="008B3459" w:rsidRPr="00694901" w14:paraId="71C79663" w14:textId="77777777" w:rsidTr="007E232A">
        <w:trPr>
          <w:cantSplit/>
        </w:trPr>
        <w:tc>
          <w:tcPr>
            <w:tcW w:w="1728" w:type="dxa"/>
          </w:tcPr>
          <w:p w14:paraId="1C420326" w14:textId="6CAA7F21" w:rsidR="008B3459" w:rsidRPr="00694901" w:rsidRDefault="008B3459" w:rsidP="008B3459">
            <w:pPr>
              <w:tabs>
                <w:tab w:val="right" w:pos="14310"/>
              </w:tabs>
              <w:rPr>
                <w:bCs/>
                <w:sz w:val="16"/>
                <w:szCs w:val="16"/>
              </w:rPr>
            </w:pPr>
            <w:r w:rsidRPr="00694901">
              <w:rPr>
                <w:b/>
                <w:bCs/>
                <w:color w:val="FF0000"/>
                <w:sz w:val="16"/>
                <w:szCs w:val="16"/>
              </w:rPr>
              <w:t>ContactPhone</w:t>
            </w:r>
          </w:p>
        </w:tc>
        <w:tc>
          <w:tcPr>
            <w:tcW w:w="3600" w:type="dxa"/>
          </w:tcPr>
          <w:p w14:paraId="2B7F813A" w14:textId="63DC08FA" w:rsidR="008B3459" w:rsidRPr="00694901"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0B513F8E"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58D5F4B" w14:textId="46FFF12B" w:rsidR="008B3459" w:rsidRPr="00694901" w:rsidRDefault="008B3459" w:rsidP="008B3459">
            <w:pPr>
              <w:tabs>
                <w:tab w:val="right" w:pos="14310"/>
              </w:tabs>
              <w:jc w:val="center"/>
              <w:rPr>
                <w:bCs/>
                <w:sz w:val="16"/>
                <w:szCs w:val="16"/>
              </w:rPr>
            </w:pPr>
            <w:r w:rsidRPr="00694901">
              <w:rPr>
                <w:bCs/>
                <w:color w:val="FF0000"/>
                <w:sz w:val="16"/>
                <w:szCs w:val="16"/>
              </w:rPr>
              <w:t>(12-30)</w:t>
            </w:r>
          </w:p>
        </w:tc>
        <w:tc>
          <w:tcPr>
            <w:tcW w:w="8410" w:type="dxa"/>
            <w:gridSpan w:val="4"/>
          </w:tcPr>
          <w:p w14:paraId="63D3DC81" w14:textId="77777777" w:rsidR="008B3459" w:rsidRPr="00694901" w:rsidRDefault="008B3459" w:rsidP="008B3459">
            <w:pPr>
              <w:snapToGrid w:val="0"/>
              <w:rPr>
                <w:sz w:val="16"/>
                <w:szCs w:val="16"/>
              </w:rPr>
            </w:pPr>
            <w:r w:rsidRPr="00694901">
              <w:rPr>
                <w:sz w:val="16"/>
                <w:szCs w:val="16"/>
              </w:rPr>
              <w:t>Preferred format is "123-456-7890".</w:t>
            </w:r>
          </w:p>
          <w:p w14:paraId="2B8D9631" w14:textId="51BF318E" w:rsidR="008B3459" w:rsidRPr="00694901" w:rsidRDefault="008B3459" w:rsidP="008B3459">
            <w:pPr>
              <w:snapToGrid w:val="0"/>
              <w:rPr>
                <w:bCs/>
                <w:sz w:val="16"/>
                <w:szCs w:val="16"/>
              </w:rPr>
            </w:pPr>
            <w:r w:rsidRPr="00694901">
              <w:rPr>
                <w:sz w:val="16"/>
                <w:szCs w:val="16"/>
              </w:rPr>
              <w:t>If an extension is included, preferred format is "123-456-7890 ext. 34".</w:t>
            </w:r>
          </w:p>
        </w:tc>
      </w:tr>
      <w:tr w:rsidR="008B3459" w:rsidRPr="00694901" w14:paraId="73780F38" w14:textId="77777777" w:rsidTr="007E232A">
        <w:trPr>
          <w:cantSplit/>
        </w:trPr>
        <w:tc>
          <w:tcPr>
            <w:tcW w:w="1728" w:type="dxa"/>
          </w:tcPr>
          <w:p w14:paraId="321505FC" w14:textId="2EDCF59F" w:rsidR="008B3459" w:rsidRPr="00694901" w:rsidRDefault="008B3459" w:rsidP="008B3459">
            <w:pPr>
              <w:tabs>
                <w:tab w:val="right" w:pos="14310"/>
              </w:tabs>
              <w:rPr>
                <w:bCs/>
                <w:sz w:val="16"/>
                <w:szCs w:val="16"/>
              </w:rPr>
            </w:pPr>
            <w:r w:rsidRPr="00694901">
              <w:rPr>
                <w:b/>
                <w:bCs/>
                <w:color w:val="FF0000"/>
                <w:sz w:val="16"/>
                <w:szCs w:val="16"/>
              </w:rPr>
              <w:t>ContactEmail</w:t>
            </w:r>
          </w:p>
        </w:tc>
        <w:tc>
          <w:tcPr>
            <w:tcW w:w="3600" w:type="dxa"/>
          </w:tcPr>
          <w:p w14:paraId="6B9363F8" w14:textId="6DC790DA" w:rsidR="008B3459" w:rsidRPr="00694901"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1C0CEEF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06F0F9E" w14:textId="37381F45" w:rsidR="008B3459" w:rsidRPr="00694901" w:rsidRDefault="008B3459" w:rsidP="008B3459">
            <w:pPr>
              <w:tabs>
                <w:tab w:val="right" w:pos="14310"/>
              </w:tabs>
              <w:jc w:val="center"/>
              <w:rPr>
                <w:bCs/>
                <w:sz w:val="16"/>
                <w:szCs w:val="16"/>
              </w:rPr>
            </w:pPr>
            <w:r w:rsidRPr="00694901">
              <w:rPr>
                <w:bCs/>
                <w:color w:val="FF0000"/>
                <w:sz w:val="16"/>
                <w:szCs w:val="16"/>
              </w:rPr>
              <w:t>(7-50)</w:t>
            </w:r>
          </w:p>
        </w:tc>
        <w:tc>
          <w:tcPr>
            <w:tcW w:w="8410" w:type="dxa"/>
            <w:gridSpan w:val="4"/>
          </w:tcPr>
          <w:p w14:paraId="0FB6D0E1" w14:textId="77777777" w:rsidR="008B3459" w:rsidRPr="00694901" w:rsidRDefault="008B3459" w:rsidP="008B3459">
            <w:pPr>
              <w:snapToGrid w:val="0"/>
              <w:rPr>
                <w:bCs/>
                <w:sz w:val="16"/>
                <w:szCs w:val="16"/>
              </w:rPr>
            </w:pPr>
          </w:p>
        </w:tc>
      </w:tr>
      <w:tr w:rsidR="008B3459" w:rsidRPr="00694901" w14:paraId="3322819F" w14:textId="77777777" w:rsidTr="007E232A">
        <w:trPr>
          <w:cantSplit/>
        </w:trPr>
        <w:tc>
          <w:tcPr>
            <w:tcW w:w="1728" w:type="dxa"/>
          </w:tcPr>
          <w:p w14:paraId="011F519B" w14:textId="7F1473FA" w:rsidR="008B3459" w:rsidRPr="00694901" w:rsidRDefault="008B3459" w:rsidP="008B3459">
            <w:pPr>
              <w:tabs>
                <w:tab w:val="right" w:pos="14310"/>
              </w:tabs>
              <w:rPr>
                <w:bCs/>
                <w:sz w:val="16"/>
                <w:szCs w:val="16"/>
              </w:rPr>
            </w:pPr>
            <w:r w:rsidRPr="00694901">
              <w:rPr>
                <w:bCs/>
                <w:sz w:val="16"/>
                <w:szCs w:val="16"/>
              </w:rPr>
              <w:t>BPAprojNum</w:t>
            </w:r>
          </w:p>
        </w:tc>
        <w:tc>
          <w:tcPr>
            <w:tcW w:w="3600" w:type="dxa"/>
          </w:tcPr>
          <w:p w14:paraId="298A4D73" w14:textId="4EB23CD3" w:rsidR="008B3459" w:rsidRPr="00694901"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6D43FFF" w14:textId="77777777" w:rsidR="008B3459" w:rsidRPr="00694901" w:rsidRDefault="008B3459" w:rsidP="008B3459">
            <w:pPr>
              <w:tabs>
                <w:tab w:val="right" w:pos="14310"/>
              </w:tabs>
              <w:jc w:val="center"/>
              <w:rPr>
                <w:bCs/>
                <w:sz w:val="16"/>
                <w:szCs w:val="16"/>
              </w:rPr>
            </w:pPr>
            <w:r w:rsidRPr="00694901">
              <w:rPr>
                <w:bCs/>
                <w:sz w:val="16"/>
                <w:szCs w:val="16"/>
              </w:rPr>
              <w:t>Text</w:t>
            </w:r>
          </w:p>
          <w:p w14:paraId="39C9F9B7" w14:textId="37A7EF35" w:rsidR="008B3459" w:rsidRPr="00694901" w:rsidRDefault="008B3459" w:rsidP="008B3459">
            <w:pPr>
              <w:tabs>
                <w:tab w:val="right" w:pos="14310"/>
              </w:tabs>
              <w:jc w:val="center"/>
              <w:rPr>
                <w:bCs/>
                <w:sz w:val="16"/>
                <w:szCs w:val="16"/>
              </w:rPr>
            </w:pPr>
            <w:r w:rsidRPr="00694901">
              <w:rPr>
                <w:bCs/>
                <w:sz w:val="16"/>
                <w:szCs w:val="16"/>
              </w:rPr>
              <w:t>(3-50)</w:t>
            </w:r>
          </w:p>
        </w:tc>
        <w:tc>
          <w:tcPr>
            <w:tcW w:w="8410" w:type="dxa"/>
            <w:gridSpan w:val="4"/>
          </w:tcPr>
          <w:p w14:paraId="4090885D" w14:textId="77777777" w:rsidR="008B3459" w:rsidRPr="00694901" w:rsidRDefault="008B3459" w:rsidP="008B3459">
            <w:pPr>
              <w:snapToGrid w:val="0"/>
              <w:rPr>
                <w:sz w:val="16"/>
                <w:szCs w:val="16"/>
              </w:rPr>
            </w:pPr>
            <w:r w:rsidRPr="00694901">
              <w:rPr>
                <w:sz w:val="16"/>
                <w:szCs w:val="16"/>
              </w:rPr>
              <w:t>Use "N/A" when no BPA funding was used.</w:t>
            </w:r>
          </w:p>
          <w:p w14:paraId="03CC35E6"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47DA4A8" w14:textId="4C3C716D" w:rsidR="008B3459" w:rsidRPr="00694901" w:rsidRDefault="008B3459" w:rsidP="008B3459">
            <w:pPr>
              <w:snapToGrid w:val="0"/>
              <w:rPr>
                <w:bCs/>
                <w:sz w:val="16"/>
                <w:szCs w:val="16"/>
              </w:rPr>
            </w:pPr>
            <w:r w:rsidRPr="00694901">
              <w:rPr>
                <w:sz w:val="16"/>
                <w:szCs w:val="16"/>
              </w:rPr>
              <w:t>For multiple entries use comma-delimited text; spaces can be used after commas for readability.</w:t>
            </w:r>
          </w:p>
        </w:tc>
      </w:tr>
      <w:tr w:rsidR="008B3459" w:rsidRPr="00694901" w14:paraId="053781E4" w14:textId="77777777" w:rsidTr="007E232A">
        <w:trPr>
          <w:cantSplit/>
        </w:trPr>
        <w:tc>
          <w:tcPr>
            <w:tcW w:w="1728" w:type="dxa"/>
          </w:tcPr>
          <w:p w14:paraId="3BCAA256" w14:textId="45D83744" w:rsidR="008B3459" w:rsidRPr="00694901" w:rsidRDefault="008B3459" w:rsidP="008B3459">
            <w:pPr>
              <w:tabs>
                <w:tab w:val="right" w:pos="14310"/>
              </w:tabs>
              <w:rPr>
                <w:bCs/>
                <w:sz w:val="16"/>
                <w:szCs w:val="16"/>
              </w:rPr>
            </w:pPr>
            <w:r w:rsidRPr="00694901">
              <w:rPr>
                <w:bCs/>
                <w:sz w:val="16"/>
                <w:szCs w:val="16"/>
              </w:rPr>
              <w:t>MetaComments</w:t>
            </w:r>
          </w:p>
        </w:tc>
        <w:tc>
          <w:tcPr>
            <w:tcW w:w="3600" w:type="dxa"/>
          </w:tcPr>
          <w:p w14:paraId="67C28373" w14:textId="12CD0F49" w:rsidR="008B3459" w:rsidRPr="00694901"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5FD0265B" w14:textId="77777777" w:rsidR="008B3459" w:rsidRPr="00694901" w:rsidRDefault="008B3459" w:rsidP="008B3459">
            <w:pPr>
              <w:tabs>
                <w:tab w:val="right" w:pos="14310"/>
              </w:tabs>
              <w:jc w:val="center"/>
              <w:rPr>
                <w:bCs/>
                <w:sz w:val="16"/>
                <w:szCs w:val="16"/>
              </w:rPr>
            </w:pPr>
            <w:r w:rsidRPr="00694901">
              <w:rPr>
                <w:bCs/>
                <w:sz w:val="16"/>
                <w:szCs w:val="16"/>
              </w:rPr>
              <w:t>Text</w:t>
            </w:r>
          </w:p>
          <w:p w14:paraId="2C39B430" w14:textId="4F5C4BCC"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3CC24E02" w14:textId="77777777" w:rsidR="008B3459" w:rsidRPr="00694901" w:rsidRDefault="008B3459" w:rsidP="008B3459">
            <w:pPr>
              <w:snapToGrid w:val="0"/>
              <w:rPr>
                <w:bCs/>
                <w:sz w:val="16"/>
                <w:szCs w:val="16"/>
              </w:rPr>
            </w:pPr>
          </w:p>
        </w:tc>
      </w:tr>
      <w:tr w:rsidR="008B3459" w:rsidRPr="00262283" w14:paraId="0356D475" w14:textId="77777777" w:rsidTr="00BF4A5D">
        <w:trPr>
          <w:cantSplit/>
        </w:trPr>
        <w:tc>
          <w:tcPr>
            <w:tcW w:w="14688" w:type="dxa"/>
            <w:gridSpan w:val="7"/>
            <w:shd w:val="clear" w:color="auto" w:fill="DBE5F1"/>
          </w:tcPr>
          <w:p w14:paraId="625AB10B" w14:textId="77777777" w:rsidR="008B3459" w:rsidRPr="00262283" w:rsidRDefault="008B3459" w:rsidP="008B3459">
            <w:pPr>
              <w:keepNext/>
              <w:tabs>
                <w:tab w:val="right" w:pos="14310"/>
              </w:tabs>
              <w:jc w:val="center"/>
              <w:rPr>
                <w:b/>
                <w:sz w:val="16"/>
                <w:szCs w:val="16"/>
              </w:rPr>
            </w:pPr>
            <w:r w:rsidRPr="00262283">
              <w:rPr>
                <w:b/>
                <w:sz w:val="16"/>
                <w:szCs w:val="16"/>
              </w:rPr>
              <w:t>Age distribution</w:t>
            </w:r>
          </w:p>
          <w:p w14:paraId="5B1D0507" w14:textId="5E0BB6C1" w:rsidR="008B3459" w:rsidRPr="00262283" w:rsidRDefault="008B3459" w:rsidP="008B3459">
            <w:pPr>
              <w:keepNext/>
              <w:tabs>
                <w:tab w:val="right" w:pos="14310"/>
              </w:tabs>
              <w:jc w:val="center"/>
              <w:rPr>
                <w:b/>
                <w:sz w:val="16"/>
                <w:szCs w:val="16"/>
              </w:rPr>
            </w:pPr>
            <w:ins w:id="415" w:author="Mike Banach" w:date="2022-06-30T13:35:00Z">
              <w:r w:rsidRPr="00262283">
                <w:rPr>
                  <w:b/>
                  <w:sz w:val="16"/>
                  <w:szCs w:val="16"/>
                </w:rPr>
                <w:t xml:space="preserve">Age data are expected to go into their own DES table(s), not in the tables in this </w:t>
              </w:r>
            </w:ins>
            <w:ins w:id="416" w:author="Mike Banach" w:date="2022-06-30T13:36:00Z">
              <w:r w:rsidRPr="00262283">
                <w:rPr>
                  <w:b/>
                  <w:sz w:val="16"/>
                  <w:szCs w:val="16"/>
                </w:rPr>
                <w:t>document.</w:t>
              </w:r>
            </w:ins>
          </w:p>
        </w:tc>
      </w:tr>
      <w:tr w:rsidR="008B3459" w:rsidRPr="00751827" w14:paraId="4B44ECF4" w14:textId="77777777" w:rsidTr="0091552F">
        <w:trPr>
          <w:trHeight w:val="360"/>
        </w:trPr>
        <w:tc>
          <w:tcPr>
            <w:tcW w:w="14688" w:type="dxa"/>
            <w:gridSpan w:val="7"/>
            <w:shd w:val="clear" w:color="auto" w:fill="DBE5F1"/>
            <w:vAlign w:val="center"/>
          </w:tcPr>
          <w:p w14:paraId="7F7BCBC3"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262283" w14:paraId="2CFB6CBF" w14:textId="77777777" w:rsidTr="00DB0F19">
        <w:trPr>
          <w:cantSplit/>
        </w:trPr>
        <w:tc>
          <w:tcPr>
            <w:tcW w:w="14688" w:type="dxa"/>
            <w:gridSpan w:val="7"/>
          </w:tcPr>
          <w:p w14:paraId="68D776F4" w14:textId="316DEFEC" w:rsidR="008B3459" w:rsidRPr="00262283" w:rsidRDefault="008B3459" w:rsidP="008B3459">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748980BB" w14:textId="071F3261" w:rsidR="00AC7C85" w:rsidRDefault="00AC7C85" w:rsidP="00AC7C85">
      <w:pPr>
        <w:keepNext/>
        <w:tabs>
          <w:tab w:val="right" w:pos="14310"/>
        </w:tabs>
      </w:pPr>
    </w:p>
    <w:p w14:paraId="0195CFBF" w14:textId="77777777" w:rsidR="00AC7C85" w:rsidRDefault="00AC7C85" w:rsidP="00AC7C85">
      <w:pPr>
        <w:rPr>
          <w:snapToGrid w:val="0"/>
        </w:rPr>
      </w:pPr>
    </w:p>
    <w:p w14:paraId="6B4F8603" w14:textId="1F137B4D" w:rsidR="00AC7C85" w:rsidRDefault="00610032" w:rsidP="00FE0177">
      <w:pPr>
        <w:pStyle w:val="Heading3"/>
        <w:keepLines/>
      </w:pPr>
      <w:bookmarkStart w:id="417" w:name="_B3.__HLI_JuvenileReleases"/>
      <w:bookmarkStart w:id="418" w:name="_Toc137814232"/>
      <w:bookmarkEnd w:id="417"/>
      <w:r>
        <w:lastRenderedPageBreak/>
        <w:t>B3</w:t>
      </w:r>
      <w:r w:rsidR="00AC7C85">
        <w:t xml:space="preserve">.  </w:t>
      </w:r>
      <w:del w:id="419" w:author="Mike Banach" w:date="2023-01-26T11:15:00Z">
        <w:r w:rsidR="00B25766" w:rsidDel="00F063FB">
          <w:delText>HLI_</w:delText>
        </w:r>
      </w:del>
      <w:r w:rsidR="009B240C">
        <w:t>Hatcher</w:t>
      </w:r>
      <w:r w:rsidR="004C3320">
        <w:t>y</w:t>
      </w:r>
      <w:r w:rsidR="009B240C">
        <w:t>Releases</w:t>
      </w:r>
      <w:r w:rsidR="003767D4">
        <w:t xml:space="preserve"> </w:t>
      </w:r>
      <w:r w:rsidR="00AC7C85">
        <w:t>Table</w:t>
      </w:r>
      <w:bookmarkEnd w:id="418"/>
    </w:p>
    <w:p w14:paraId="4D58028C" w14:textId="6BA1759E" w:rsidR="00B308DA" w:rsidRDefault="00AC7C85" w:rsidP="00FE0177">
      <w:pPr>
        <w:keepNext/>
        <w:keepLines/>
        <w:tabs>
          <w:tab w:val="right" w:pos="14310"/>
        </w:tabs>
        <w:rPr>
          <w:ins w:id="420" w:author="Mike Banach" w:date="2022-12-07T09:44:00Z"/>
        </w:rPr>
      </w:pPr>
      <w:r>
        <w:t xml:space="preserve">This table stores </w:t>
      </w:r>
      <w:r w:rsidR="00170BDD">
        <w:t>HLI information about hatchery fish released into the natural environment.</w:t>
      </w:r>
      <w:r w:rsidR="00DA541D">
        <w:t xml:space="preserve">  </w:t>
      </w:r>
      <w:ins w:id="421" w:author="Mike Banach" w:date="2023-03-14T15:05:00Z">
        <w:r w:rsidR="00D3339E">
          <w:t xml:space="preserve">[Two multi-field keys are enforced in this table:  1) </w:t>
        </w:r>
      </w:ins>
      <w:ins w:id="422" w:author="Mike Banach" w:date="2023-03-14T15:07:00Z">
        <w:r w:rsidR="00D3339E">
          <w:t>stock + release hatchery facility + brood year + release location + life stage + release season + release year</w:t>
        </w:r>
      </w:ins>
      <w:ins w:id="423" w:author="Mike Banach" w:date="2023-03-14T15:05:00Z">
        <w:r w:rsidR="00D3339E">
          <w:t xml:space="preserve">; 2) </w:t>
        </w:r>
      </w:ins>
      <w:del w:id="424" w:author="Mike Banach" w:date="2023-03-14T15:06:00Z">
        <w:r w:rsidR="00DA541D" w:rsidDel="00D3339E">
          <w:delText>Data in this table are summarized by</w:delText>
        </w:r>
        <w:r w:rsidR="006043FD" w:rsidDel="00D3339E">
          <w:delText xml:space="preserve"> unique combinations of</w:delText>
        </w:r>
        <w:r w:rsidR="00DA541D" w:rsidDel="00D3339E">
          <w:delText xml:space="preserve"> </w:delText>
        </w:r>
      </w:del>
      <w:del w:id="425" w:author="Mike Banach" w:date="2023-03-14T15:08:00Z">
        <w:r w:rsidR="00014583" w:rsidDel="00D3339E">
          <w:delText xml:space="preserve">stock, </w:delText>
        </w:r>
        <w:r w:rsidR="0020239E" w:rsidDel="00D3339E">
          <w:delText xml:space="preserve">release </w:delText>
        </w:r>
        <w:r w:rsidR="00014583" w:rsidDel="00D3339E">
          <w:delText xml:space="preserve">hatchery facility, brood year, </w:delText>
        </w:r>
        <w:r w:rsidR="0020239E" w:rsidDel="00D3339E">
          <w:delText xml:space="preserve">release location, </w:delText>
        </w:r>
        <w:r w:rsidR="00DE52AB" w:rsidDel="00D3339E">
          <w:delText xml:space="preserve">life stage, </w:delText>
        </w:r>
        <w:r w:rsidR="00014583" w:rsidDel="00D3339E">
          <w:delText>and release year</w:delText>
        </w:r>
        <w:r w:rsidR="0020239E" w:rsidDel="00D3339E">
          <w:delText>.</w:delText>
        </w:r>
        <w:r w:rsidR="004B290B" w:rsidDel="00D3339E">
          <w:delText xml:space="preserve">  In addition, each record must have a unique combination of </w:delText>
        </w:r>
      </w:del>
      <w:r w:rsidR="004B290B">
        <w:t xml:space="preserve">TimeSeriesID </w:t>
      </w:r>
      <w:del w:id="426" w:author="Mike Banach" w:date="2023-05-22T16:35:00Z">
        <w:r w:rsidR="004B290B" w:rsidDel="00857A42">
          <w:delText>X</w:delText>
        </w:r>
      </w:del>
      <w:ins w:id="427" w:author="Mike Banach" w:date="2023-05-22T16:35:00Z">
        <w:r w:rsidR="00857A42">
          <w:t>+</w:t>
        </w:r>
      </w:ins>
      <w:r w:rsidR="004B290B">
        <w:t xml:space="preserve"> BroodYear </w:t>
      </w:r>
      <w:del w:id="428" w:author="Mike Banach" w:date="2023-03-14T15:08:00Z">
        <w:r w:rsidR="004B290B" w:rsidDel="00D3339E">
          <w:delText>X</w:delText>
        </w:r>
      </w:del>
      <w:ins w:id="429" w:author="Mike Banach" w:date="2023-03-14T15:08:00Z">
        <w:r w:rsidR="00D3339E">
          <w:t>+</w:t>
        </w:r>
      </w:ins>
      <w:r w:rsidR="004B290B">
        <w:t xml:space="preserve"> </w:t>
      </w:r>
      <w:proofErr w:type="spellStart"/>
      <w:r w:rsidR="004B290B">
        <w:t>ReleaseYear</w:t>
      </w:r>
      <w:proofErr w:type="spellEnd"/>
      <w:r w:rsidR="00466F37">
        <w:t xml:space="preserve"> </w:t>
      </w:r>
      <w:del w:id="430" w:author="Mike Banach" w:date="2023-03-14T15:08:00Z">
        <w:r w:rsidR="00466F37" w:rsidDel="00D3339E">
          <w:delText>X</w:delText>
        </w:r>
      </w:del>
      <w:ins w:id="431" w:author="Mike Banach" w:date="2023-03-14T15:08:00Z">
        <w:r w:rsidR="00D3339E">
          <w:t>+</w:t>
        </w:r>
      </w:ins>
      <w:r w:rsidR="00466F37">
        <w:t xml:space="preserve"> </w:t>
      </w:r>
      <w:proofErr w:type="spellStart"/>
      <w:r w:rsidR="00466F37">
        <w:t>ReleaseSeason</w:t>
      </w:r>
      <w:proofErr w:type="spellEnd"/>
      <w:r w:rsidR="004B290B">
        <w:t>.</w:t>
      </w:r>
      <w:ins w:id="432" w:author="Mike Banach" w:date="2023-03-14T15:08:00Z">
        <w:r w:rsidR="00D3339E">
          <w:t>]</w:t>
        </w:r>
      </w:ins>
    </w:p>
    <w:p w14:paraId="64D500B3" w14:textId="52876E3E" w:rsidR="00AC7C85" w:rsidRDefault="004B6D6F" w:rsidP="00FE0177">
      <w:pPr>
        <w:keepNext/>
        <w:keepLines/>
        <w:tabs>
          <w:tab w:val="right" w:pos="14310"/>
        </w:tabs>
      </w:pPr>
      <w:ins w:id="433" w:author="Mike Banach" w:date="2023-03-14T15:14:00Z">
        <w:r>
          <w:t>[</w:t>
        </w:r>
      </w:ins>
      <w:ins w:id="434" w:author="Mike Banach" w:date="2022-12-07T09:44:00Z">
        <w:r w:rsidR="00B308DA">
          <w:t>NOTE)</w:t>
        </w:r>
      </w:ins>
      <w:ins w:id="435" w:author="Mike Banach" w:date="2023-03-10T15:06:00Z">
        <w:r w:rsidR="007F6B9A">
          <w:t xml:space="preserve">  </w:t>
        </w:r>
      </w:ins>
      <w:ins w:id="436" w:author="Mike Banach" w:date="2023-03-10T15:07:00Z">
        <w:r w:rsidR="003B1C24">
          <w:t>In</w:t>
        </w:r>
      </w:ins>
      <w:ins w:id="437" w:author="Mike Banach" w:date="2022-12-12T14:20:00Z">
        <w:r w:rsidR="00136374">
          <w:t xml:space="preserve"> this first DES version we include </w:t>
        </w:r>
      </w:ins>
      <w:ins w:id="438" w:author="Mike Banach" w:date="2023-03-14T15:12:00Z">
        <w:r>
          <w:t xml:space="preserve">many fields in the </w:t>
        </w:r>
      </w:ins>
      <w:ins w:id="439" w:author="Mike Banach" w:date="2022-12-12T14:20:00Z">
        <w:r w:rsidR="00136374">
          <w:t>key field</w:t>
        </w:r>
      </w:ins>
      <w:ins w:id="440" w:author="Mike Banach" w:date="2023-03-14T15:12:00Z">
        <w:r>
          <w:t>s</w:t>
        </w:r>
      </w:ins>
      <w:ins w:id="441" w:author="Mike Banach" w:date="2023-03-14T15:11:00Z">
        <w:r>
          <w:t>, meaning detailed information can be captured</w:t>
        </w:r>
      </w:ins>
      <w:ins w:id="442" w:author="Mike Banach" w:date="2022-12-12T14:20:00Z">
        <w:r w:rsidR="00136374">
          <w:t xml:space="preserve">.  We will let data </w:t>
        </w:r>
      </w:ins>
      <w:ins w:id="443" w:author="Mike Banach" w:date="2023-03-14T15:13:00Z">
        <w:r>
          <w:t xml:space="preserve">end </w:t>
        </w:r>
      </w:ins>
      <w:ins w:id="444" w:author="Mike Banach" w:date="2022-12-12T14:20:00Z">
        <w:r w:rsidR="00136374">
          <w:t xml:space="preserve">users evaluate if </w:t>
        </w:r>
      </w:ins>
      <w:ins w:id="445" w:author="Mike Banach" w:date="2023-03-14T15:13:00Z">
        <w:r>
          <w:t>the data are too detailed a</w:t>
        </w:r>
      </w:ins>
      <w:ins w:id="446" w:author="Mike Banach" w:date="2023-03-14T15:14:00Z">
        <w:r>
          <w:t>nd should instead be more summarized</w:t>
        </w:r>
      </w:ins>
      <w:ins w:id="447" w:author="Mike Banach" w:date="2022-12-12T14:20:00Z">
        <w:r w:rsidR="00136374">
          <w:t xml:space="preserve"> in future DES versions.</w:t>
        </w:r>
      </w:ins>
      <w:ins w:id="448" w:author="Mike Banach" w:date="2023-03-14T15:14:00Z">
        <w:r>
          <w:t>]</w:t>
        </w:r>
      </w:ins>
      <w:r w:rsidR="00AC7C85">
        <w:tab/>
      </w:r>
      <w:hyperlink w:anchor="Table_of_Contents" w:history="1">
        <w:r w:rsidR="00AC7C85"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2CC0" w:rsidRPr="00751367" w14:paraId="440D0978" w14:textId="77777777" w:rsidTr="23C10B09">
        <w:trPr>
          <w:cantSplit/>
          <w:tblHeader/>
        </w:trPr>
        <w:tc>
          <w:tcPr>
            <w:tcW w:w="1728" w:type="dxa"/>
            <w:shd w:val="clear" w:color="auto" w:fill="E7E6E6" w:themeFill="background2"/>
            <w:vAlign w:val="center"/>
          </w:tcPr>
          <w:p w14:paraId="4310A820" w14:textId="77777777" w:rsidR="00502CC0" w:rsidRPr="00751367" w:rsidRDefault="00502CC0" w:rsidP="00FE0177">
            <w:pPr>
              <w:keepLines/>
              <w:tabs>
                <w:tab w:val="right" w:pos="14310"/>
              </w:tabs>
              <w:jc w:val="center"/>
              <w:rPr>
                <w:b/>
                <w:sz w:val="16"/>
                <w:szCs w:val="16"/>
              </w:rPr>
            </w:pPr>
            <w:r w:rsidRPr="00751367">
              <w:rPr>
                <w:b/>
                <w:sz w:val="16"/>
                <w:szCs w:val="16"/>
              </w:rPr>
              <w:t>Field Name</w:t>
            </w:r>
          </w:p>
        </w:tc>
        <w:tc>
          <w:tcPr>
            <w:tcW w:w="3600" w:type="dxa"/>
            <w:shd w:val="clear" w:color="auto" w:fill="E7E6E6" w:themeFill="background2"/>
            <w:vAlign w:val="center"/>
          </w:tcPr>
          <w:p w14:paraId="710EBA46" w14:textId="77777777" w:rsidR="00502CC0" w:rsidRPr="00751367" w:rsidRDefault="00502CC0" w:rsidP="00FE0177">
            <w:pPr>
              <w:keepLines/>
              <w:tabs>
                <w:tab w:val="right" w:pos="14310"/>
              </w:tabs>
              <w:jc w:val="center"/>
              <w:rPr>
                <w:b/>
                <w:sz w:val="16"/>
                <w:szCs w:val="16"/>
              </w:rPr>
            </w:pPr>
            <w:r w:rsidRPr="00751367">
              <w:rPr>
                <w:b/>
                <w:sz w:val="16"/>
                <w:szCs w:val="16"/>
              </w:rPr>
              <w:t>Field Description</w:t>
            </w:r>
          </w:p>
        </w:tc>
        <w:tc>
          <w:tcPr>
            <w:tcW w:w="950" w:type="dxa"/>
            <w:shd w:val="clear" w:color="auto" w:fill="E7E6E6" w:themeFill="background2"/>
          </w:tcPr>
          <w:p w14:paraId="5D0D09C9" w14:textId="77777777" w:rsidR="00502CC0" w:rsidRPr="00751367" w:rsidRDefault="00502CC0" w:rsidP="00FF646A">
            <w:pPr>
              <w:keepNext/>
              <w:keepLines/>
              <w:tabs>
                <w:tab w:val="right" w:pos="14310"/>
              </w:tabs>
              <w:jc w:val="center"/>
              <w:rPr>
                <w:b/>
                <w:sz w:val="16"/>
                <w:szCs w:val="16"/>
              </w:rPr>
            </w:pPr>
            <w:r w:rsidRPr="00751367">
              <w:rPr>
                <w:b/>
                <w:sz w:val="16"/>
                <w:szCs w:val="16"/>
              </w:rPr>
              <w:t>Data Type</w:t>
            </w:r>
          </w:p>
        </w:tc>
        <w:tc>
          <w:tcPr>
            <w:tcW w:w="8410" w:type="dxa"/>
            <w:gridSpan w:val="4"/>
            <w:shd w:val="clear" w:color="auto" w:fill="E7E6E6" w:themeFill="background2"/>
            <w:vAlign w:val="center"/>
          </w:tcPr>
          <w:p w14:paraId="583D55AF" w14:textId="66B2DFE6" w:rsidR="00502CC0" w:rsidRPr="00751367" w:rsidRDefault="00502CC0" w:rsidP="00FE0177">
            <w:pPr>
              <w:keepLines/>
              <w:tabs>
                <w:tab w:val="right" w:pos="14310"/>
              </w:tabs>
              <w:jc w:val="center"/>
              <w:rPr>
                <w:b/>
                <w:sz w:val="16"/>
                <w:szCs w:val="16"/>
              </w:rPr>
            </w:pPr>
            <w:r w:rsidRPr="00751367">
              <w:rPr>
                <w:b/>
                <w:sz w:val="16"/>
                <w:szCs w:val="16"/>
              </w:rPr>
              <w:t>Codes/Conventions for</w:t>
            </w:r>
            <w:r w:rsidR="00F52BC5" w:rsidRPr="00751367">
              <w:rPr>
                <w:b/>
                <w:sz w:val="16"/>
                <w:szCs w:val="16"/>
              </w:rPr>
              <w:t xml:space="preserve"> </w:t>
            </w:r>
            <w:del w:id="449" w:author="Mike Banach" w:date="2023-01-26T16:40:00Z">
              <w:r w:rsidR="008560C5" w:rsidRPr="00751367" w:rsidDel="0050438E">
                <w:rPr>
                  <w:b/>
                  <w:sz w:val="16"/>
                  <w:szCs w:val="16"/>
                </w:rPr>
                <w:delText>HLI_</w:delText>
              </w:r>
            </w:del>
            <w:bookmarkStart w:id="450" w:name="OLE_LINK1"/>
            <w:r w:rsidR="004C3320" w:rsidRPr="00751367">
              <w:rPr>
                <w:b/>
                <w:sz w:val="16"/>
                <w:szCs w:val="16"/>
              </w:rPr>
              <w:t>HatcheryReleases</w:t>
            </w:r>
            <w:bookmarkEnd w:id="450"/>
            <w:r w:rsidR="00F52769" w:rsidRPr="00751367">
              <w:rPr>
                <w:b/>
                <w:sz w:val="16"/>
                <w:szCs w:val="16"/>
              </w:rPr>
              <w:t xml:space="preserve"> </w:t>
            </w:r>
            <w:r w:rsidRPr="00751367">
              <w:rPr>
                <w:b/>
                <w:sz w:val="16"/>
                <w:szCs w:val="16"/>
              </w:rPr>
              <w:t>Table</w:t>
            </w:r>
          </w:p>
        </w:tc>
      </w:tr>
      <w:tr w:rsidR="00A46F78" w:rsidRPr="00B745F3" w14:paraId="56DDDB99" w14:textId="77777777" w:rsidTr="003569B4">
        <w:trPr>
          <w:cantSplit/>
          <w:trHeight w:val="317"/>
        </w:trPr>
        <w:tc>
          <w:tcPr>
            <w:tcW w:w="14688" w:type="dxa"/>
            <w:gridSpan w:val="7"/>
            <w:shd w:val="clear" w:color="auto" w:fill="DBE5F1"/>
            <w:vAlign w:val="center"/>
          </w:tcPr>
          <w:p w14:paraId="0B124496"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502CC0" w:rsidRPr="00751367" w14:paraId="353C2847" w14:textId="77777777" w:rsidTr="23C10B09">
        <w:trPr>
          <w:cantSplit/>
        </w:trPr>
        <w:tc>
          <w:tcPr>
            <w:tcW w:w="1728" w:type="dxa"/>
          </w:tcPr>
          <w:p w14:paraId="433113D7" w14:textId="77777777" w:rsidR="00502CC0" w:rsidRPr="00751367" w:rsidRDefault="00502CC0" w:rsidP="006F1C66">
            <w:pPr>
              <w:snapToGrid w:val="0"/>
              <w:rPr>
                <w:bCs/>
                <w:color w:val="FF0000"/>
                <w:sz w:val="16"/>
                <w:szCs w:val="16"/>
              </w:rPr>
            </w:pPr>
            <w:r w:rsidRPr="00751367">
              <w:rPr>
                <w:b/>
                <w:bCs/>
                <w:i/>
                <w:color w:val="FF0000"/>
                <w:sz w:val="16"/>
                <w:szCs w:val="16"/>
              </w:rPr>
              <w:t>ID</w:t>
            </w:r>
          </w:p>
          <w:p w14:paraId="4CD2F160" w14:textId="77777777" w:rsidR="00502CC0" w:rsidRPr="00751367" w:rsidRDefault="00502CC0" w:rsidP="006F1C66">
            <w:pPr>
              <w:tabs>
                <w:tab w:val="right" w:pos="14310"/>
              </w:tabs>
              <w:rPr>
                <w:sz w:val="16"/>
                <w:szCs w:val="16"/>
              </w:rPr>
            </w:pPr>
            <w:r w:rsidRPr="00751367">
              <w:rPr>
                <w:bCs/>
                <w:color w:val="FF0000"/>
                <w:sz w:val="16"/>
                <w:szCs w:val="16"/>
              </w:rPr>
              <w:t>(unique)</w:t>
            </w:r>
          </w:p>
        </w:tc>
        <w:tc>
          <w:tcPr>
            <w:tcW w:w="3600" w:type="dxa"/>
          </w:tcPr>
          <w:p w14:paraId="5382DAA6" w14:textId="77777777" w:rsidR="00502CC0" w:rsidRPr="00751367" w:rsidRDefault="00502CC0" w:rsidP="006F1C66">
            <w:pPr>
              <w:tabs>
                <w:tab w:val="right" w:pos="14310"/>
              </w:tabs>
              <w:rPr>
                <w:sz w:val="16"/>
                <w:szCs w:val="16"/>
              </w:rPr>
            </w:pPr>
            <w:r w:rsidRPr="00751367">
              <w:rPr>
                <w:sz w:val="16"/>
                <w:szCs w:val="16"/>
              </w:rPr>
              <w:t>Value used by computer to identify a record.</w:t>
            </w:r>
          </w:p>
        </w:tc>
        <w:tc>
          <w:tcPr>
            <w:tcW w:w="950" w:type="dxa"/>
          </w:tcPr>
          <w:p w14:paraId="5E0AE5EC" w14:textId="58496866" w:rsidR="00502CC0" w:rsidRPr="00751367" w:rsidRDefault="00AB3EDB" w:rsidP="006F1C66">
            <w:pPr>
              <w:tabs>
                <w:tab w:val="right" w:pos="14310"/>
              </w:tabs>
              <w:jc w:val="center"/>
              <w:rPr>
                <w:sz w:val="16"/>
                <w:szCs w:val="16"/>
              </w:rPr>
            </w:pPr>
            <w:r w:rsidRPr="00751367">
              <w:rPr>
                <w:b/>
                <w:bCs/>
                <w:i/>
                <w:color w:val="FF0000"/>
                <w:sz w:val="16"/>
                <w:szCs w:val="16"/>
              </w:rPr>
              <w:t>GUID</w:t>
            </w:r>
          </w:p>
        </w:tc>
        <w:tc>
          <w:tcPr>
            <w:tcW w:w="8410" w:type="dxa"/>
            <w:gridSpan w:val="4"/>
            <w:tcBorders>
              <w:bottom w:val="single" w:sz="4" w:space="0" w:color="000000" w:themeColor="text1"/>
            </w:tcBorders>
          </w:tcPr>
          <w:p w14:paraId="632383D8" w14:textId="77777777" w:rsidR="00502CC0" w:rsidRPr="007355AF" w:rsidRDefault="00502CC0" w:rsidP="006F1C66">
            <w:pPr>
              <w:snapToGrid w:val="0"/>
              <w:rPr>
                <w:sz w:val="16"/>
                <w:szCs w:val="16"/>
              </w:rPr>
            </w:pPr>
            <w:r w:rsidRPr="007355AF">
              <w:rPr>
                <w:sz w:val="16"/>
                <w:szCs w:val="16"/>
              </w:rPr>
              <w:t>This value is a globally unique identifier (GUID) exactly 36 characters long.</w:t>
            </w:r>
          </w:p>
          <w:p w14:paraId="6485F1FF" w14:textId="77777777" w:rsidR="00502CC0" w:rsidRPr="007355AF" w:rsidRDefault="00502CC0"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1A1BF7F" w14:textId="77777777" w:rsidR="00502CC0" w:rsidRPr="007355AF" w:rsidRDefault="00502CC0"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415A01" w:rsidRPr="00271368" w14:paraId="294FFF79" w14:textId="77777777" w:rsidTr="003569B4">
        <w:trPr>
          <w:cantSplit/>
        </w:trPr>
        <w:tc>
          <w:tcPr>
            <w:tcW w:w="1728" w:type="dxa"/>
          </w:tcPr>
          <w:p w14:paraId="336D7BE6" w14:textId="1B6D5B5A" w:rsidR="00415A01" w:rsidRPr="00271368" w:rsidRDefault="00415A01" w:rsidP="00415A01">
            <w:pPr>
              <w:snapToGrid w:val="0"/>
              <w:rPr>
                <w:color w:val="FF0000"/>
                <w:sz w:val="16"/>
                <w:szCs w:val="16"/>
              </w:rPr>
            </w:pPr>
            <w:r w:rsidRPr="00751367">
              <w:rPr>
                <w:b/>
                <w:color w:val="FF0000"/>
                <w:sz w:val="16"/>
                <w:szCs w:val="16"/>
                <w:u w:val="single"/>
              </w:rPr>
              <w:t>TimeSeriesID</w:t>
            </w:r>
          </w:p>
        </w:tc>
        <w:tc>
          <w:tcPr>
            <w:tcW w:w="3600" w:type="dxa"/>
          </w:tcPr>
          <w:p w14:paraId="4D563E92" w14:textId="77777777" w:rsidR="00415A01" w:rsidRPr="00751367" w:rsidRDefault="00415A01" w:rsidP="00415A01">
            <w:pPr>
              <w:tabs>
                <w:tab w:val="right" w:pos="14310"/>
              </w:tabs>
              <w:rPr>
                <w:sz w:val="16"/>
                <w:szCs w:val="16"/>
              </w:rPr>
            </w:pPr>
            <w:r w:rsidRPr="00751367">
              <w:rPr>
                <w:sz w:val="16"/>
                <w:szCs w:val="16"/>
              </w:rPr>
              <w:t>This field identifies the time series a record belongs to.  Records with the same TimeSeriesID are grouped and presented together on the HCAX.  Assigned by data compilers or regional data assemblers as appropriate.</w:t>
            </w:r>
          </w:p>
          <w:p w14:paraId="00AB4DB2" w14:textId="77777777" w:rsidR="00415A01" w:rsidRPr="00751367" w:rsidRDefault="00415A01" w:rsidP="00415A01">
            <w:pPr>
              <w:tabs>
                <w:tab w:val="right" w:pos="14310"/>
              </w:tabs>
              <w:rPr>
                <w:sz w:val="16"/>
                <w:szCs w:val="16"/>
              </w:rPr>
            </w:pPr>
          </w:p>
          <w:p w14:paraId="0A36F83B" w14:textId="46D0534C" w:rsidR="00415A01" w:rsidRPr="00271368" w:rsidRDefault="00415A01" w:rsidP="00415A01">
            <w:pPr>
              <w:tabs>
                <w:tab w:val="right" w:pos="14310"/>
              </w:tabs>
              <w:rPr>
                <w:sz w:val="16"/>
                <w:szCs w:val="16"/>
              </w:rPr>
            </w:pPr>
            <w:r w:rsidRPr="00751367">
              <w:rPr>
                <w:sz w:val="16"/>
                <w:szCs w:val="16"/>
              </w:rPr>
              <w:t>TimeSeriesID in this DES is a synonym of TrendID in the StreamNet DES, and the same rules apply.</w:t>
            </w:r>
          </w:p>
        </w:tc>
        <w:tc>
          <w:tcPr>
            <w:tcW w:w="950" w:type="dxa"/>
          </w:tcPr>
          <w:p w14:paraId="411855D7" w14:textId="77777777" w:rsidR="00415A01" w:rsidRPr="00751367" w:rsidRDefault="00415A01" w:rsidP="00415A01">
            <w:pPr>
              <w:tabs>
                <w:tab w:val="right" w:pos="14310"/>
              </w:tabs>
              <w:jc w:val="center"/>
              <w:rPr>
                <w:b/>
                <w:color w:val="FF0000"/>
                <w:sz w:val="16"/>
                <w:szCs w:val="16"/>
              </w:rPr>
            </w:pPr>
            <w:r w:rsidRPr="00751367">
              <w:rPr>
                <w:b/>
                <w:color w:val="FF0000"/>
                <w:sz w:val="16"/>
                <w:szCs w:val="16"/>
              </w:rPr>
              <w:t>Integer</w:t>
            </w:r>
          </w:p>
          <w:p w14:paraId="79DDA275" w14:textId="5DA1E621" w:rsidR="00415A01" w:rsidRPr="00271368" w:rsidRDefault="00415A01" w:rsidP="00415A01">
            <w:pPr>
              <w:tabs>
                <w:tab w:val="right" w:pos="14310"/>
              </w:tabs>
              <w:jc w:val="center"/>
              <w:rPr>
                <w:color w:val="FF0000"/>
                <w:sz w:val="16"/>
                <w:szCs w:val="16"/>
              </w:rPr>
            </w:pPr>
            <w:r w:rsidRPr="00751367">
              <w:rPr>
                <w:color w:val="FF0000"/>
                <w:sz w:val="16"/>
                <w:szCs w:val="16"/>
              </w:rPr>
              <w:t>(1-max)</w:t>
            </w:r>
          </w:p>
        </w:tc>
        <w:tc>
          <w:tcPr>
            <w:tcW w:w="4205" w:type="dxa"/>
            <w:gridSpan w:val="2"/>
            <w:shd w:val="clear" w:color="auto" w:fill="auto"/>
          </w:tcPr>
          <w:p w14:paraId="270675B4" w14:textId="77777777" w:rsidR="00415A01" w:rsidRPr="00751367" w:rsidRDefault="00415A01" w:rsidP="00415A01">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3DDE3B94" w14:textId="77777777" w:rsidR="00415A01" w:rsidRPr="00751367" w:rsidRDefault="00415A01" w:rsidP="00415A01">
            <w:pPr>
              <w:tabs>
                <w:tab w:val="right" w:pos="14310"/>
              </w:tabs>
              <w:rPr>
                <w:sz w:val="16"/>
                <w:szCs w:val="16"/>
              </w:rPr>
            </w:pPr>
          </w:p>
          <w:p w14:paraId="11A077A8" w14:textId="77777777" w:rsidR="00415A01" w:rsidRPr="00751367" w:rsidRDefault="00415A01" w:rsidP="00415A01">
            <w:pPr>
              <w:tabs>
                <w:tab w:val="right" w:pos="14310"/>
              </w:tabs>
              <w:rPr>
                <w:sz w:val="16"/>
                <w:szCs w:val="16"/>
              </w:rPr>
            </w:pPr>
            <w:r w:rsidRPr="00751367">
              <w:rPr>
                <w:sz w:val="16"/>
                <w:szCs w:val="16"/>
              </w:rPr>
              <w:t>For records with the same TimeSeriesID:</w:t>
            </w:r>
          </w:p>
          <w:p w14:paraId="541B282B" w14:textId="77777777" w:rsidR="00415A01" w:rsidRPr="00751367" w:rsidRDefault="00415A01" w:rsidP="00415A01">
            <w:pPr>
              <w:numPr>
                <w:ilvl w:val="0"/>
                <w:numId w:val="10"/>
              </w:numPr>
              <w:snapToGrid w:val="0"/>
              <w:ind w:left="173" w:hanging="144"/>
              <w:rPr>
                <w:sz w:val="16"/>
                <w:szCs w:val="16"/>
              </w:rPr>
            </w:pPr>
            <w:r w:rsidRPr="00751367">
              <w:rPr>
                <w:sz w:val="16"/>
                <w:szCs w:val="16"/>
              </w:rPr>
              <w:t>All StockID values must be the same.</w:t>
            </w:r>
          </w:p>
          <w:p w14:paraId="30E0E60B" w14:textId="77777777" w:rsidR="00415A01" w:rsidRPr="00751367" w:rsidRDefault="00415A01" w:rsidP="00415A01">
            <w:pPr>
              <w:numPr>
                <w:ilvl w:val="0"/>
                <w:numId w:val="10"/>
              </w:numPr>
              <w:snapToGrid w:val="0"/>
              <w:ind w:left="173" w:hanging="144"/>
              <w:rPr>
                <w:sz w:val="16"/>
                <w:szCs w:val="16"/>
              </w:rPr>
            </w:pPr>
            <w:r w:rsidRPr="00751367">
              <w:rPr>
                <w:sz w:val="16"/>
                <w:szCs w:val="16"/>
              </w:rPr>
              <w:t>All HatcheryFacilityName values must be the same.</w:t>
            </w:r>
          </w:p>
          <w:p w14:paraId="3EE60777" w14:textId="77777777" w:rsidR="00415A01" w:rsidRPr="00751367" w:rsidRDefault="00415A01" w:rsidP="00415A01">
            <w:pPr>
              <w:numPr>
                <w:ilvl w:val="0"/>
                <w:numId w:val="10"/>
              </w:numPr>
              <w:snapToGrid w:val="0"/>
              <w:ind w:left="173" w:hanging="144"/>
              <w:rPr>
                <w:sz w:val="16"/>
                <w:szCs w:val="16"/>
              </w:rPr>
            </w:pPr>
            <w:r w:rsidRPr="00751367">
              <w:rPr>
                <w:sz w:val="16"/>
                <w:szCs w:val="16"/>
              </w:rPr>
              <w:t>All ReleaseLocation values must be the same.</w:t>
            </w:r>
          </w:p>
          <w:p w14:paraId="50FB35AE" w14:textId="77777777" w:rsidR="00FD42D9" w:rsidRDefault="00415A01" w:rsidP="00FD42D9">
            <w:pPr>
              <w:numPr>
                <w:ilvl w:val="0"/>
                <w:numId w:val="10"/>
              </w:numPr>
              <w:snapToGrid w:val="0"/>
              <w:ind w:left="173" w:hanging="144"/>
              <w:rPr>
                <w:sz w:val="16"/>
                <w:szCs w:val="16"/>
              </w:rPr>
            </w:pPr>
            <w:r w:rsidRPr="00751367">
              <w:rPr>
                <w:sz w:val="16"/>
                <w:szCs w:val="16"/>
              </w:rPr>
              <w:t>All LifeStage values must be the same.</w:t>
            </w:r>
          </w:p>
          <w:p w14:paraId="1299E743" w14:textId="52137EFB" w:rsidR="00415A01" w:rsidRPr="00271368" w:rsidRDefault="00415A01" w:rsidP="00FD42D9">
            <w:pPr>
              <w:numPr>
                <w:ilvl w:val="0"/>
                <w:numId w:val="10"/>
              </w:numPr>
              <w:snapToGrid w:val="0"/>
              <w:ind w:left="173" w:hanging="144"/>
              <w:rPr>
                <w:sz w:val="16"/>
                <w:szCs w:val="16"/>
              </w:rPr>
            </w:pPr>
            <w:r w:rsidRPr="00751367">
              <w:rPr>
                <w:sz w:val="16"/>
                <w:szCs w:val="16"/>
              </w:rPr>
              <w:t>The combination of BroodYear, ReleaseYear, and ReleaseSeason may NOT be repeated.</w:t>
            </w:r>
          </w:p>
        </w:tc>
        <w:tc>
          <w:tcPr>
            <w:tcW w:w="4205" w:type="dxa"/>
            <w:gridSpan w:val="2"/>
            <w:shd w:val="clear" w:color="auto" w:fill="auto"/>
          </w:tcPr>
          <w:p w14:paraId="22860F8C" w14:textId="77777777" w:rsidR="00415A01" w:rsidRPr="00751367" w:rsidRDefault="00415A01" w:rsidP="00415A01">
            <w:pPr>
              <w:snapToGrid w:val="0"/>
              <w:rPr>
                <w:sz w:val="16"/>
                <w:szCs w:val="16"/>
              </w:rPr>
            </w:pPr>
            <w:r w:rsidRPr="00751367">
              <w:rPr>
                <w:sz w:val="16"/>
                <w:szCs w:val="16"/>
              </w:rPr>
              <w:t>Assigned TimeSeriesID ranges are the same as assigned TrendID ranges in the StreamNet DES.  Coordinate with other personnel in your organization assigning TimeSeriesID and TrendID values.</w:t>
            </w:r>
          </w:p>
          <w:p w14:paraId="0C0F321F" w14:textId="77777777" w:rsidR="00415A01" w:rsidRPr="00751367" w:rsidRDefault="00415A01" w:rsidP="00415A01">
            <w:pPr>
              <w:snapToGrid w:val="0"/>
              <w:rPr>
                <w:sz w:val="16"/>
                <w:szCs w:val="16"/>
              </w:rPr>
            </w:pPr>
            <w:r w:rsidRPr="00751367">
              <w:rPr>
                <w:sz w:val="16"/>
                <w:szCs w:val="16"/>
              </w:rPr>
              <w:t>10,000-19,999 = MFWP</w:t>
            </w:r>
          </w:p>
          <w:p w14:paraId="3E0294F2" w14:textId="77777777" w:rsidR="00415A01" w:rsidRPr="00751367" w:rsidRDefault="00415A01" w:rsidP="00415A01">
            <w:pPr>
              <w:snapToGrid w:val="0"/>
              <w:rPr>
                <w:sz w:val="16"/>
                <w:szCs w:val="16"/>
              </w:rPr>
            </w:pPr>
            <w:r w:rsidRPr="00751367">
              <w:rPr>
                <w:sz w:val="16"/>
                <w:szCs w:val="16"/>
              </w:rPr>
              <w:t>20,000-22,499 = CRITFC</w:t>
            </w:r>
          </w:p>
          <w:p w14:paraId="0418DEE9" w14:textId="77777777" w:rsidR="00415A01" w:rsidRPr="00751367" w:rsidRDefault="00415A01" w:rsidP="00415A01">
            <w:pPr>
              <w:snapToGrid w:val="0"/>
              <w:rPr>
                <w:sz w:val="16"/>
                <w:szCs w:val="16"/>
              </w:rPr>
            </w:pPr>
            <w:r w:rsidRPr="00751367">
              <w:rPr>
                <w:sz w:val="16"/>
                <w:szCs w:val="16"/>
              </w:rPr>
              <w:t>22,500-24,999 = NPT</w:t>
            </w:r>
          </w:p>
          <w:p w14:paraId="492C3FB3" w14:textId="77777777" w:rsidR="00415A01" w:rsidRPr="00751367" w:rsidRDefault="00415A01" w:rsidP="00415A01">
            <w:pPr>
              <w:snapToGrid w:val="0"/>
              <w:rPr>
                <w:sz w:val="16"/>
                <w:szCs w:val="16"/>
              </w:rPr>
            </w:pPr>
            <w:r w:rsidRPr="00751367">
              <w:rPr>
                <w:sz w:val="16"/>
                <w:szCs w:val="16"/>
              </w:rPr>
              <w:t>25,000-27,499=CTWS</w:t>
            </w:r>
          </w:p>
          <w:p w14:paraId="41949290" w14:textId="77777777" w:rsidR="00415A01" w:rsidRPr="00751367" w:rsidRDefault="00415A01" w:rsidP="00415A01">
            <w:pPr>
              <w:snapToGrid w:val="0"/>
              <w:rPr>
                <w:sz w:val="16"/>
                <w:szCs w:val="16"/>
              </w:rPr>
            </w:pPr>
            <w:r w:rsidRPr="00751367">
              <w:rPr>
                <w:sz w:val="16"/>
                <w:szCs w:val="16"/>
              </w:rPr>
              <w:t>27,500-29,999=YN</w:t>
            </w:r>
          </w:p>
          <w:p w14:paraId="7BC784A9" w14:textId="77777777" w:rsidR="00415A01" w:rsidRPr="00751367" w:rsidRDefault="00415A01" w:rsidP="00415A01">
            <w:pPr>
              <w:snapToGrid w:val="0"/>
              <w:rPr>
                <w:sz w:val="16"/>
                <w:szCs w:val="16"/>
              </w:rPr>
            </w:pPr>
            <w:r w:rsidRPr="00751367">
              <w:rPr>
                <w:sz w:val="16"/>
                <w:szCs w:val="16"/>
              </w:rPr>
              <w:t>200,000-209,999 = CTUIR</w:t>
            </w:r>
          </w:p>
          <w:p w14:paraId="30394C3E" w14:textId="77777777" w:rsidR="00415A01" w:rsidRPr="00751367" w:rsidRDefault="00415A01" w:rsidP="00415A01">
            <w:pPr>
              <w:snapToGrid w:val="0"/>
              <w:rPr>
                <w:sz w:val="16"/>
                <w:szCs w:val="16"/>
              </w:rPr>
            </w:pPr>
            <w:r w:rsidRPr="00751367">
              <w:rPr>
                <w:sz w:val="16"/>
                <w:szCs w:val="16"/>
              </w:rPr>
              <w:t>30,000-39,999 = USFWS</w:t>
            </w:r>
          </w:p>
          <w:p w14:paraId="212EC250" w14:textId="77777777" w:rsidR="00415A01" w:rsidRPr="00751367" w:rsidRDefault="00415A01" w:rsidP="00415A01">
            <w:pPr>
              <w:snapToGrid w:val="0"/>
              <w:rPr>
                <w:sz w:val="16"/>
                <w:szCs w:val="16"/>
              </w:rPr>
            </w:pPr>
            <w:r w:rsidRPr="00751367">
              <w:rPr>
                <w:sz w:val="16"/>
                <w:szCs w:val="16"/>
              </w:rPr>
              <w:t>40,000-49,999 = IDFG</w:t>
            </w:r>
          </w:p>
          <w:p w14:paraId="19E13E19" w14:textId="77777777" w:rsidR="00415A01" w:rsidRPr="00751367" w:rsidRDefault="00415A01" w:rsidP="00415A01">
            <w:pPr>
              <w:snapToGrid w:val="0"/>
              <w:rPr>
                <w:sz w:val="16"/>
                <w:szCs w:val="16"/>
              </w:rPr>
            </w:pPr>
            <w:r w:rsidRPr="00751367">
              <w:rPr>
                <w:sz w:val="16"/>
                <w:szCs w:val="16"/>
              </w:rPr>
              <w:t>50,000-59,999; 500,000-599,999 = ODFW</w:t>
            </w:r>
          </w:p>
          <w:p w14:paraId="7118000C" w14:textId="77777777" w:rsidR="00415A01" w:rsidRPr="00751367" w:rsidRDefault="00415A01" w:rsidP="00415A01">
            <w:pPr>
              <w:snapToGrid w:val="0"/>
              <w:rPr>
                <w:sz w:val="16"/>
                <w:szCs w:val="16"/>
              </w:rPr>
            </w:pPr>
            <w:r w:rsidRPr="00751367">
              <w:rPr>
                <w:sz w:val="16"/>
                <w:szCs w:val="16"/>
              </w:rPr>
              <w:t>100,000-199,999 = WDFW</w:t>
            </w:r>
          </w:p>
          <w:p w14:paraId="46AE5718" w14:textId="40C6CAB0" w:rsidR="00415A01" w:rsidRPr="00271368" w:rsidRDefault="00415A01" w:rsidP="00415A01">
            <w:pPr>
              <w:snapToGrid w:val="0"/>
              <w:rPr>
                <w:sz w:val="16"/>
                <w:szCs w:val="16"/>
              </w:rPr>
            </w:pPr>
            <w:r w:rsidRPr="00751367">
              <w:rPr>
                <w:sz w:val="16"/>
                <w:szCs w:val="16"/>
              </w:rPr>
              <w:t>(CCT range jointly managed by WDFW and CCT)</w:t>
            </w:r>
          </w:p>
        </w:tc>
      </w:tr>
      <w:tr w:rsidR="00AC6A41" w:rsidRPr="00271368" w14:paraId="7BB07DBA" w14:textId="77777777" w:rsidTr="003569B4">
        <w:trPr>
          <w:cantSplit/>
        </w:trPr>
        <w:tc>
          <w:tcPr>
            <w:tcW w:w="1728" w:type="dxa"/>
          </w:tcPr>
          <w:p w14:paraId="0CCB5043" w14:textId="58C146DF" w:rsidR="00AC6A41" w:rsidRPr="00AC6A41" w:rsidRDefault="00AC6A41" w:rsidP="00AC6A41">
            <w:pPr>
              <w:snapToGrid w:val="0"/>
              <w:rPr>
                <w:color w:val="FF0000"/>
                <w:sz w:val="16"/>
                <w:szCs w:val="16"/>
              </w:rPr>
            </w:pPr>
            <w:r w:rsidRPr="00751367">
              <w:rPr>
                <w:b/>
                <w:bCs/>
                <w:color w:val="FF0000"/>
                <w:sz w:val="16"/>
                <w:szCs w:val="16"/>
              </w:rPr>
              <w:t>CommonName</w:t>
            </w:r>
          </w:p>
        </w:tc>
        <w:tc>
          <w:tcPr>
            <w:tcW w:w="3600" w:type="dxa"/>
          </w:tcPr>
          <w:p w14:paraId="6ED2CC17" w14:textId="09C8B6FA" w:rsidR="00AC6A41" w:rsidRPr="00AC6A41" w:rsidRDefault="00AC6A41" w:rsidP="00AC6A41">
            <w:pPr>
              <w:tabs>
                <w:tab w:val="right" w:pos="14310"/>
              </w:tabs>
              <w:rPr>
                <w:sz w:val="16"/>
                <w:szCs w:val="16"/>
              </w:rPr>
            </w:pPr>
            <w:r w:rsidRPr="00751367">
              <w:rPr>
                <w:sz w:val="16"/>
                <w:szCs w:val="16"/>
              </w:rPr>
              <w:t>Common name of the taxon of fish.</w:t>
            </w:r>
          </w:p>
        </w:tc>
        <w:tc>
          <w:tcPr>
            <w:tcW w:w="950" w:type="dxa"/>
          </w:tcPr>
          <w:p w14:paraId="74203FC0"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27EC7F93" w14:textId="143AAC07" w:rsidR="00AC6A41" w:rsidRPr="00AC6A41" w:rsidRDefault="00AC6A41" w:rsidP="00AC6A41">
            <w:pPr>
              <w:tabs>
                <w:tab w:val="right" w:pos="14310"/>
              </w:tabs>
              <w:jc w:val="center"/>
              <w:rPr>
                <w:color w:val="FF0000"/>
                <w:sz w:val="16"/>
                <w:szCs w:val="16"/>
              </w:rPr>
            </w:pPr>
            <w:r w:rsidRPr="00751367">
              <w:rPr>
                <w:bCs/>
                <w:color w:val="FF0000"/>
                <w:sz w:val="16"/>
                <w:szCs w:val="16"/>
              </w:rPr>
              <w:t>(1-15)</w:t>
            </w:r>
          </w:p>
        </w:tc>
        <w:tc>
          <w:tcPr>
            <w:tcW w:w="2803" w:type="dxa"/>
            <w:shd w:val="clear" w:color="auto" w:fill="auto"/>
          </w:tcPr>
          <w:p w14:paraId="39C13F2F" w14:textId="29E64503" w:rsidR="00AC6A41" w:rsidRPr="00AC6A41" w:rsidRDefault="00AC6A41" w:rsidP="00AC6A41">
            <w:pPr>
              <w:snapToGrid w:val="0"/>
              <w:rPr>
                <w:sz w:val="16"/>
                <w:szCs w:val="16"/>
              </w:rPr>
            </w:pPr>
            <w:r w:rsidRPr="00751367">
              <w:rPr>
                <w:sz w:val="16"/>
                <w:szCs w:val="16"/>
              </w:rPr>
              <w:t>Enter the name of the taxon here, even if taxon name is included in the name of the stock. Select from the following:</w:t>
            </w:r>
          </w:p>
        </w:tc>
        <w:tc>
          <w:tcPr>
            <w:tcW w:w="2803" w:type="dxa"/>
            <w:gridSpan w:val="2"/>
            <w:shd w:val="clear" w:color="auto" w:fill="auto"/>
          </w:tcPr>
          <w:p w14:paraId="01F24DF9" w14:textId="77777777" w:rsidR="00AC6A41" w:rsidRPr="00751367" w:rsidRDefault="00AC6A41" w:rsidP="00AC6A41">
            <w:pPr>
              <w:numPr>
                <w:ilvl w:val="0"/>
                <w:numId w:val="10"/>
              </w:numPr>
              <w:snapToGrid w:val="0"/>
              <w:ind w:left="173" w:hanging="144"/>
              <w:rPr>
                <w:sz w:val="16"/>
                <w:szCs w:val="16"/>
              </w:rPr>
            </w:pPr>
            <w:r w:rsidRPr="00751367">
              <w:rPr>
                <w:sz w:val="16"/>
                <w:szCs w:val="16"/>
              </w:rPr>
              <w:t>Bull trout</w:t>
            </w:r>
          </w:p>
          <w:p w14:paraId="47A600AE" w14:textId="77777777" w:rsidR="00AC6A41" w:rsidRPr="00751367" w:rsidRDefault="00AC6A41" w:rsidP="00AC6A41">
            <w:pPr>
              <w:numPr>
                <w:ilvl w:val="0"/>
                <w:numId w:val="10"/>
              </w:numPr>
              <w:snapToGrid w:val="0"/>
              <w:ind w:left="173" w:hanging="144"/>
              <w:rPr>
                <w:sz w:val="16"/>
                <w:szCs w:val="16"/>
              </w:rPr>
            </w:pPr>
            <w:r w:rsidRPr="00751367">
              <w:rPr>
                <w:sz w:val="16"/>
                <w:szCs w:val="16"/>
              </w:rPr>
              <w:t>Chinook salmon</w:t>
            </w:r>
          </w:p>
          <w:p w14:paraId="4674E808" w14:textId="77777777" w:rsidR="00AC6A41" w:rsidRPr="00751367" w:rsidRDefault="00AC6A41" w:rsidP="00AC6A41">
            <w:pPr>
              <w:numPr>
                <w:ilvl w:val="0"/>
                <w:numId w:val="10"/>
              </w:numPr>
              <w:snapToGrid w:val="0"/>
              <w:ind w:left="173" w:hanging="144"/>
              <w:rPr>
                <w:sz w:val="16"/>
                <w:szCs w:val="16"/>
              </w:rPr>
            </w:pPr>
            <w:r w:rsidRPr="00751367">
              <w:rPr>
                <w:sz w:val="16"/>
                <w:szCs w:val="16"/>
              </w:rPr>
              <w:t>Chum salmon</w:t>
            </w:r>
          </w:p>
          <w:p w14:paraId="0DF65D11" w14:textId="77777777" w:rsidR="00AC6A41" w:rsidRPr="00751367" w:rsidRDefault="00AC6A41" w:rsidP="00AC6A41">
            <w:pPr>
              <w:numPr>
                <w:ilvl w:val="0"/>
                <w:numId w:val="10"/>
              </w:numPr>
              <w:snapToGrid w:val="0"/>
              <w:ind w:left="173" w:hanging="144"/>
              <w:rPr>
                <w:sz w:val="16"/>
                <w:szCs w:val="16"/>
              </w:rPr>
            </w:pPr>
            <w:r w:rsidRPr="00751367">
              <w:rPr>
                <w:sz w:val="16"/>
                <w:szCs w:val="16"/>
              </w:rPr>
              <w:t>Coho salmon</w:t>
            </w:r>
          </w:p>
          <w:p w14:paraId="7FBB4F05" w14:textId="77777777" w:rsidR="00AC6A41" w:rsidRDefault="00AC6A41" w:rsidP="00AC6A41">
            <w:pPr>
              <w:numPr>
                <w:ilvl w:val="0"/>
                <w:numId w:val="10"/>
              </w:numPr>
              <w:snapToGrid w:val="0"/>
              <w:ind w:left="173" w:hanging="144"/>
              <w:rPr>
                <w:sz w:val="16"/>
                <w:szCs w:val="16"/>
              </w:rPr>
            </w:pPr>
            <w:r w:rsidRPr="00751367">
              <w:rPr>
                <w:sz w:val="16"/>
                <w:szCs w:val="16"/>
              </w:rPr>
              <w:t>Sockeye salmon</w:t>
            </w:r>
          </w:p>
          <w:p w14:paraId="45A1C5F7" w14:textId="197A3120" w:rsidR="00AC6A41" w:rsidRPr="00AC6A41" w:rsidRDefault="00AC6A41" w:rsidP="00AC6A41">
            <w:pPr>
              <w:numPr>
                <w:ilvl w:val="0"/>
                <w:numId w:val="10"/>
              </w:numPr>
              <w:snapToGrid w:val="0"/>
              <w:ind w:left="173" w:hanging="144"/>
              <w:rPr>
                <w:sz w:val="16"/>
                <w:szCs w:val="16"/>
              </w:rPr>
            </w:pPr>
            <w:r w:rsidRPr="00751367">
              <w:rPr>
                <w:sz w:val="16"/>
                <w:szCs w:val="16"/>
              </w:rPr>
              <w:t>Steelhead</w:t>
            </w:r>
          </w:p>
        </w:tc>
        <w:tc>
          <w:tcPr>
            <w:tcW w:w="2804" w:type="dxa"/>
            <w:shd w:val="clear" w:color="auto" w:fill="auto"/>
          </w:tcPr>
          <w:p w14:paraId="548133E3" w14:textId="49B5E1D6" w:rsidR="00AC6A41" w:rsidRPr="00AC6A41" w:rsidRDefault="00AC6A41" w:rsidP="00AC6A41">
            <w:pPr>
              <w:snapToGrid w:val="0"/>
              <w:rPr>
                <w:sz w:val="16"/>
                <w:szCs w:val="16"/>
              </w:rPr>
            </w:pPr>
            <w:r w:rsidRPr="00751367">
              <w:rPr>
                <w:sz w:val="16"/>
                <w:szCs w:val="16"/>
              </w:rPr>
              <w:t xml:space="preserve">Additional species may be added in the future: refer to </w:t>
            </w:r>
            <w:hyperlink r:id="rId30" w:history="1">
              <w:r w:rsidRPr="00751367">
                <w:rPr>
                  <w:rStyle w:val="Hyperlink"/>
                  <w:sz w:val="16"/>
                  <w:szCs w:val="16"/>
                </w:rPr>
                <w:t>https://www.streamnet.org/resources/nw-fish/fish-species/</w:t>
              </w:r>
            </w:hyperlink>
            <w:r w:rsidRPr="00751367">
              <w:rPr>
                <w:sz w:val="16"/>
                <w:szCs w:val="16"/>
              </w:rPr>
              <w:t xml:space="preserve"> for common names.</w:t>
            </w:r>
          </w:p>
        </w:tc>
      </w:tr>
      <w:tr w:rsidR="00AC6A41" w:rsidRPr="00271368" w14:paraId="0CAB9B80" w14:textId="77777777" w:rsidTr="003569B4">
        <w:trPr>
          <w:cantSplit/>
        </w:trPr>
        <w:tc>
          <w:tcPr>
            <w:tcW w:w="1728" w:type="dxa"/>
          </w:tcPr>
          <w:p w14:paraId="412E43E6" w14:textId="61A5B9AA" w:rsidR="00AC6A41" w:rsidRPr="00AC6A41" w:rsidRDefault="00AC6A41" w:rsidP="00AC6A41">
            <w:pPr>
              <w:snapToGrid w:val="0"/>
              <w:rPr>
                <w:color w:val="FF0000"/>
                <w:sz w:val="16"/>
                <w:szCs w:val="16"/>
              </w:rPr>
            </w:pPr>
            <w:r w:rsidRPr="00751367">
              <w:rPr>
                <w:b/>
                <w:bCs/>
                <w:color w:val="FF0000"/>
                <w:sz w:val="16"/>
                <w:szCs w:val="16"/>
              </w:rPr>
              <w:t>Run</w:t>
            </w:r>
          </w:p>
        </w:tc>
        <w:tc>
          <w:tcPr>
            <w:tcW w:w="3600" w:type="dxa"/>
          </w:tcPr>
          <w:p w14:paraId="26EF96CA" w14:textId="2DD09051" w:rsidR="00AC6A41" w:rsidRPr="00AC6A41" w:rsidRDefault="00AC6A41" w:rsidP="00AC6A41">
            <w:pPr>
              <w:tabs>
                <w:tab w:val="right" w:pos="14310"/>
              </w:tabs>
              <w:rPr>
                <w:sz w:val="16"/>
                <w:szCs w:val="16"/>
              </w:rPr>
            </w:pPr>
            <w:r w:rsidRPr="00751367">
              <w:rPr>
                <w:sz w:val="16"/>
                <w:szCs w:val="16"/>
              </w:rPr>
              <w:t>Run of fish.</w:t>
            </w:r>
          </w:p>
        </w:tc>
        <w:tc>
          <w:tcPr>
            <w:tcW w:w="950" w:type="dxa"/>
          </w:tcPr>
          <w:p w14:paraId="353D39EF"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50787AC1" w14:textId="08E45CBF" w:rsidR="00AC6A41" w:rsidRPr="00AC6A41" w:rsidRDefault="00AC6A41" w:rsidP="00AC6A41">
            <w:pPr>
              <w:tabs>
                <w:tab w:val="right" w:pos="14310"/>
              </w:tabs>
              <w:jc w:val="center"/>
              <w:rPr>
                <w:color w:val="FF0000"/>
                <w:sz w:val="16"/>
                <w:szCs w:val="16"/>
              </w:rPr>
            </w:pPr>
            <w:r w:rsidRPr="00751367">
              <w:rPr>
                <w:bCs/>
                <w:color w:val="FF0000"/>
                <w:sz w:val="16"/>
                <w:szCs w:val="16"/>
              </w:rPr>
              <w:t>(3-20)</w:t>
            </w:r>
          </w:p>
        </w:tc>
        <w:tc>
          <w:tcPr>
            <w:tcW w:w="2803" w:type="dxa"/>
            <w:shd w:val="clear" w:color="auto" w:fill="auto"/>
          </w:tcPr>
          <w:p w14:paraId="390A20DF" w14:textId="3BC6B379" w:rsidR="00AC6A41" w:rsidRPr="00AC6A41" w:rsidRDefault="00AC6A41" w:rsidP="00AC6A41">
            <w:pPr>
              <w:snapToGrid w:val="0"/>
              <w:rPr>
                <w:sz w:val="16"/>
                <w:szCs w:val="16"/>
              </w:rPr>
            </w:pPr>
            <w:r w:rsidRPr="00751367">
              <w:rPr>
                <w:sz w:val="16"/>
                <w:szCs w:val="16"/>
              </w:rPr>
              <w:t>Enter the name of the run here, even if run name is included in the name of the stock.  Entries in this field are not recognized as taxonomic divisions.  Select from the following:   [</w:t>
            </w:r>
            <w:r w:rsidRPr="00751367">
              <w:rPr>
                <w:i/>
                <w:sz w:val="16"/>
                <w:szCs w:val="16"/>
              </w:rPr>
              <w:t>Do not include comments in brackets.</w:t>
            </w:r>
            <w:r w:rsidRPr="00751367">
              <w:rPr>
                <w:sz w:val="16"/>
                <w:szCs w:val="16"/>
              </w:rPr>
              <w:t>]</w:t>
            </w:r>
          </w:p>
        </w:tc>
        <w:tc>
          <w:tcPr>
            <w:tcW w:w="2803" w:type="dxa"/>
            <w:gridSpan w:val="2"/>
            <w:shd w:val="clear" w:color="auto" w:fill="auto"/>
          </w:tcPr>
          <w:p w14:paraId="50E0099D" w14:textId="77777777" w:rsidR="00AC6A41" w:rsidRPr="00751367" w:rsidRDefault="00AC6A41" w:rsidP="00AC6A41">
            <w:pPr>
              <w:numPr>
                <w:ilvl w:val="0"/>
                <w:numId w:val="6"/>
              </w:numPr>
              <w:snapToGrid w:val="0"/>
              <w:ind w:left="173" w:hanging="144"/>
              <w:rPr>
                <w:sz w:val="16"/>
                <w:szCs w:val="16"/>
              </w:rPr>
            </w:pPr>
            <w:r w:rsidRPr="00751367">
              <w:rPr>
                <w:sz w:val="16"/>
                <w:szCs w:val="16"/>
              </w:rPr>
              <w:t>Spring</w:t>
            </w:r>
          </w:p>
          <w:p w14:paraId="3DDDB203" w14:textId="77777777" w:rsidR="00AC6A41" w:rsidRPr="00751367" w:rsidRDefault="00AC6A41" w:rsidP="00AC6A41">
            <w:pPr>
              <w:numPr>
                <w:ilvl w:val="0"/>
                <w:numId w:val="6"/>
              </w:numPr>
              <w:snapToGrid w:val="0"/>
              <w:ind w:left="173" w:hanging="144"/>
              <w:rPr>
                <w:sz w:val="16"/>
                <w:szCs w:val="16"/>
              </w:rPr>
            </w:pPr>
            <w:r w:rsidRPr="00751367">
              <w:rPr>
                <w:sz w:val="16"/>
                <w:szCs w:val="16"/>
              </w:rPr>
              <w:t>Summer</w:t>
            </w:r>
          </w:p>
          <w:p w14:paraId="7D02FF18" w14:textId="77777777" w:rsidR="00AC6A41" w:rsidRPr="00751367" w:rsidRDefault="00AC6A41" w:rsidP="00AC6A41">
            <w:pPr>
              <w:numPr>
                <w:ilvl w:val="0"/>
                <w:numId w:val="6"/>
              </w:numPr>
              <w:snapToGrid w:val="0"/>
              <w:ind w:left="173" w:hanging="144"/>
              <w:rPr>
                <w:sz w:val="16"/>
                <w:szCs w:val="16"/>
              </w:rPr>
            </w:pPr>
            <w:r w:rsidRPr="00751367">
              <w:rPr>
                <w:sz w:val="16"/>
                <w:szCs w:val="16"/>
              </w:rPr>
              <w:t>Fall</w:t>
            </w:r>
          </w:p>
          <w:p w14:paraId="77012C09" w14:textId="77777777" w:rsidR="00AC6A41" w:rsidRPr="00751367" w:rsidRDefault="00AC6A41" w:rsidP="00AC6A41">
            <w:pPr>
              <w:numPr>
                <w:ilvl w:val="0"/>
                <w:numId w:val="6"/>
              </w:numPr>
              <w:snapToGrid w:val="0"/>
              <w:ind w:left="173" w:hanging="144"/>
              <w:rPr>
                <w:sz w:val="16"/>
                <w:szCs w:val="16"/>
              </w:rPr>
            </w:pPr>
            <w:r w:rsidRPr="00751367">
              <w:rPr>
                <w:sz w:val="16"/>
                <w:szCs w:val="16"/>
              </w:rPr>
              <w:t>Late fall</w:t>
            </w:r>
          </w:p>
          <w:p w14:paraId="1A5B1FE4" w14:textId="77777777" w:rsidR="00AC6A41" w:rsidRDefault="00AC6A41" w:rsidP="00AC6A41">
            <w:pPr>
              <w:numPr>
                <w:ilvl w:val="0"/>
                <w:numId w:val="6"/>
              </w:numPr>
              <w:snapToGrid w:val="0"/>
              <w:ind w:left="173" w:hanging="144"/>
              <w:rPr>
                <w:sz w:val="16"/>
                <w:szCs w:val="16"/>
              </w:rPr>
            </w:pPr>
            <w:r w:rsidRPr="00751367">
              <w:rPr>
                <w:sz w:val="16"/>
                <w:szCs w:val="16"/>
              </w:rPr>
              <w:t>Winter</w:t>
            </w:r>
          </w:p>
          <w:p w14:paraId="549BCDEC" w14:textId="7D32A118" w:rsidR="00AC6A41" w:rsidRPr="00AC6A41" w:rsidRDefault="00AC6A41" w:rsidP="00AC6A41">
            <w:pPr>
              <w:numPr>
                <w:ilvl w:val="0"/>
                <w:numId w:val="6"/>
              </w:numPr>
              <w:snapToGrid w:val="0"/>
              <w:ind w:left="173" w:hanging="144"/>
              <w:rPr>
                <w:sz w:val="16"/>
                <w:szCs w:val="16"/>
              </w:rPr>
            </w:pPr>
            <w:r w:rsidRPr="00751367">
              <w:rPr>
                <w:sz w:val="16"/>
                <w:szCs w:val="16"/>
              </w:rPr>
              <w:t>Spring/summer</w:t>
            </w:r>
          </w:p>
        </w:tc>
        <w:tc>
          <w:tcPr>
            <w:tcW w:w="2804" w:type="dxa"/>
            <w:shd w:val="clear" w:color="auto" w:fill="auto"/>
          </w:tcPr>
          <w:p w14:paraId="469EA5FD" w14:textId="77777777" w:rsidR="00AC6A41" w:rsidRPr="00751367" w:rsidRDefault="00AC6A41" w:rsidP="00AC6A41">
            <w:pPr>
              <w:numPr>
                <w:ilvl w:val="0"/>
                <w:numId w:val="6"/>
              </w:numPr>
              <w:snapToGrid w:val="0"/>
              <w:ind w:left="173" w:hanging="144"/>
              <w:rPr>
                <w:sz w:val="16"/>
                <w:szCs w:val="16"/>
              </w:rPr>
            </w:pPr>
            <w:r w:rsidRPr="00751367">
              <w:rPr>
                <w:sz w:val="16"/>
                <w:szCs w:val="16"/>
              </w:rPr>
              <w:t>Both summer &amp; winter</w:t>
            </w:r>
          </w:p>
          <w:p w14:paraId="4F52A53D" w14:textId="77777777" w:rsidR="00AC6A41" w:rsidRPr="00751367" w:rsidRDefault="00AC6A41" w:rsidP="00AC6A41">
            <w:pPr>
              <w:numPr>
                <w:ilvl w:val="0"/>
                <w:numId w:val="6"/>
              </w:numPr>
              <w:snapToGrid w:val="0"/>
              <w:ind w:left="173" w:hanging="144"/>
              <w:rPr>
                <w:sz w:val="16"/>
                <w:szCs w:val="16"/>
              </w:rPr>
            </w:pPr>
            <w:r w:rsidRPr="00751367">
              <w:rPr>
                <w:sz w:val="16"/>
                <w:szCs w:val="16"/>
              </w:rPr>
              <w:t>Early</w:t>
            </w:r>
          </w:p>
          <w:p w14:paraId="3099F632" w14:textId="77777777" w:rsidR="00AC6A41" w:rsidRPr="00751367" w:rsidRDefault="00AC6A41" w:rsidP="00AC6A41">
            <w:pPr>
              <w:numPr>
                <w:ilvl w:val="0"/>
                <w:numId w:val="6"/>
              </w:numPr>
              <w:snapToGrid w:val="0"/>
              <w:ind w:left="173" w:hanging="144"/>
              <w:rPr>
                <w:sz w:val="16"/>
                <w:szCs w:val="16"/>
              </w:rPr>
            </w:pPr>
            <w:r w:rsidRPr="00751367">
              <w:rPr>
                <w:sz w:val="16"/>
                <w:szCs w:val="16"/>
              </w:rPr>
              <w:t>Late</w:t>
            </w:r>
          </w:p>
          <w:p w14:paraId="5B3EB42D" w14:textId="77777777" w:rsidR="00AC6A41" w:rsidRDefault="00AC6A41" w:rsidP="00AC6A41">
            <w:pPr>
              <w:numPr>
                <w:ilvl w:val="0"/>
                <w:numId w:val="6"/>
              </w:numPr>
              <w:snapToGrid w:val="0"/>
              <w:ind w:left="173" w:hanging="144"/>
              <w:rPr>
                <w:sz w:val="16"/>
                <w:szCs w:val="16"/>
              </w:rPr>
            </w:pPr>
            <w:r w:rsidRPr="00751367">
              <w:rPr>
                <w:sz w:val="16"/>
                <w:szCs w:val="16"/>
              </w:rPr>
              <w:t>Both early &amp; late</w:t>
            </w:r>
          </w:p>
          <w:p w14:paraId="7837B870" w14:textId="083102A2" w:rsidR="00AC6A41" w:rsidRPr="00AC6A41" w:rsidRDefault="00AC6A41" w:rsidP="00AC6A41">
            <w:pPr>
              <w:numPr>
                <w:ilvl w:val="0"/>
                <w:numId w:val="6"/>
              </w:numPr>
              <w:snapToGrid w:val="0"/>
              <w:ind w:left="173" w:hanging="144"/>
              <w:rPr>
                <w:sz w:val="16"/>
                <w:szCs w:val="16"/>
              </w:rPr>
            </w:pPr>
            <w:r w:rsidRPr="00751367">
              <w:rPr>
                <w:sz w:val="16"/>
                <w:szCs w:val="16"/>
              </w:rPr>
              <w:t>N/A   [</w:t>
            </w:r>
            <w:r w:rsidRPr="00751367">
              <w:rPr>
                <w:i/>
                <w:sz w:val="16"/>
                <w:szCs w:val="16"/>
              </w:rPr>
              <w:t>For species without recognized runs.  For example, bull trout.</w:t>
            </w:r>
            <w:r w:rsidRPr="00751367">
              <w:rPr>
                <w:sz w:val="16"/>
                <w:szCs w:val="16"/>
              </w:rPr>
              <w:t>]</w:t>
            </w:r>
          </w:p>
        </w:tc>
      </w:tr>
      <w:tr w:rsidR="00A67877" w:rsidRPr="00271368" w14:paraId="2B768011" w14:textId="77777777" w:rsidTr="003B6FF6">
        <w:trPr>
          <w:cantSplit/>
        </w:trPr>
        <w:tc>
          <w:tcPr>
            <w:tcW w:w="1728" w:type="dxa"/>
          </w:tcPr>
          <w:p w14:paraId="01D31A6A" w14:textId="7B145C98" w:rsidR="00A67877" w:rsidRPr="00751367" w:rsidRDefault="00A67877" w:rsidP="00A67877">
            <w:pPr>
              <w:snapToGrid w:val="0"/>
              <w:rPr>
                <w:b/>
                <w:bCs/>
                <w:color w:val="FF0000"/>
                <w:sz w:val="16"/>
                <w:szCs w:val="16"/>
              </w:rPr>
            </w:pPr>
            <w:proofErr w:type="spellStart"/>
            <w:ins w:id="451" w:author="Mike Banach" w:date="2023-03-30T11:42:00Z">
              <w:r w:rsidRPr="005B162D">
                <w:rPr>
                  <w:b/>
                  <w:bCs/>
                  <w:color w:val="FF0000"/>
                  <w:sz w:val="16"/>
                  <w:szCs w:val="16"/>
                </w:rPr>
                <w:t>HatcheryProgramID</w:t>
              </w:r>
            </w:ins>
            <w:proofErr w:type="spellEnd"/>
          </w:p>
        </w:tc>
        <w:tc>
          <w:tcPr>
            <w:tcW w:w="3600" w:type="dxa"/>
          </w:tcPr>
          <w:p w14:paraId="1AA90DFB" w14:textId="57312735" w:rsidR="00A67877" w:rsidRPr="00751367" w:rsidRDefault="00A67877" w:rsidP="00A67877">
            <w:pPr>
              <w:tabs>
                <w:tab w:val="right" w:pos="14310"/>
              </w:tabs>
              <w:rPr>
                <w:sz w:val="16"/>
                <w:szCs w:val="16"/>
              </w:rPr>
            </w:pPr>
            <w:ins w:id="452" w:author="Mike Banach" w:date="2023-03-30T11:42:00Z">
              <w:r w:rsidRPr="00F95A1D">
                <w:rPr>
                  <w:sz w:val="16"/>
                  <w:szCs w:val="16"/>
                </w:rPr>
                <w:t xml:space="preserve">StreamNet-defined code for the </w:t>
              </w:r>
              <w:r>
                <w:rPr>
                  <w:sz w:val="16"/>
                  <w:szCs w:val="16"/>
                </w:rPr>
                <w:t>hatchery program</w:t>
              </w:r>
              <w:r w:rsidRPr="00F95A1D">
                <w:rPr>
                  <w:sz w:val="16"/>
                  <w:szCs w:val="16"/>
                </w:rPr>
                <w:t xml:space="preserve"> represented by this record.</w:t>
              </w:r>
            </w:ins>
          </w:p>
        </w:tc>
        <w:tc>
          <w:tcPr>
            <w:tcW w:w="950" w:type="dxa"/>
          </w:tcPr>
          <w:p w14:paraId="13B9FCFD" w14:textId="77777777" w:rsidR="00A67877" w:rsidRDefault="00A67877" w:rsidP="00A67877">
            <w:pPr>
              <w:tabs>
                <w:tab w:val="right" w:pos="14310"/>
              </w:tabs>
              <w:jc w:val="center"/>
              <w:rPr>
                <w:ins w:id="453" w:author="Mike Banach" w:date="2023-03-30T11:42:00Z"/>
                <w:b/>
                <w:bCs/>
                <w:color w:val="FF0000"/>
                <w:sz w:val="16"/>
                <w:szCs w:val="16"/>
              </w:rPr>
            </w:pPr>
            <w:ins w:id="454" w:author="Mike Banach" w:date="2023-03-30T11:42:00Z">
              <w:r w:rsidRPr="005B162D">
                <w:rPr>
                  <w:b/>
                  <w:bCs/>
                  <w:color w:val="FF0000"/>
                  <w:sz w:val="16"/>
                  <w:szCs w:val="16"/>
                </w:rPr>
                <w:t>Int</w:t>
              </w:r>
              <w:r>
                <w:rPr>
                  <w:b/>
                  <w:bCs/>
                  <w:color w:val="FF0000"/>
                  <w:sz w:val="16"/>
                  <w:szCs w:val="16"/>
                </w:rPr>
                <w:t>eger</w:t>
              </w:r>
            </w:ins>
          </w:p>
          <w:p w14:paraId="628A15E0" w14:textId="612B3C7E" w:rsidR="00A67877" w:rsidRPr="00751367" w:rsidRDefault="00A67877" w:rsidP="00A67877">
            <w:pPr>
              <w:tabs>
                <w:tab w:val="right" w:pos="14310"/>
              </w:tabs>
              <w:jc w:val="center"/>
              <w:rPr>
                <w:b/>
                <w:bCs/>
                <w:color w:val="FF0000"/>
                <w:sz w:val="16"/>
                <w:szCs w:val="16"/>
              </w:rPr>
            </w:pPr>
            <w:ins w:id="455" w:author="Mike Banach" w:date="2023-03-30T11:42:00Z">
              <w:r w:rsidRPr="002D0A82">
                <w:rPr>
                  <w:bCs/>
                  <w:color w:val="FF0000"/>
                  <w:sz w:val="16"/>
                  <w:szCs w:val="16"/>
                </w:rPr>
                <w:t>(1-max)</w:t>
              </w:r>
            </w:ins>
          </w:p>
        </w:tc>
        <w:tc>
          <w:tcPr>
            <w:tcW w:w="8410" w:type="dxa"/>
            <w:gridSpan w:val="4"/>
            <w:shd w:val="clear" w:color="auto" w:fill="auto"/>
          </w:tcPr>
          <w:p w14:paraId="54BE8162" w14:textId="52BC8BA8" w:rsidR="00A67877" w:rsidRPr="00751367" w:rsidRDefault="00A67877" w:rsidP="00A67877">
            <w:pPr>
              <w:snapToGrid w:val="0"/>
              <w:ind w:left="29"/>
              <w:rPr>
                <w:sz w:val="16"/>
                <w:szCs w:val="16"/>
              </w:rPr>
            </w:pPr>
            <w:ins w:id="456" w:author="Mike Banach" w:date="2023-03-30T11:42:00Z">
              <w:r>
                <w:rPr>
                  <w:sz w:val="16"/>
                  <w:szCs w:val="16"/>
                </w:rPr>
                <w:t>[We hope the program can be identified for every record.  To begin, we are including this as a required field.  If the program cannot always be identified for the real data then contact PSMFC to have this field changed to nonrequired.]</w:t>
              </w:r>
            </w:ins>
          </w:p>
        </w:tc>
      </w:tr>
      <w:tr w:rsidR="003F19A9" w:rsidRPr="00271368" w14:paraId="7D381975" w14:textId="77777777" w:rsidTr="003569B4">
        <w:trPr>
          <w:cantSplit/>
        </w:trPr>
        <w:tc>
          <w:tcPr>
            <w:tcW w:w="1728" w:type="dxa"/>
          </w:tcPr>
          <w:p w14:paraId="40FB26E2" w14:textId="6AE39ABA" w:rsidR="003F19A9" w:rsidRPr="006B0C4C" w:rsidRDefault="003F19A9" w:rsidP="003F19A9">
            <w:pPr>
              <w:snapToGrid w:val="0"/>
              <w:rPr>
                <w:bCs/>
                <w:color w:val="FF0000"/>
                <w:sz w:val="16"/>
                <w:szCs w:val="16"/>
              </w:rPr>
            </w:pPr>
            <w:proofErr w:type="spellStart"/>
            <w:r w:rsidRPr="006B0C4C">
              <w:rPr>
                <w:b/>
                <w:color w:val="FF0000"/>
                <w:sz w:val="16"/>
                <w:szCs w:val="16"/>
                <w:rPrChange w:id="457" w:author="Mike Banach" w:date="2023-03-10T15:09:00Z">
                  <w:rPr>
                    <w:b/>
                    <w:color w:val="FF0000"/>
                    <w:sz w:val="16"/>
                    <w:szCs w:val="16"/>
                    <w:u w:val="single"/>
                  </w:rPr>
                </w:rPrChange>
              </w:rPr>
              <w:lastRenderedPageBreak/>
              <w:t>HatcheryFacilityName</w:t>
            </w:r>
            <w:proofErr w:type="spellEnd"/>
          </w:p>
        </w:tc>
        <w:tc>
          <w:tcPr>
            <w:tcW w:w="3600" w:type="dxa"/>
          </w:tcPr>
          <w:p w14:paraId="7E0F90E0" w14:textId="38B3CE8D" w:rsidR="003F19A9" w:rsidRPr="003F19A9" w:rsidRDefault="003F19A9" w:rsidP="003F19A9">
            <w:pPr>
              <w:tabs>
                <w:tab w:val="right" w:pos="14310"/>
              </w:tabs>
              <w:rPr>
                <w:sz w:val="16"/>
                <w:szCs w:val="16"/>
              </w:rPr>
            </w:pPr>
            <w:r w:rsidRPr="00751367">
              <w:rPr>
                <w:sz w:val="16"/>
                <w:szCs w:val="16"/>
              </w:rPr>
              <w:t>The central facility where the majority of production occurs for a specific group of hatchery fish.</w:t>
            </w:r>
          </w:p>
        </w:tc>
        <w:tc>
          <w:tcPr>
            <w:tcW w:w="950" w:type="dxa"/>
          </w:tcPr>
          <w:p w14:paraId="6507D029"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635ED58" w14:textId="77C9A608" w:rsidR="003F19A9" w:rsidRPr="003F19A9" w:rsidRDefault="003F19A9" w:rsidP="003F19A9">
            <w:pPr>
              <w:tabs>
                <w:tab w:val="right" w:pos="14310"/>
              </w:tabs>
              <w:jc w:val="center"/>
              <w:rPr>
                <w:bCs/>
                <w:color w:val="FF0000"/>
                <w:sz w:val="16"/>
                <w:szCs w:val="16"/>
              </w:rPr>
            </w:pPr>
            <w:r w:rsidRPr="00751367">
              <w:rPr>
                <w:color w:val="FF0000"/>
                <w:sz w:val="16"/>
                <w:szCs w:val="16"/>
              </w:rPr>
              <w:t>(1-100)</w:t>
            </w:r>
          </w:p>
        </w:tc>
        <w:tc>
          <w:tcPr>
            <w:tcW w:w="8410" w:type="dxa"/>
            <w:gridSpan w:val="4"/>
            <w:shd w:val="clear" w:color="auto" w:fill="auto"/>
          </w:tcPr>
          <w:p w14:paraId="0DF38BC0" w14:textId="77777777" w:rsidR="003F19A9" w:rsidRPr="00751367" w:rsidRDefault="003F19A9" w:rsidP="003F19A9">
            <w:pPr>
              <w:snapToGrid w:val="0"/>
              <w:rPr>
                <w:sz w:val="16"/>
                <w:szCs w:val="16"/>
              </w:rPr>
            </w:pPr>
            <w:r w:rsidRPr="00751367">
              <w:rPr>
                <w:sz w:val="16"/>
                <w:szCs w:val="16"/>
              </w:rPr>
              <w:t xml:space="preserve">Entries in this field must precisely match a hatchery name in the PSMFC facilities list, available at </w:t>
            </w:r>
            <w:hyperlink r:id="rId31" w:history="1">
              <w:r w:rsidRPr="00751367">
                <w:rPr>
                  <w:rStyle w:val="Hyperlink"/>
                  <w:sz w:val="16"/>
                  <w:szCs w:val="16"/>
                </w:rPr>
                <w:t>https://www.streamnet.org/home/data-maps/fish-facilities-mapper/</w:t>
              </w:r>
            </w:hyperlink>
            <w:r w:rsidRPr="00751367">
              <w:rPr>
                <w:sz w:val="16"/>
                <w:szCs w:val="16"/>
              </w:rPr>
              <w:t>.</w:t>
            </w:r>
          </w:p>
          <w:p w14:paraId="53450E8E" w14:textId="77777777" w:rsidR="003F19A9" w:rsidRPr="00751367" w:rsidRDefault="003F19A9" w:rsidP="003F19A9">
            <w:pPr>
              <w:snapToGrid w:val="0"/>
              <w:rPr>
                <w:sz w:val="16"/>
                <w:szCs w:val="16"/>
              </w:rPr>
            </w:pPr>
          </w:p>
          <w:p w14:paraId="603F7353" w14:textId="1B4C3435" w:rsidR="003F19A9" w:rsidRPr="003F19A9" w:rsidRDefault="003F19A9" w:rsidP="003F19A9">
            <w:pPr>
              <w:snapToGrid w:val="0"/>
              <w:ind w:left="29"/>
              <w:rPr>
                <w:sz w:val="16"/>
                <w:szCs w:val="16"/>
              </w:rPr>
            </w:pPr>
            <w:r w:rsidRPr="00751367">
              <w:rPr>
                <w:sz w:val="16"/>
                <w:szCs w:val="16"/>
              </w:rPr>
              <w:t>[</w:t>
            </w:r>
            <w:r w:rsidRPr="00751367">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751367">
              <w:rPr>
                <w:sz w:val="16"/>
                <w:szCs w:val="16"/>
              </w:rPr>
              <w:t>]</w:t>
            </w:r>
          </w:p>
        </w:tc>
      </w:tr>
      <w:tr w:rsidR="003F19A9" w:rsidRPr="00751367" w14:paraId="1434477F" w14:textId="77777777" w:rsidTr="23C10B09">
        <w:trPr>
          <w:cantSplit/>
        </w:trPr>
        <w:tc>
          <w:tcPr>
            <w:tcW w:w="1728" w:type="dxa"/>
          </w:tcPr>
          <w:p w14:paraId="7862648A" w14:textId="5EDE4C67" w:rsidR="003F19A9" w:rsidRPr="006B0C4C" w:rsidRDefault="003F19A9" w:rsidP="003F19A9">
            <w:pPr>
              <w:snapToGrid w:val="0"/>
              <w:rPr>
                <w:b/>
                <w:bCs/>
                <w:color w:val="FF0000"/>
                <w:sz w:val="16"/>
                <w:szCs w:val="16"/>
                <w:rPrChange w:id="458" w:author="Mike Banach" w:date="2023-03-10T15:09:00Z">
                  <w:rPr>
                    <w:b/>
                    <w:bCs/>
                    <w:color w:val="FF0000"/>
                    <w:sz w:val="16"/>
                    <w:szCs w:val="16"/>
                    <w:u w:val="single"/>
                  </w:rPr>
                </w:rPrChange>
              </w:rPr>
            </w:pPr>
            <w:r w:rsidRPr="006B0C4C">
              <w:rPr>
                <w:b/>
                <w:color w:val="FF0000"/>
                <w:sz w:val="16"/>
                <w:szCs w:val="16"/>
                <w:rPrChange w:id="459" w:author="Mike Banach" w:date="2023-03-10T15:09:00Z">
                  <w:rPr>
                    <w:b/>
                    <w:color w:val="FF0000"/>
                    <w:sz w:val="16"/>
                    <w:szCs w:val="16"/>
                    <w:u w:val="single"/>
                  </w:rPr>
                </w:rPrChange>
              </w:rPr>
              <w:t>StockID</w:t>
            </w:r>
          </w:p>
        </w:tc>
        <w:tc>
          <w:tcPr>
            <w:tcW w:w="3600" w:type="dxa"/>
          </w:tcPr>
          <w:p w14:paraId="71B7F8E4" w14:textId="7F1BE9C4" w:rsidR="003F19A9" w:rsidRPr="00751367" w:rsidRDefault="003F19A9" w:rsidP="003F19A9">
            <w:pPr>
              <w:tabs>
                <w:tab w:val="right" w:pos="14310"/>
              </w:tabs>
              <w:rPr>
                <w:sz w:val="16"/>
                <w:szCs w:val="16"/>
              </w:rPr>
            </w:pPr>
            <w:r w:rsidRPr="00751367">
              <w:rPr>
                <w:sz w:val="16"/>
                <w:szCs w:val="16"/>
              </w:rPr>
              <w:t>Code for the stock of hatchery fish represented by this record.</w:t>
            </w:r>
          </w:p>
        </w:tc>
        <w:tc>
          <w:tcPr>
            <w:tcW w:w="950" w:type="dxa"/>
          </w:tcPr>
          <w:p w14:paraId="667E0E3A"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39D43F49" w14:textId="0CF4A376" w:rsidR="003F19A9" w:rsidRPr="00751367" w:rsidRDefault="003F19A9" w:rsidP="003F19A9">
            <w:pPr>
              <w:tabs>
                <w:tab w:val="right" w:pos="14310"/>
              </w:tabs>
              <w:jc w:val="center"/>
              <w:rPr>
                <w:b/>
                <w:bCs/>
                <w:color w:val="FF0000"/>
                <w:sz w:val="16"/>
                <w:szCs w:val="16"/>
              </w:rPr>
            </w:pPr>
            <w:r w:rsidRPr="00751367">
              <w:rPr>
                <w:color w:val="FF0000"/>
                <w:sz w:val="16"/>
                <w:szCs w:val="16"/>
              </w:rPr>
              <w:t>(1-max)</w:t>
            </w:r>
          </w:p>
        </w:tc>
        <w:tc>
          <w:tcPr>
            <w:tcW w:w="8410" w:type="dxa"/>
            <w:gridSpan w:val="4"/>
            <w:shd w:val="clear" w:color="auto" w:fill="auto"/>
          </w:tcPr>
          <w:p w14:paraId="1E8CA21F" w14:textId="504DA67A" w:rsidR="003F19A9" w:rsidRPr="00751367" w:rsidRDefault="003F19A9" w:rsidP="003F19A9">
            <w:pPr>
              <w:snapToGrid w:val="0"/>
              <w:rPr>
                <w:sz w:val="16"/>
                <w:szCs w:val="16"/>
              </w:rPr>
            </w:pPr>
            <w:r w:rsidRPr="00751367">
              <w:rPr>
                <w:sz w:val="16"/>
                <w:szCs w:val="16"/>
              </w:rPr>
              <w:t>Do not combine releases from more than one stock into a single record.  If multiple stocks are released then these are reported in separate lines of data.</w:t>
            </w:r>
          </w:p>
        </w:tc>
      </w:tr>
      <w:tr w:rsidR="003F19A9" w:rsidRPr="00751367" w14:paraId="0D7AE54E" w14:textId="77777777" w:rsidTr="23C10B09">
        <w:trPr>
          <w:cantSplit/>
        </w:trPr>
        <w:tc>
          <w:tcPr>
            <w:tcW w:w="1728" w:type="dxa"/>
          </w:tcPr>
          <w:p w14:paraId="0835E598" w14:textId="65EE2C3C" w:rsidR="003F19A9" w:rsidRPr="00751367" w:rsidRDefault="003F19A9" w:rsidP="003F19A9">
            <w:pPr>
              <w:snapToGrid w:val="0"/>
              <w:rPr>
                <w:b/>
                <w:color w:val="FF0000"/>
                <w:sz w:val="16"/>
                <w:szCs w:val="16"/>
              </w:rPr>
            </w:pPr>
            <w:r w:rsidRPr="00751367">
              <w:rPr>
                <w:b/>
                <w:color w:val="FF0000"/>
                <w:sz w:val="16"/>
                <w:szCs w:val="16"/>
              </w:rPr>
              <w:t>PrimaryOperator</w:t>
            </w:r>
          </w:p>
        </w:tc>
        <w:tc>
          <w:tcPr>
            <w:tcW w:w="3600" w:type="dxa"/>
          </w:tcPr>
          <w:p w14:paraId="16B5B73C" w14:textId="7D23DBCD" w:rsidR="003F19A9" w:rsidRPr="00751367" w:rsidRDefault="003F19A9" w:rsidP="003F19A9">
            <w:pPr>
              <w:tabs>
                <w:tab w:val="right" w:pos="14310"/>
              </w:tabs>
              <w:rPr>
                <w:sz w:val="16"/>
                <w:szCs w:val="16"/>
              </w:rPr>
            </w:pPr>
            <w:r w:rsidRPr="00751367">
              <w:rPr>
                <w:bCs/>
                <w:sz w:val="16"/>
                <w:szCs w:val="16"/>
              </w:rPr>
              <w:t>Agency, tribe, or other entity that was the primary operator of the hatchery during this time.</w:t>
            </w:r>
          </w:p>
        </w:tc>
        <w:tc>
          <w:tcPr>
            <w:tcW w:w="950" w:type="dxa"/>
          </w:tcPr>
          <w:p w14:paraId="078EC72D" w14:textId="77777777" w:rsidR="003F19A9" w:rsidRPr="00751367" w:rsidRDefault="003F19A9" w:rsidP="003F19A9">
            <w:pPr>
              <w:tabs>
                <w:tab w:val="right" w:pos="14310"/>
              </w:tabs>
              <w:jc w:val="center"/>
              <w:rPr>
                <w:b/>
                <w:bCs/>
                <w:color w:val="FF0000"/>
                <w:sz w:val="16"/>
                <w:szCs w:val="16"/>
              </w:rPr>
            </w:pPr>
            <w:r w:rsidRPr="00751367">
              <w:rPr>
                <w:b/>
                <w:bCs/>
                <w:color w:val="FF0000"/>
                <w:sz w:val="16"/>
                <w:szCs w:val="16"/>
              </w:rPr>
              <w:t>Text</w:t>
            </w:r>
          </w:p>
          <w:p w14:paraId="5443496B" w14:textId="0B7BB5DC" w:rsidR="003F19A9" w:rsidRPr="00751367" w:rsidRDefault="003F19A9" w:rsidP="003F19A9">
            <w:pPr>
              <w:tabs>
                <w:tab w:val="right" w:pos="14310"/>
              </w:tabs>
              <w:jc w:val="center"/>
              <w:rPr>
                <w:sz w:val="16"/>
                <w:szCs w:val="16"/>
              </w:rPr>
            </w:pPr>
            <w:r w:rsidRPr="00751367">
              <w:rPr>
                <w:bCs/>
                <w:color w:val="FF0000"/>
                <w:sz w:val="16"/>
                <w:szCs w:val="16"/>
              </w:rPr>
              <w:t>(1-255)</w:t>
            </w:r>
          </w:p>
        </w:tc>
        <w:tc>
          <w:tcPr>
            <w:tcW w:w="8410" w:type="dxa"/>
            <w:gridSpan w:val="4"/>
            <w:shd w:val="clear" w:color="auto" w:fill="auto"/>
          </w:tcPr>
          <w:p w14:paraId="13CD2504" w14:textId="77777777" w:rsidR="003F19A9" w:rsidRPr="00751367" w:rsidRDefault="003F19A9" w:rsidP="003F19A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011BBC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Columbia River Inter-Tribal Fish Commission</w:t>
            </w:r>
          </w:p>
          <w:p w14:paraId="035CC8E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Colville Reservation</w:t>
            </w:r>
          </w:p>
          <w:p w14:paraId="199363E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and Bands of the Yakama Nation</w:t>
            </w:r>
          </w:p>
          <w:p w14:paraId="466CCB5E"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Umatilla Indian Reservation</w:t>
            </w:r>
          </w:p>
          <w:p w14:paraId="56C2BA4D"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Warm Springs Reservation of Oregon</w:t>
            </w:r>
          </w:p>
          <w:p w14:paraId="0771FE0F"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Idaho Department of Fish and Game</w:t>
            </w:r>
          </w:p>
          <w:p w14:paraId="3B2C300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Nez Perce Tribe</w:t>
            </w:r>
          </w:p>
          <w:p w14:paraId="293A9D29"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Oregon Department of Fish and Wildlife</w:t>
            </w:r>
          </w:p>
          <w:p w14:paraId="48ABFEF7"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Shoshone-Bannock Tribes</w:t>
            </w:r>
          </w:p>
          <w:p w14:paraId="0961381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Spokane Tribe of Indians</w:t>
            </w:r>
          </w:p>
          <w:p w14:paraId="49DD879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U.S. Fish and Wildlife Service</w:t>
            </w:r>
          </w:p>
          <w:p w14:paraId="346478CB" w14:textId="5BA451A8" w:rsidR="003F19A9" w:rsidRPr="00751367" w:rsidRDefault="003F19A9" w:rsidP="003F19A9">
            <w:pPr>
              <w:keepNext/>
              <w:numPr>
                <w:ilvl w:val="0"/>
                <w:numId w:val="5"/>
              </w:numPr>
              <w:snapToGrid w:val="0"/>
              <w:ind w:left="173" w:hanging="144"/>
              <w:rPr>
                <w:sz w:val="16"/>
                <w:szCs w:val="16"/>
              </w:rPr>
            </w:pPr>
            <w:r w:rsidRPr="00751367">
              <w:rPr>
                <w:sz w:val="16"/>
                <w:szCs w:val="16"/>
              </w:rPr>
              <w:t>Washington Department of Fish and Wildlife</w:t>
            </w:r>
          </w:p>
        </w:tc>
      </w:tr>
      <w:tr w:rsidR="003F19A9" w:rsidRPr="00751367" w14:paraId="55692760" w14:textId="77777777" w:rsidTr="23C10B09">
        <w:trPr>
          <w:cantSplit/>
        </w:trPr>
        <w:tc>
          <w:tcPr>
            <w:tcW w:w="1728" w:type="dxa"/>
          </w:tcPr>
          <w:p w14:paraId="7844A530" w14:textId="3F05CC11" w:rsidR="003F19A9" w:rsidRPr="00751367" w:rsidRDefault="003F19A9" w:rsidP="003F19A9">
            <w:pPr>
              <w:tabs>
                <w:tab w:val="right" w:pos="14310"/>
              </w:tabs>
              <w:rPr>
                <w:b/>
                <w:color w:val="FF0000"/>
                <w:sz w:val="16"/>
                <w:szCs w:val="16"/>
                <w:u w:val="single"/>
              </w:rPr>
            </w:pPr>
            <w:r w:rsidRPr="00751367">
              <w:rPr>
                <w:b/>
                <w:color w:val="FF0000"/>
                <w:sz w:val="16"/>
                <w:szCs w:val="16"/>
                <w:u w:val="single"/>
              </w:rPr>
              <w:t>BroodYear</w:t>
            </w:r>
          </w:p>
        </w:tc>
        <w:tc>
          <w:tcPr>
            <w:tcW w:w="3600" w:type="dxa"/>
          </w:tcPr>
          <w:p w14:paraId="0211A585" w14:textId="77777777" w:rsidR="003F19A9" w:rsidRPr="00751367" w:rsidRDefault="003F19A9" w:rsidP="003F19A9">
            <w:pPr>
              <w:tabs>
                <w:tab w:val="right" w:pos="14310"/>
              </w:tabs>
              <w:rPr>
                <w:sz w:val="16"/>
                <w:szCs w:val="16"/>
              </w:rPr>
            </w:pPr>
            <w:r w:rsidRPr="00751367">
              <w:rPr>
                <w:sz w:val="16"/>
                <w:szCs w:val="16"/>
              </w:rPr>
              <w:t>The four-digit year in which spawning this cohort's parents began.</w:t>
            </w:r>
          </w:p>
          <w:p w14:paraId="0CABE90C" w14:textId="77777777" w:rsidR="003F19A9" w:rsidRPr="00751367" w:rsidRDefault="003F19A9" w:rsidP="003F19A9">
            <w:pPr>
              <w:tabs>
                <w:tab w:val="right" w:pos="14310"/>
              </w:tabs>
              <w:rPr>
                <w:sz w:val="16"/>
                <w:szCs w:val="16"/>
              </w:rPr>
            </w:pPr>
          </w:p>
          <w:p w14:paraId="7C822628" w14:textId="156EA8C8" w:rsidR="003F19A9" w:rsidRPr="00751367" w:rsidRDefault="003F19A9" w:rsidP="003F19A9">
            <w:pPr>
              <w:tabs>
                <w:tab w:val="right" w:pos="14310"/>
              </w:tabs>
              <w:rPr>
                <w:sz w:val="16"/>
                <w:szCs w:val="16"/>
              </w:rPr>
            </w:pPr>
            <w:r w:rsidRPr="00751367">
              <w:rPr>
                <w:sz w:val="16"/>
                <w:szCs w:val="16"/>
              </w:rPr>
              <w:t>In this table, this BroodYear field is the year the released juveniles started out as eggs.</w:t>
            </w:r>
          </w:p>
        </w:tc>
        <w:tc>
          <w:tcPr>
            <w:tcW w:w="950" w:type="dxa"/>
          </w:tcPr>
          <w:p w14:paraId="1FACDB35"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7FED953" w14:textId="0CA032C5"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7BFC941F" w14:textId="35E9BA16" w:rsidR="003F19A9" w:rsidRPr="00751367" w:rsidRDefault="003F19A9" w:rsidP="003F19A9">
            <w:pPr>
              <w:rPr>
                <w:sz w:val="16"/>
                <w:szCs w:val="16"/>
              </w:rPr>
            </w:pPr>
            <w:r w:rsidRPr="00751367">
              <w:rPr>
                <w:sz w:val="16"/>
                <w:szCs w:val="16"/>
              </w:rPr>
              <w:t>This is the year in which the spawning of this species (and run where appropriate) began.</w:t>
            </w:r>
          </w:p>
          <w:p w14:paraId="23CB607A" w14:textId="77777777" w:rsidR="003F19A9" w:rsidRPr="00751367" w:rsidRDefault="003F19A9" w:rsidP="003F19A9">
            <w:pPr>
              <w:rPr>
                <w:sz w:val="16"/>
                <w:szCs w:val="16"/>
              </w:rPr>
            </w:pPr>
          </w:p>
          <w:p w14:paraId="248675FD" w14:textId="2B1BA5DA" w:rsidR="003F19A9" w:rsidRPr="00751367" w:rsidRDefault="003F19A9" w:rsidP="003F19A9">
            <w:pPr>
              <w:snapToGrid w:val="0"/>
              <w:rPr>
                <w:sz w:val="16"/>
                <w:szCs w:val="16"/>
              </w:rPr>
            </w:pPr>
            <w:r w:rsidRPr="00751367">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3F19A9" w:rsidRPr="00751367" w14:paraId="2DA6410F" w14:textId="77777777" w:rsidTr="23C10B09">
        <w:trPr>
          <w:cantSplit/>
        </w:trPr>
        <w:tc>
          <w:tcPr>
            <w:tcW w:w="1728" w:type="dxa"/>
          </w:tcPr>
          <w:p w14:paraId="46CA9D71" w14:textId="24263C67" w:rsidR="003F19A9" w:rsidRPr="00751367" w:rsidRDefault="003F19A9" w:rsidP="003F19A9">
            <w:pPr>
              <w:rPr>
                <w:b/>
                <w:color w:val="FF0000"/>
                <w:sz w:val="16"/>
                <w:szCs w:val="16"/>
                <w:u w:val="single"/>
              </w:rPr>
            </w:pPr>
            <w:r w:rsidRPr="00751367">
              <w:rPr>
                <w:b/>
                <w:color w:val="FF0000"/>
                <w:sz w:val="16"/>
                <w:szCs w:val="16"/>
                <w:u w:val="single"/>
              </w:rPr>
              <w:t>ReleaseYear</w:t>
            </w:r>
          </w:p>
        </w:tc>
        <w:tc>
          <w:tcPr>
            <w:tcW w:w="3600" w:type="dxa"/>
          </w:tcPr>
          <w:p w14:paraId="6606C84C" w14:textId="1E3D78C4" w:rsidR="003F19A9" w:rsidRPr="00751367" w:rsidRDefault="003F19A9" w:rsidP="003F19A9">
            <w:pPr>
              <w:rPr>
                <w:sz w:val="16"/>
                <w:szCs w:val="16"/>
              </w:rPr>
            </w:pPr>
            <w:r w:rsidRPr="00751367">
              <w:rPr>
                <w:sz w:val="16"/>
                <w:szCs w:val="16"/>
              </w:rPr>
              <w:t>The four-digit year in which the fish were released.</w:t>
            </w:r>
          </w:p>
        </w:tc>
        <w:tc>
          <w:tcPr>
            <w:tcW w:w="950" w:type="dxa"/>
          </w:tcPr>
          <w:p w14:paraId="7E5AF06C"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D3EFA0E" w14:textId="420CC128"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686CB69B" w14:textId="3A32921F" w:rsidR="003F19A9" w:rsidRPr="00751367" w:rsidRDefault="003F19A9" w:rsidP="003F19A9">
            <w:pPr>
              <w:tabs>
                <w:tab w:val="right" w:pos="14310"/>
              </w:tabs>
              <w:rPr>
                <w:sz w:val="16"/>
                <w:szCs w:val="16"/>
              </w:rPr>
            </w:pPr>
            <w:r w:rsidRPr="00751367">
              <w:rPr>
                <w:sz w:val="16"/>
                <w:szCs w:val="16"/>
              </w:rPr>
              <w:t>In unusual cases the progeny from a single broodstock may be released in more than one year.  In such cases two records would be created; both records would have the same BroodYear, but their ReleaseYear values would differ.</w:t>
            </w:r>
          </w:p>
        </w:tc>
      </w:tr>
      <w:tr w:rsidR="003F19A9" w:rsidRPr="00751367" w14:paraId="13A447CE" w14:textId="77777777" w:rsidTr="002F0309">
        <w:trPr>
          <w:cantSplit/>
        </w:trPr>
        <w:tc>
          <w:tcPr>
            <w:tcW w:w="1728" w:type="dxa"/>
          </w:tcPr>
          <w:p w14:paraId="69925F64" w14:textId="47BE0729" w:rsidR="003F19A9" w:rsidRPr="00751367" w:rsidRDefault="003F19A9" w:rsidP="003F19A9">
            <w:pPr>
              <w:rPr>
                <w:b/>
                <w:color w:val="FF0000"/>
                <w:sz w:val="16"/>
                <w:szCs w:val="16"/>
                <w:u w:val="single"/>
              </w:rPr>
            </w:pPr>
            <w:r w:rsidRPr="00751367">
              <w:rPr>
                <w:b/>
                <w:color w:val="FF0000"/>
                <w:sz w:val="16"/>
                <w:szCs w:val="16"/>
                <w:u w:val="single"/>
              </w:rPr>
              <w:t>ReleaseSeason</w:t>
            </w:r>
          </w:p>
        </w:tc>
        <w:tc>
          <w:tcPr>
            <w:tcW w:w="3600" w:type="dxa"/>
          </w:tcPr>
          <w:p w14:paraId="2F62732B" w14:textId="5C8C1E93" w:rsidR="003F19A9" w:rsidRPr="00751367" w:rsidRDefault="003F19A9" w:rsidP="003F19A9">
            <w:pPr>
              <w:rPr>
                <w:sz w:val="16"/>
                <w:szCs w:val="16"/>
              </w:rPr>
            </w:pPr>
            <w:r w:rsidRPr="00751367">
              <w:rPr>
                <w:sz w:val="16"/>
                <w:szCs w:val="16"/>
              </w:rPr>
              <w:t>Season of release.</w:t>
            </w:r>
          </w:p>
        </w:tc>
        <w:tc>
          <w:tcPr>
            <w:tcW w:w="950" w:type="dxa"/>
          </w:tcPr>
          <w:p w14:paraId="0643726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90B6A" w14:textId="64899251" w:rsidR="003F19A9" w:rsidRPr="00751367" w:rsidRDefault="003F19A9" w:rsidP="003F19A9">
            <w:pPr>
              <w:tabs>
                <w:tab w:val="right" w:pos="14310"/>
              </w:tabs>
              <w:jc w:val="center"/>
              <w:rPr>
                <w:b/>
                <w:color w:val="FF0000"/>
                <w:sz w:val="16"/>
                <w:szCs w:val="16"/>
              </w:rPr>
            </w:pPr>
            <w:r w:rsidRPr="00751367">
              <w:rPr>
                <w:color w:val="FF0000"/>
                <w:sz w:val="16"/>
                <w:szCs w:val="16"/>
              </w:rPr>
              <w:t>(4-6)</w:t>
            </w:r>
          </w:p>
        </w:tc>
        <w:tc>
          <w:tcPr>
            <w:tcW w:w="4205" w:type="dxa"/>
            <w:gridSpan w:val="2"/>
          </w:tcPr>
          <w:p w14:paraId="23625B9C" w14:textId="2CF0CDD7" w:rsidR="003F19A9" w:rsidRPr="00751367" w:rsidRDefault="003F19A9" w:rsidP="003F19A9">
            <w:pPr>
              <w:tabs>
                <w:tab w:val="right" w:pos="14310"/>
              </w:tabs>
              <w:rPr>
                <w:sz w:val="16"/>
                <w:szCs w:val="16"/>
              </w:rPr>
            </w:pPr>
            <w:r w:rsidRPr="00751367">
              <w:rPr>
                <w:sz w:val="16"/>
                <w:szCs w:val="16"/>
                <w:u w:val="single"/>
              </w:rPr>
              <w:t>Acceptable values</w:t>
            </w:r>
            <w:r w:rsidRPr="00751367">
              <w:rPr>
                <w:sz w:val="16"/>
                <w:szCs w:val="16"/>
              </w:rPr>
              <w:t>:</w:t>
            </w:r>
          </w:p>
          <w:p w14:paraId="4427D192" w14:textId="386AA0DB" w:rsidR="003F19A9" w:rsidRPr="00751367" w:rsidRDefault="003F19A9" w:rsidP="003F19A9">
            <w:pPr>
              <w:numPr>
                <w:ilvl w:val="0"/>
                <w:numId w:val="10"/>
              </w:numPr>
              <w:snapToGrid w:val="0"/>
              <w:ind w:left="173" w:hanging="144"/>
              <w:rPr>
                <w:sz w:val="16"/>
                <w:szCs w:val="16"/>
              </w:rPr>
            </w:pPr>
            <w:r w:rsidRPr="00751367">
              <w:rPr>
                <w:sz w:val="16"/>
                <w:szCs w:val="16"/>
              </w:rPr>
              <w:t>Spring</w:t>
            </w:r>
          </w:p>
          <w:p w14:paraId="29111702" w14:textId="77777777" w:rsidR="003F19A9" w:rsidRPr="00751367" w:rsidRDefault="003F19A9" w:rsidP="003F19A9">
            <w:pPr>
              <w:numPr>
                <w:ilvl w:val="0"/>
                <w:numId w:val="10"/>
              </w:numPr>
              <w:snapToGrid w:val="0"/>
              <w:ind w:left="173" w:hanging="144"/>
              <w:rPr>
                <w:sz w:val="16"/>
                <w:szCs w:val="16"/>
              </w:rPr>
            </w:pPr>
            <w:r w:rsidRPr="00751367">
              <w:rPr>
                <w:sz w:val="16"/>
                <w:szCs w:val="16"/>
              </w:rPr>
              <w:t>Summer</w:t>
            </w:r>
          </w:p>
        </w:tc>
        <w:tc>
          <w:tcPr>
            <w:tcW w:w="4205" w:type="dxa"/>
            <w:gridSpan w:val="2"/>
          </w:tcPr>
          <w:p w14:paraId="2102100F" w14:textId="6761AC05" w:rsidR="003F19A9" w:rsidRPr="00751367" w:rsidRDefault="003F19A9" w:rsidP="003F19A9">
            <w:pPr>
              <w:numPr>
                <w:ilvl w:val="0"/>
                <w:numId w:val="10"/>
              </w:numPr>
              <w:snapToGrid w:val="0"/>
              <w:ind w:left="173" w:hanging="144"/>
              <w:rPr>
                <w:sz w:val="16"/>
                <w:szCs w:val="16"/>
              </w:rPr>
            </w:pPr>
            <w:r w:rsidRPr="00751367">
              <w:rPr>
                <w:sz w:val="16"/>
                <w:szCs w:val="16"/>
              </w:rPr>
              <w:t>Fall</w:t>
            </w:r>
          </w:p>
          <w:p w14:paraId="7D67D6B1" w14:textId="0D9B9335" w:rsidR="003F19A9" w:rsidRPr="00751367" w:rsidRDefault="003F19A9" w:rsidP="003F19A9">
            <w:pPr>
              <w:numPr>
                <w:ilvl w:val="0"/>
                <w:numId w:val="10"/>
              </w:numPr>
              <w:snapToGrid w:val="0"/>
              <w:ind w:left="173" w:hanging="144"/>
              <w:rPr>
                <w:sz w:val="16"/>
                <w:szCs w:val="16"/>
              </w:rPr>
            </w:pPr>
            <w:r w:rsidRPr="00751367">
              <w:rPr>
                <w:sz w:val="16"/>
                <w:szCs w:val="16"/>
              </w:rPr>
              <w:t>Winter</w:t>
            </w:r>
          </w:p>
        </w:tc>
      </w:tr>
      <w:tr w:rsidR="003F19A9" w:rsidRPr="00751367" w14:paraId="38A25D3C" w14:textId="77777777" w:rsidTr="23C10B09">
        <w:trPr>
          <w:cantSplit/>
        </w:trPr>
        <w:tc>
          <w:tcPr>
            <w:tcW w:w="1728" w:type="dxa"/>
          </w:tcPr>
          <w:p w14:paraId="40E21EA5" w14:textId="2A70B6D8" w:rsidR="003F19A9" w:rsidRPr="006B0C4C" w:rsidRDefault="003F19A9" w:rsidP="003F19A9">
            <w:pPr>
              <w:tabs>
                <w:tab w:val="right" w:pos="14310"/>
              </w:tabs>
              <w:rPr>
                <w:b/>
                <w:color w:val="FF0000"/>
                <w:sz w:val="16"/>
                <w:szCs w:val="16"/>
                <w:rPrChange w:id="460" w:author="Mike Banach" w:date="2023-03-10T15:10:00Z">
                  <w:rPr>
                    <w:b/>
                    <w:color w:val="FF0000"/>
                    <w:sz w:val="16"/>
                    <w:szCs w:val="16"/>
                    <w:u w:val="single"/>
                  </w:rPr>
                </w:rPrChange>
              </w:rPr>
            </w:pPr>
            <w:r w:rsidRPr="006B0C4C">
              <w:rPr>
                <w:b/>
                <w:color w:val="FF0000"/>
                <w:sz w:val="16"/>
                <w:szCs w:val="16"/>
                <w:rPrChange w:id="461" w:author="Mike Banach" w:date="2023-03-10T15:10:00Z">
                  <w:rPr>
                    <w:b/>
                    <w:color w:val="FF0000"/>
                    <w:sz w:val="16"/>
                    <w:szCs w:val="16"/>
                    <w:u w:val="single"/>
                  </w:rPr>
                </w:rPrChange>
              </w:rPr>
              <w:t>ReleaseLocation</w:t>
            </w:r>
          </w:p>
        </w:tc>
        <w:tc>
          <w:tcPr>
            <w:tcW w:w="3600" w:type="dxa"/>
          </w:tcPr>
          <w:p w14:paraId="3DBE7AFB" w14:textId="2447C267" w:rsidR="003F19A9" w:rsidRPr="00751367" w:rsidRDefault="003F19A9" w:rsidP="003F19A9">
            <w:pPr>
              <w:tabs>
                <w:tab w:val="right" w:pos="14310"/>
              </w:tabs>
              <w:rPr>
                <w:sz w:val="16"/>
                <w:szCs w:val="16"/>
              </w:rPr>
            </w:pPr>
            <w:r w:rsidRPr="00751367">
              <w:rPr>
                <w:sz w:val="16"/>
                <w:szCs w:val="16"/>
              </w:rPr>
              <w:t>The specific location(s) where fish were released.</w:t>
            </w:r>
          </w:p>
        </w:tc>
        <w:tc>
          <w:tcPr>
            <w:tcW w:w="950" w:type="dxa"/>
          </w:tcPr>
          <w:p w14:paraId="1922F52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F80BD42" w14:textId="4FB71365" w:rsidR="003F19A9" w:rsidRPr="00751367" w:rsidRDefault="003F19A9" w:rsidP="003F19A9">
            <w:pPr>
              <w:tabs>
                <w:tab w:val="right" w:pos="14310"/>
              </w:tabs>
              <w:jc w:val="center"/>
              <w:rPr>
                <w:b/>
                <w:color w:val="FF0000"/>
                <w:sz w:val="16"/>
                <w:szCs w:val="16"/>
              </w:rPr>
            </w:pPr>
            <w:r w:rsidRPr="00751367">
              <w:rPr>
                <w:color w:val="FF0000"/>
                <w:sz w:val="16"/>
                <w:szCs w:val="16"/>
              </w:rPr>
              <w:t>(1-25</w:t>
            </w:r>
            <w:r>
              <w:rPr>
                <w:color w:val="FF0000"/>
                <w:sz w:val="16"/>
                <w:szCs w:val="16"/>
              </w:rPr>
              <w:t>5</w:t>
            </w:r>
            <w:r w:rsidRPr="00751367">
              <w:rPr>
                <w:color w:val="FF0000"/>
                <w:sz w:val="16"/>
                <w:szCs w:val="16"/>
              </w:rPr>
              <w:t>)</w:t>
            </w:r>
          </w:p>
        </w:tc>
        <w:tc>
          <w:tcPr>
            <w:tcW w:w="8410" w:type="dxa"/>
            <w:gridSpan w:val="4"/>
          </w:tcPr>
          <w:p w14:paraId="18E97129" w14:textId="77777777" w:rsidR="003F19A9" w:rsidRPr="00751367" w:rsidRDefault="003F19A9" w:rsidP="003F19A9">
            <w:pPr>
              <w:rPr>
                <w:sz w:val="16"/>
                <w:szCs w:val="16"/>
              </w:rPr>
            </w:pPr>
            <w:r w:rsidRPr="00751367">
              <w:rPr>
                <w:sz w:val="16"/>
                <w:szCs w:val="16"/>
              </w:rPr>
              <w:t>This may be any of the following:</w:t>
            </w:r>
          </w:p>
          <w:p w14:paraId="4EA6DFC0" w14:textId="58DE23CF" w:rsidR="003F19A9" w:rsidRPr="00751367" w:rsidRDefault="003F19A9" w:rsidP="003F19A9">
            <w:pPr>
              <w:pStyle w:val="ListParagraph"/>
              <w:numPr>
                <w:ilvl w:val="0"/>
                <w:numId w:val="18"/>
              </w:numPr>
              <w:ind w:left="198" w:hanging="180"/>
              <w:rPr>
                <w:sz w:val="16"/>
                <w:szCs w:val="16"/>
              </w:rPr>
            </w:pPr>
            <w:r w:rsidRPr="00751367">
              <w:rPr>
                <w:sz w:val="16"/>
                <w:szCs w:val="16"/>
              </w:rPr>
              <w:t>the name of a hatchery or dam</w:t>
            </w:r>
          </w:p>
          <w:p w14:paraId="72E2A8E1" w14:textId="3B160A0E" w:rsidR="003F19A9" w:rsidRPr="00751367" w:rsidRDefault="003F19A9" w:rsidP="003F19A9">
            <w:pPr>
              <w:pStyle w:val="ListParagraph"/>
              <w:numPr>
                <w:ilvl w:val="0"/>
                <w:numId w:val="18"/>
              </w:numPr>
              <w:ind w:left="198" w:hanging="180"/>
              <w:rPr>
                <w:sz w:val="16"/>
                <w:szCs w:val="16"/>
              </w:rPr>
            </w:pPr>
            <w:r w:rsidRPr="00751367">
              <w:rPr>
                <w:sz w:val="16"/>
                <w:szCs w:val="16"/>
              </w:rPr>
              <w:t>the name of an acclimation site</w:t>
            </w:r>
          </w:p>
          <w:p w14:paraId="073F7EF3"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fluvial water body plus the specific site such as</w:t>
            </w:r>
          </w:p>
          <w:p w14:paraId="338E733A" w14:textId="77777777" w:rsidR="003F19A9" w:rsidRPr="00751367" w:rsidRDefault="003F19A9" w:rsidP="003F19A9">
            <w:pPr>
              <w:pStyle w:val="ListParagraph"/>
              <w:numPr>
                <w:ilvl w:val="1"/>
                <w:numId w:val="18"/>
              </w:numPr>
              <w:ind w:left="436" w:hanging="180"/>
              <w:rPr>
                <w:sz w:val="16"/>
                <w:szCs w:val="16"/>
              </w:rPr>
            </w:pPr>
            <w:r w:rsidRPr="00751367">
              <w:rPr>
                <w:sz w:val="16"/>
                <w:szCs w:val="16"/>
              </w:rPr>
              <w:t>a landmark</w:t>
            </w:r>
          </w:p>
          <w:p w14:paraId="13B791ED" w14:textId="68B677FE" w:rsidR="003F19A9" w:rsidRPr="00751367" w:rsidRDefault="003F19A9" w:rsidP="003F19A9">
            <w:pPr>
              <w:pStyle w:val="ListParagraph"/>
              <w:numPr>
                <w:ilvl w:val="1"/>
                <w:numId w:val="18"/>
              </w:numPr>
              <w:ind w:left="436" w:hanging="180"/>
              <w:rPr>
                <w:sz w:val="16"/>
                <w:szCs w:val="16"/>
              </w:rPr>
            </w:pPr>
            <w:r w:rsidRPr="00751367">
              <w:rPr>
                <w:sz w:val="16"/>
                <w:szCs w:val="16"/>
              </w:rPr>
              <w:t>river mile [</w:t>
            </w:r>
            <w:r w:rsidRPr="00751367">
              <w:rPr>
                <w:i/>
                <w:sz w:val="16"/>
                <w:szCs w:val="16"/>
              </w:rPr>
              <w:t>indicate which hydrography was used</w:t>
            </w:r>
            <w:r w:rsidRPr="00751367">
              <w:rPr>
                <w:sz w:val="16"/>
                <w:szCs w:val="16"/>
              </w:rPr>
              <w:t>]</w:t>
            </w:r>
          </w:p>
          <w:p w14:paraId="4C936F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an impounded fluvial water body (reservoir)</w:t>
            </w:r>
          </w:p>
          <w:p w14:paraId="4F2571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lentic water body</w:t>
            </w:r>
          </w:p>
          <w:p w14:paraId="6A7C2B9F" w14:textId="7EBE1F22" w:rsidR="003F19A9" w:rsidRPr="00751367" w:rsidRDefault="003F19A9" w:rsidP="003F19A9">
            <w:pPr>
              <w:pStyle w:val="ListParagraph"/>
              <w:numPr>
                <w:ilvl w:val="0"/>
                <w:numId w:val="18"/>
              </w:numPr>
              <w:ind w:left="198" w:hanging="180"/>
              <w:rPr>
                <w:sz w:val="16"/>
                <w:szCs w:val="16"/>
              </w:rPr>
            </w:pPr>
            <w:r w:rsidRPr="00751367">
              <w:rPr>
                <w:sz w:val="16"/>
                <w:szCs w:val="16"/>
              </w:rPr>
              <w:t>a description of multiple water bodies / sites if appropriate for the time series</w:t>
            </w:r>
          </w:p>
        </w:tc>
      </w:tr>
      <w:tr w:rsidR="003F19A9" w:rsidRPr="00751367" w14:paraId="1F808594" w14:textId="77777777" w:rsidTr="23C10B09">
        <w:trPr>
          <w:cantSplit/>
        </w:trPr>
        <w:tc>
          <w:tcPr>
            <w:tcW w:w="1728" w:type="dxa"/>
          </w:tcPr>
          <w:p w14:paraId="2929D995" w14:textId="7E691744" w:rsidR="003F19A9" w:rsidRPr="00751367" w:rsidRDefault="003F19A9" w:rsidP="003F19A9">
            <w:pPr>
              <w:tabs>
                <w:tab w:val="right" w:pos="14310"/>
              </w:tabs>
              <w:rPr>
                <w:b/>
                <w:color w:val="FF0000"/>
                <w:sz w:val="16"/>
                <w:szCs w:val="16"/>
              </w:rPr>
            </w:pPr>
            <w:r w:rsidRPr="00751367">
              <w:rPr>
                <w:b/>
                <w:color w:val="FF0000"/>
                <w:sz w:val="16"/>
                <w:szCs w:val="16"/>
              </w:rPr>
              <w:lastRenderedPageBreak/>
              <w:t>ReleaseRegion</w:t>
            </w:r>
          </w:p>
        </w:tc>
        <w:tc>
          <w:tcPr>
            <w:tcW w:w="3600" w:type="dxa"/>
          </w:tcPr>
          <w:p w14:paraId="458D012B" w14:textId="1990042F" w:rsidR="003F19A9" w:rsidRPr="00751367" w:rsidRDefault="003F19A9" w:rsidP="003F19A9">
            <w:pPr>
              <w:tabs>
                <w:tab w:val="right" w:pos="14310"/>
              </w:tabs>
              <w:rPr>
                <w:sz w:val="16"/>
                <w:szCs w:val="16"/>
              </w:rPr>
            </w:pPr>
            <w:r w:rsidRPr="00751367">
              <w:rPr>
                <w:sz w:val="16"/>
                <w:szCs w:val="16"/>
              </w:rPr>
              <w:t>General region of the release location.</w:t>
            </w:r>
          </w:p>
        </w:tc>
        <w:tc>
          <w:tcPr>
            <w:tcW w:w="950" w:type="dxa"/>
          </w:tcPr>
          <w:p w14:paraId="22F3F55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D72B8DE" w14:textId="0418DBA3" w:rsidR="003F19A9" w:rsidRPr="00751367" w:rsidRDefault="003F19A9" w:rsidP="003F19A9">
            <w:pPr>
              <w:tabs>
                <w:tab w:val="right" w:pos="14310"/>
              </w:tabs>
              <w:jc w:val="center"/>
              <w:rPr>
                <w:color w:val="FF0000"/>
                <w:sz w:val="16"/>
                <w:szCs w:val="16"/>
              </w:rPr>
            </w:pPr>
            <w:r w:rsidRPr="00751367">
              <w:rPr>
                <w:color w:val="FF0000"/>
                <w:sz w:val="16"/>
                <w:szCs w:val="16"/>
              </w:rPr>
              <w:t>(11-22)</w:t>
            </w:r>
          </w:p>
        </w:tc>
        <w:tc>
          <w:tcPr>
            <w:tcW w:w="8410" w:type="dxa"/>
            <w:gridSpan w:val="4"/>
          </w:tcPr>
          <w:p w14:paraId="5F16E925" w14:textId="5175B9F1" w:rsidR="003F19A9" w:rsidRPr="00751367" w:rsidRDefault="003F19A9" w:rsidP="003F19A9">
            <w:pPr>
              <w:rPr>
                <w:sz w:val="16"/>
                <w:szCs w:val="16"/>
              </w:rPr>
            </w:pPr>
            <w:r w:rsidRPr="00751367">
              <w:rPr>
                <w:sz w:val="16"/>
                <w:szCs w:val="16"/>
              </w:rPr>
              <w:t xml:space="preserve">For anadromous Chinook, chum, coho, sockeye, pink salmon, and steelhead use PSC region names as provided in the </w:t>
            </w:r>
            <w:hyperlink r:id="rId32" w:history="1">
              <w:r w:rsidRPr="00751367">
                <w:rPr>
                  <w:rStyle w:val="Hyperlink"/>
                  <w:sz w:val="16"/>
                  <w:szCs w:val="16"/>
                </w:rPr>
                <w:t>RMIS CWT specification document</w:t>
              </w:r>
            </w:hyperlink>
            <w:r w:rsidRPr="00751367">
              <w:rPr>
                <w:sz w:val="16"/>
                <w:szCs w:val="16"/>
              </w:rPr>
              <w:t>.</w:t>
            </w:r>
          </w:p>
          <w:p w14:paraId="27FBA084" w14:textId="1EDC835F"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52C4473" w14:textId="2E3DFB9B" w:rsidR="003F19A9" w:rsidRPr="00751367" w:rsidRDefault="003F19A9" w:rsidP="003F19A9">
            <w:pPr>
              <w:pStyle w:val="ListParagraph"/>
              <w:numPr>
                <w:ilvl w:val="0"/>
                <w:numId w:val="18"/>
              </w:numPr>
              <w:ind w:left="198" w:hanging="180"/>
              <w:rPr>
                <w:sz w:val="16"/>
                <w:szCs w:val="16"/>
              </w:rPr>
            </w:pPr>
            <w:r w:rsidRPr="00751367">
              <w:rPr>
                <w:sz w:val="16"/>
                <w:szCs w:val="16"/>
              </w:rPr>
              <w:t>Lower Columbia River   [</w:t>
            </w:r>
            <w:r w:rsidRPr="00751367">
              <w:rPr>
                <w:i/>
                <w:sz w:val="16"/>
                <w:szCs w:val="16"/>
              </w:rPr>
              <w:t>mouth to Bonneville Dam</w:t>
            </w:r>
            <w:r w:rsidRPr="00751367">
              <w:rPr>
                <w:sz w:val="16"/>
                <w:szCs w:val="16"/>
              </w:rPr>
              <w:t>]</w:t>
            </w:r>
          </w:p>
          <w:p w14:paraId="5DDA750F" w14:textId="251C7D23" w:rsidR="003F19A9" w:rsidRPr="00751367" w:rsidRDefault="003F19A9" w:rsidP="003F19A9">
            <w:pPr>
              <w:pStyle w:val="ListParagraph"/>
              <w:numPr>
                <w:ilvl w:val="0"/>
                <w:numId w:val="18"/>
              </w:numPr>
              <w:ind w:left="198" w:hanging="180"/>
              <w:rPr>
                <w:sz w:val="16"/>
                <w:szCs w:val="16"/>
              </w:rPr>
            </w:pPr>
            <w:r w:rsidRPr="00751367">
              <w:rPr>
                <w:sz w:val="16"/>
                <w:szCs w:val="16"/>
              </w:rPr>
              <w:t>Central Columbia River   [</w:t>
            </w:r>
            <w:r w:rsidRPr="00751367">
              <w:rPr>
                <w:i/>
                <w:sz w:val="16"/>
                <w:szCs w:val="16"/>
              </w:rPr>
              <w:t>Bonneville Dam to McNary Dam</w:t>
            </w:r>
            <w:r w:rsidRPr="00751367">
              <w:rPr>
                <w:sz w:val="16"/>
                <w:szCs w:val="16"/>
              </w:rPr>
              <w:t>]</w:t>
            </w:r>
          </w:p>
          <w:p w14:paraId="3BE0391A" w14:textId="0DA44501" w:rsidR="003F19A9" w:rsidRPr="00751367" w:rsidRDefault="003F19A9" w:rsidP="003F19A9">
            <w:pPr>
              <w:pStyle w:val="ListParagraph"/>
              <w:numPr>
                <w:ilvl w:val="0"/>
                <w:numId w:val="18"/>
              </w:numPr>
              <w:ind w:left="198" w:hanging="180"/>
              <w:rPr>
                <w:sz w:val="16"/>
                <w:szCs w:val="16"/>
              </w:rPr>
            </w:pPr>
            <w:r w:rsidRPr="00751367">
              <w:rPr>
                <w:sz w:val="16"/>
                <w:szCs w:val="16"/>
              </w:rPr>
              <w:t>Upper Columbia River   [</w:t>
            </w:r>
            <w:r w:rsidRPr="00751367">
              <w:rPr>
                <w:i/>
                <w:sz w:val="16"/>
                <w:szCs w:val="16"/>
              </w:rPr>
              <w:t>above McNary Dam; excludes Snake River</w:t>
            </w:r>
            <w:r w:rsidRPr="00751367">
              <w:rPr>
                <w:sz w:val="16"/>
                <w:szCs w:val="16"/>
              </w:rPr>
              <w:t>]</w:t>
            </w:r>
          </w:p>
          <w:p w14:paraId="1BB8F1D1" w14:textId="1965F778" w:rsidR="003F19A9" w:rsidRPr="00751367" w:rsidRDefault="003F19A9" w:rsidP="003F19A9">
            <w:pPr>
              <w:pStyle w:val="ListParagraph"/>
              <w:numPr>
                <w:ilvl w:val="0"/>
                <w:numId w:val="18"/>
              </w:numPr>
              <w:ind w:left="198" w:hanging="180"/>
              <w:rPr>
                <w:sz w:val="16"/>
                <w:szCs w:val="16"/>
              </w:rPr>
            </w:pPr>
            <w:r w:rsidRPr="00751367">
              <w:rPr>
                <w:sz w:val="16"/>
                <w:szCs w:val="16"/>
              </w:rPr>
              <w:t>Snake River</w:t>
            </w:r>
          </w:p>
          <w:p w14:paraId="77D366D8" w14:textId="2B8AA9C3" w:rsidR="003F19A9" w:rsidRPr="00751367" w:rsidRDefault="003F19A9" w:rsidP="003F19A9">
            <w:pPr>
              <w:pStyle w:val="ListParagraph"/>
              <w:numPr>
                <w:ilvl w:val="0"/>
                <w:numId w:val="18"/>
              </w:numPr>
              <w:ind w:left="198" w:hanging="180"/>
              <w:rPr>
                <w:sz w:val="16"/>
                <w:szCs w:val="16"/>
              </w:rPr>
            </w:pPr>
            <w:r w:rsidRPr="00751367">
              <w:rPr>
                <w:sz w:val="16"/>
                <w:szCs w:val="16"/>
              </w:rPr>
              <w:t>Northern Oregon Coast</w:t>
            </w:r>
          </w:p>
          <w:p w14:paraId="0F817D67" w14:textId="66A6CCC5" w:rsidR="003F19A9" w:rsidRPr="00751367" w:rsidRDefault="003F19A9" w:rsidP="003F19A9">
            <w:pPr>
              <w:pStyle w:val="ListParagraph"/>
              <w:numPr>
                <w:ilvl w:val="0"/>
                <w:numId w:val="18"/>
              </w:numPr>
              <w:ind w:left="198" w:hanging="180"/>
              <w:rPr>
                <w:sz w:val="16"/>
                <w:szCs w:val="16"/>
              </w:rPr>
            </w:pPr>
            <w:r w:rsidRPr="00751367">
              <w:rPr>
                <w:sz w:val="16"/>
                <w:szCs w:val="16"/>
              </w:rPr>
              <w:t>Southern Oregon Coast</w:t>
            </w:r>
          </w:p>
          <w:p w14:paraId="280A8632" w14:textId="255EC9CA" w:rsidR="003F19A9" w:rsidRPr="00751367" w:rsidRDefault="003F19A9" w:rsidP="003F19A9">
            <w:pPr>
              <w:pStyle w:val="ListParagraph"/>
              <w:numPr>
                <w:ilvl w:val="0"/>
                <w:numId w:val="18"/>
              </w:numPr>
              <w:ind w:left="198" w:hanging="180"/>
              <w:rPr>
                <w:sz w:val="16"/>
                <w:szCs w:val="16"/>
              </w:rPr>
            </w:pPr>
            <w:r w:rsidRPr="00751367">
              <w:rPr>
                <w:sz w:val="16"/>
                <w:szCs w:val="16"/>
              </w:rPr>
              <w:t>Not specified</w:t>
            </w:r>
          </w:p>
          <w:p w14:paraId="452B0C37" w14:textId="15804B5E" w:rsidR="003F19A9" w:rsidRPr="00751367" w:rsidRDefault="003F19A9" w:rsidP="003F19A9">
            <w:pPr>
              <w:rPr>
                <w:sz w:val="16"/>
                <w:szCs w:val="16"/>
              </w:rPr>
            </w:pPr>
            <w:r w:rsidRPr="00751367">
              <w:rPr>
                <w:sz w:val="16"/>
                <w:szCs w:val="16"/>
              </w:rPr>
              <w:t>For landlocked salmon/steelhead and other taxa further work will be needed to develop an appropriate suite of regions for each situation.</w:t>
            </w:r>
          </w:p>
        </w:tc>
      </w:tr>
      <w:tr w:rsidR="003F19A9" w:rsidRPr="00751367" w14:paraId="18C60F60" w14:textId="77777777" w:rsidTr="23C10B09">
        <w:trPr>
          <w:cantSplit/>
        </w:trPr>
        <w:tc>
          <w:tcPr>
            <w:tcW w:w="1728" w:type="dxa"/>
          </w:tcPr>
          <w:p w14:paraId="146C80D7" w14:textId="6DF72BE7" w:rsidR="003F19A9" w:rsidRPr="00751367" w:rsidRDefault="003F19A9" w:rsidP="003F19A9">
            <w:pPr>
              <w:tabs>
                <w:tab w:val="right" w:pos="14310"/>
              </w:tabs>
              <w:rPr>
                <w:sz w:val="16"/>
                <w:szCs w:val="16"/>
              </w:rPr>
            </w:pPr>
            <w:r w:rsidRPr="00751367">
              <w:rPr>
                <w:sz w:val="16"/>
                <w:szCs w:val="16"/>
              </w:rPr>
              <w:t>ReleaseHUC_8</w:t>
            </w:r>
          </w:p>
        </w:tc>
        <w:tc>
          <w:tcPr>
            <w:tcW w:w="3600" w:type="dxa"/>
          </w:tcPr>
          <w:p w14:paraId="21977819" w14:textId="7D332758" w:rsidR="003F19A9" w:rsidRPr="00751367" w:rsidRDefault="003F19A9" w:rsidP="003F19A9">
            <w:pPr>
              <w:tabs>
                <w:tab w:val="right" w:pos="14310"/>
              </w:tabs>
              <w:rPr>
                <w:sz w:val="16"/>
                <w:szCs w:val="16"/>
              </w:rPr>
            </w:pPr>
            <w:r w:rsidRPr="00751367">
              <w:rPr>
                <w:sz w:val="16"/>
                <w:szCs w:val="16"/>
              </w:rPr>
              <w:t>8-digit (fourth-field) HUC of release site.</w:t>
            </w:r>
          </w:p>
        </w:tc>
        <w:tc>
          <w:tcPr>
            <w:tcW w:w="950" w:type="dxa"/>
          </w:tcPr>
          <w:p w14:paraId="05A9F972" w14:textId="77777777" w:rsidR="003F19A9" w:rsidRPr="00751367" w:rsidRDefault="003F19A9" w:rsidP="003F19A9">
            <w:pPr>
              <w:tabs>
                <w:tab w:val="right" w:pos="14310"/>
              </w:tabs>
              <w:jc w:val="center"/>
              <w:rPr>
                <w:sz w:val="16"/>
                <w:szCs w:val="16"/>
              </w:rPr>
            </w:pPr>
            <w:r w:rsidRPr="00751367">
              <w:rPr>
                <w:sz w:val="16"/>
                <w:szCs w:val="16"/>
              </w:rPr>
              <w:t>Text</w:t>
            </w:r>
          </w:p>
          <w:p w14:paraId="4AE70F34" w14:textId="64D3319A" w:rsidR="003F19A9" w:rsidRPr="00751367" w:rsidRDefault="003F19A9" w:rsidP="003F19A9">
            <w:pPr>
              <w:tabs>
                <w:tab w:val="right" w:pos="14310"/>
              </w:tabs>
              <w:jc w:val="center"/>
              <w:rPr>
                <w:sz w:val="16"/>
                <w:szCs w:val="16"/>
              </w:rPr>
            </w:pPr>
            <w:r w:rsidRPr="00751367">
              <w:rPr>
                <w:sz w:val="16"/>
                <w:szCs w:val="16"/>
              </w:rPr>
              <w:t>(8-8)</w:t>
            </w:r>
          </w:p>
        </w:tc>
        <w:tc>
          <w:tcPr>
            <w:tcW w:w="8410" w:type="dxa"/>
            <w:gridSpan w:val="4"/>
          </w:tcPr>
          <w:p w14:paraId="1D3F199B" w14:textId="3C124F0E" w:rsidR="003F19A9" w:rsidRPr="00751367" w:rsidRDefault="003F19A9" w:rsidP="003F19A9">
            <w:pPr>
              <w:rPr>
                <w:sz w:val="16"/>
                <w:szCs w:val="16"/>
              </w:rPr>
            </w:pPr>
          </w:p>
        </w:tc>
      </w:tr>
      <w:tr w:rsidR="003F19A9" w:rsidRPr="00751367" w14:paraId="11C25ADD" w14:textId="77777777" w:rsidTr="23C10B09">
        <w:trPr>
          <w:cantSplit/>
        </w:trPr>
        <w:tc>
          <w:tcPr>
            <w:tcW w:w="1728" w:type="dxa"/>
          </w:tcPr>
          <w:p w14:paraId="47DFA4E8" w14:textId="757310B0" w:rsidR="003F19A9" w:rsidRPr="00751367" w:rsidRDefault="003F19A9" w:rsidP="003F19A9">
            <w:pPr>
              <w:tabs>
                <w:tab w:val="right" w:pos="14310"/>
              </w:tabs>
              <w:rPr>
                <w:sz w:val="16"/>
                <w:szCs w:val="16"/>
              </w:rPr>
            </w:pPr>
            <w:r w:rsidRPr="00751367">
              <w:rPr>
                <w:sz w:val="16"/>
                <w:szCs w:val="16"/>
              </w:rPr>
              <w:t>ReleaseLong</w:t>
            </w:r>
          </w:p>
        </w:tc>
        <w:tc>
          <w:tcPr>
            <w:tcW w:w="3600" w:type="dxa"/>
          </w:tcPr>
          <w:p w14:paraId="69C63783" w14:textId="10EE5EFC" w:rsidR="003F19A9" w:rsidRPr="00751367" w:rsidRDefault="003F19A9" w:rsidP="003F19A9">
            <w:pPr>
              <w:tabs>
                <w:tab w:val="right" w:pos="14310"/>
              </w:tabs>
              <w:rPr>
                <w:sz w:val="16"/>
                <w:szCs w:val="16"/>
              </w:rPr>
            </w:pPr>
            <w:r w:rsidRPr="00751367">
              <w:rPr>
                <w:sz w:val="16"/>
                <w:szCs w:val="16"/>
              </w:rPr>
              <w:t>Longitude of the location specified in the Rel</w:t>
            </w:r>
            <w:ins w:id="462" w:author="Mike Banach" w:date="2023-03-10T14:18:00Z">
              <w:r w:rsidR="00EC797E">
                <w:rPr>
                  <w:sz w:val="16"/>
                  <w:szCs w:val="16"/>
                </w:rPr>
                <w:t>ease</w:t>
              </w:r>
            </w:ins>
            <w:r w:rsidRPr="00751367">
              <w:rPr>
                <w:sz w:val="16"/>
                <w:szCs w:val="16"/>
              </w:rPr>
              <w:t>Location field, in decimal degrees.  Calculated using NAD83/WGS84.</w:t>
            </w:r>
          </w:p>
        </w:tc>
        <w:tc>
          <w:tcPr>
            <w:tcW w:w="950" w:type="dxa"/>
          </w:tcPr>
          <w:p w14:paraId="744C979F" w14:textId="6730BDED" w:rsidR="003F19A9" w:rsidRPr="00751367" w:rsidRDefault="003F19A9" w:rsidP="003F19A9">
            <w:pPr>
              <w:tabs>
                <w:tab w:val="right" w:pos="14310"/>
              </w:tabs>
              <w:jc w:val="center"/>
              <w:rPr>
                <w:sz w:val="16"/>
                <w:szCs w:val="16"/>
              </w:rPr>
            </w:pPr>
            <w:r w:rsidRPr="00751367">
              <w:rPr>
                <w:sz w:val="16"/>
                <w:szCs w:val="16"/>
              </w:rPr>
              <w:t>Real</w:t>
            </w:r>
          </w:p>
        </w:tc>
        <w:tc>
          <w:tcPr>
            <w:tcW w:w="8410" w:type="dxa"/>
            <w:gridSpan w:val="4"/>
          </w:tcPr>
          <w:p w14:paraId="39619258" w14:textId="77777777" w:rsidR="003F19A9" w:rsidRPr="00751367" w:rsidRDefault="003F19A9" w:rsidP="003F19A9">
            <w:pPr>
              <w:snapToGrid w:val="0"/>
              <w:rPr>
                <w:sz w:val="16"/>
                <w:szCs w:val="16"/>
              </w:rPr>
            </w:pPr>
            <w:r w:rsidRPr="00751367">
              <w:rPr>
                <w:sz w:val="16"/>
                <w:szCs w:val="16"/>
              </w:rPr>
              <w:t>This is a negative number.  Use three digits left of the decimal point and four digits to the right of the decimal point.  For example, if ReturnLocation = "Wind River at Shipherd Falls" enter "-121.8050".</w:t>
            </w:r>
          </w:p>
          <w:p w14:paraId="6F37FCE1" w14:textId="77777777" w:rsidR="003F19A9" w:rsidRPr="00751367" w:rsidRDefault="003F19A9" w:rsidP="003F19A9">
            <w:pPr>
              <w:snapToGrid w:val="0"/>
              <w:rPr>
                <w:sz w:val="16"/>
                <w:szCs w:val="16"/>
              </w:rPr>
            </w:pPr>
          </w:p>
          <w:p w14:paraId="51ED2572" w14:textId="54705295" w:rsidR="003F19A9" w:rsidRPr="00751367" w:rsidRDefault="003F19A9" w:rsidP="003F19A9">
            <w:pPr>
              <w:tabs>
                <w:tab w:val="right" w:pos="14310"/>
              </w:tabs>
              <w:rPr>
                <w:sz w:val="16"/>
                <w:szCs w:val="16"/>
              </w:rPr>
            </w:pPr>
            <w:r w:rsidRPr="00751367">
              <w:rPr>
                <w:sz w:val="16"/>
                <w:szCs w:val="16"/>
              </w:rPr>
              <w:t>If the ReleaseLocation field contains multiple locations and you wish to provide a longitude / latitude for each, do that within the ReleaseLocation field.  [ In such cases the ReleaseLong / ReleaseLat fields will be used to provide a general visual reference on the online query system, and the ReleaseLocation field will provide specific longitudes / latitudes for the individual sites for data end users. ]</w:t>
            </w:r>
          </w:p>
        </w:tc>
      </w:tr>
      <w:tr w:rsidR="003F19A9" w:rsidRPr="00751367" w14:paraId="1D69FBFE" w14:textId="77777777" w:rsidTr="23C10B09">
        <w:trPr>
          <w:cantSplit/>
        </w:trPr>
        <w:tc>
          <w:tcPr>
            <w:tcW w:w="1728" w:type="dxa"/>
          </w:tcPr>
          <w:p w14:paraId="68247898" w14:textId="37812A93" w:rsidR="003F19A9" w:rsidRPr="00751367" w:rsidRDefault="003F19A9" w:rsidP="003F19A9">
            <w:pPr>
              <w:tabs>
                <w:tab w:val="right" w:pos="14310"/>
              </w:tabs>
              <w:rPr>
                <w:sz w:val="16"/>
                <w:szCs w:val="16"/>
              </w:rPr>
            </w:pPr>
            <w:r w:rsidRPr="00751367">
              <w:rPr>
                <w:sz w:val="16"/>
                <w:szCs w:val="16"/>
              </w:rPr>
              <w:t>ReleaseLat</w:t>
            </w:r>
          </w:p>
        </w:tc>
        <w:tc>
          <w:tcPr>
            <w:tcW w:w="3600" w:type="dxa"/>
          </w:tcPr>
          <w:p w14:paraId="5A3354C8" w14:textId="708E5029" w:rsidR="003F19A9" w:rsidRPr="00751367" w:rsidRDefault="003F19A9" w:rsidP="003F19A9">
            <w:pPr>
              <w:tabs>
                <w:tab w:val="right" w:pos="14310"/>
              </w:tabs>
              <w:rPr>
                <w:sz w:val="16"/>
                <w:szCs w:val="16"/>
              </w:rPr>
            </w:pPr>
            <w:r w:rsidRPr="00751367">
              <w:rPr>
                <w:sz w:val="16"/>
                <w:szCs w:val="16"/>
              </w:rPr>
              <w:t>Latitude of the location specified in the ReleaseLocation field, in decimal degrees.  Calculated using NAD83/WGS84.</w:t>
            </w:r>
          </w:p>
        </w:tc>
        <w:tc>
          <w:tcPr>
            <w:tcW w:w="950" w:type="dxa"/>
          </w:tcPr>
          <w:p w14:paraId="7E485644" w14:textId="3054D4B8" w:rsidR="003F19A9" w:rsidRPr="00751367" w:rsidRDefault="003F19A9" w:rsidP="003F19A9">
            <w:pPr>
              <w:tabs>
                <w:tab w:val="right" w:pos="14310"/>
              </w:tabs>
              <w:jc w:val="center"/>
              <w:rPr>
                <w:sz w:val="16"/>
                <w:szCs w:val="16"/>
              </w:rPr>
            </w:pPr>
            <w:r w:rsidRPr="00751367">
              <w:rPr>
                <w:sz w:val="16"/>
                <w:szCs w:val="16"/>
              </w:rPr>
              <w:t>Real</w:t>
            </w:r>
          </w:p>
        </w:tc>
        <w:tc>
          <w:tcPr>
            <w:tcW w:w="8410" w:type="dxa"/>
            <w:gridSpan w:val="4"/>
          </w:tcPr>
          <w:p w14:paraId="38227833" w14:textId="77777777" w:rsidR="003F19A9" w:rsidRPr="00751367" w:rsidRDefault="003F19A9" w:rsidP="003F19A9">
            <w:pPr>
              <w:tabs>
                <w:tab w:val="right" w:pos="14310"/>
              </w:tabs>
              <w:rPr>
                <w:sz w:val="16"/>
                <w:szCs w:val="16"/>
              </w:rPr>
            </w:pPr>
            <w:r w:rsidRPr="00751367">
              <w:rPr>
                <w:sz w:val="16"/>
                <w:szCs w:val="16"/>
              </w:rPr>
              <w:t>Use two digits left of the decimal point and four digits to the right of the decimal point.  For example, if WaterBody = "Wind River at Shipherd Falls" enter "45.7371".</w:t>
            </w:r>
          </w:p>
        </w:tc>
      </w:tr>
      <w:tr w:rsidR="003F19A9" w:rsidRPr="00751367" w14:paraId="53EED7C5" w14:textId="77777777" w:rsidTr="23C10B09">
        <w:trPr>
          <w:cantSplit/>
        </w:trPr>
        <w:tc>
          <w:tcPr>
            <w:tcW w:w="1728" w:type="dxa"/>
          </w:tcPr>
          <w:p w14:paraId="5B1DED93" w14:textId="00C42F69" w:rsidR="003F19A9" w:rsidRPr="00751367" w:rsidRDefault="003F19A9" w:rsidP="003F19A9">
            <w:pPr>
              <w:tabs>
                <w:tab w:val="right" w:pos="14310"/>
              </w:tabs>
              <w:rPr>
                <w:sz w:val="16"/>
                <w:szCs w:val="16"/>
              </w:rPr>
            </w:pPr>
            <w:r w:rsidRPr="00751367">
              <w:rPr>
                <w:sz w:val="16"/>
                <w:szCs w:val="16"/>
              </w:rPr>
              <w:t>ReleaseStartDate</w:t>
            </w:r>
          </w:p>
        </w:tc>
        <w:tc>
          <w:tcPr>
            <w:tcW w:w="3600" w:type="dxa"/>
          </w:tcPr>
          <w:p w14:paraId="26300961" w14:textId="5A1E2AEB" w:rsidR="003F19A9" w:rsidRPr="00751367" w:rsidRDefault="003F19A9" w:rsidP="003F19A9">
            <w:pPr>
              <w:tabs>
                <w:tab w:val="right" w:pos="14310"/>
              </w:tabs>
              <w:rPr>
                <w:sz w:val="16"/>
                <w:szCs w:val="16"/>
              </w:rPr>
            </w:pPr>
            <w:r w:rsidRPr="00751367">
              <w:rPr>
                <w:sz w:val="16"/>
                <w:szCs w:val="16"/>
              </w:rPr>
              <w:t>Start date of release.</w:t>
            </w:r>
          </w:p>
        </w:tc>
        <w:tc>
          <w:tcPr>
            <w:tcW w:w="950" w:type="dxa"/>
          </w:tcPr>
          <w:p w14:paraId="1BE49413" w14:textId="74B21155" w:rsidR="003F19A9" w:rsidRPr="00751367" w:rsidRDefault="003F19A9" w:rsidP="003F19A9">
            <w:pPr>
              <w:tabs>
                <w:tab w:val="right" w:pos="14310"/>
              </w:tabs>
              <w:jc w:val="center"/>
              <w:rPr>
                <w:sz w:val="16"/>
                <w:szCs w:val="16"/>
              </w:rPr>
            </w:pPr>
            <w:r w:rsidRPr="00751367">
              <w:rPr>
                <w:sz w:val="16"/>
                <w:szCs w:val="16"/>
              </w:rPr>
              <w:t>Date</w:t>
            </w:r>
          </w:p>
        </w:tc>
        <w:tc>
          <w:tcPr>
            <w:tcW w:w="8410" w:type="dxa"/>
            <w:gridSpan w:val="4"/>
          </w:tcPr>
          <w:p w14:paraId="2B115B78" w14:textId="77777777" w:rsidR="003F19A9" w:rsidRPr="00751367" w:rsidRDefault="003F19A9" w:rsidP="003F19A9">
            <w:pPr>
              <w:tabs>
                <w:tab w:val="right" w:pos="14310"/>
              </w:tabs>
              <w:rPr>
                <w:sz w:val="16"/>
                <w:szCs w:val="16"/>
              </w:rPr>
            </w:pPr>
          </w:p>
        </w:tc>
      </w:tr>
      <w:tr w:rsidR="003F19A9" w:rsidRPr="00751367" w14:paraId="494748CA" w14:textId="77777777" w:rsidTr="23C10B09">
        <w:trPr>
          <w:cantSplit/>
        </w:trPr>
        <w:tc>
          <w:tcPr>
            <w:tcW w:w="1728" w:type="dxa"/>
          </w:tcPr>
          <w:p w14:paraId="136F854F" w14:textId="35ACC737" w:rsidR="003F19A9" w:rsidRPr="00751367" w:rsidRDefault="003F19A9" w:rsidP="003F19A9">
            <w:pPr>
              <w:tabs>
                <w:tab w:val="right" w:pos="14310"/>
              </w:tabs>
              <w:rPr>
                <w:sz w:val="16"/>
                <w:szCs w:val="16"/>
              </w:rPr>
            </w:pPr>
            <w:r w:rsidRPr="00751367">
              <w:rPr>
                <w:sz w:val="16"/>
                <w:szCs w:val="16"/>
              </w:rPr>
              <w:t>ReleaseEndDate</w:t>
            </w:r>
          </w:p>
        </w:tc>
        <w:tc>
          <w:tcPr>
            <w:tcW w:w="3600" w:type="dxa"/>
          </w:tcPr>
          <w:p w14:paraId="3859F1CE" w14:textId="56000720" w:rsidR="003F19A9" w:rsidRPr="00751367" w:rsidRDefault="003F19A9" w:rsidP="003F19A9">
            <w:pPr>
              <w:tabs>
                <w:tab w:val="right" w:pos="14310"/>
              </w:tabs>
              <w:rPr>
                <w:sz w:val="16"/>
                <w:szCs w:val="16"/>
              </w:rPr>
            </w:pPr>
            <w:r w:rsidRPr="00751367">
              <w:rPr>
                <w:sz w:val="16"/>
                <w:szCs w:val="16"/>
              </w:rPr>
              <w:t>End date of release.</w:t>
            </w:r>
          </w:p>
        </w:tc>
        <w:tc>
          <w:tcPr>
            <w:tcW w:w="950" w:type="dxa"/>
          </w:tcPr>
          <w:p w14:paraId="6D9E37F6" w14:textId="79E9B695" w:rsidR="003F19A9" w:rsidRPr="00751367" w:rsidRDefault="003F19A9" w:rsidP="003F19A9">
            <w:pPr>
              <w:tabs>
                <w:tab w:val="right" w:pos="14310"/>
              </w:tabs>
              <w:jc w:val="center"/>
              <w:rPr>
                <w:sz w:val="16"/>
                <w:szCs w:val="16"/>
              </w:rPr>
            </w:pPr>
            <w:r w:rsidRPr="00751367">
              <w:rPr>
                <w:sz w:val="16"/>
                <w:szCs w:val="16"/>
              </w:rPr>
              <w:t>Date</w:t>
            </w:r>
          </w:p>
        </w:tc>
        <w:tc>
          <w:tcPr>
            <w:tcW w:w="8410" w:type="dxa"/>
            <w:gridSpan w:val="4"/>
          </w:tcPr>
          <w:p w14:paraId="69D5C72F" w14:textId="77777777" w:rsidR="003F19A9" w:rsidRPr="00751367" w:rsidRDefault="003F19A9" w:rsidP="003F19A9">
            <w:pPr>
              <w:tabs>
                <w:tab w:val="right" w:pos="14310"/>
              </w:tabs>
              <w:rPr>
                <w:sz w:val="16"/>
                <w:szCs w:val="16"/>
              </w:rPr>
            </w:pPr>
          </w:p>
        </w:tc>
      </w:tr>
      <w:tr w:rsidR="003F19A9" w:rsidRPr="00751367" w14:paraId="0F229320" w14:textId="77777777" w:rsidTr="00590683">
        <w:trPr>
          <w:cantSplit/>
        </w:trPr>
        <w:tc>
          <w:tcPr>
            <w:tcW w:w="1728" w:type="dxa"/>
          </w:tcPr>
          <w:p w14:paraId="2A9DFE6F" w14:textId="0B3F8AAA" w:rsidR="003F19A9" w:rsidRPr="00751367" w:rsidRDefault="003F19A9" w:rsidP="003F19A9">
            <w:pPr>
              <w:tabs>
                <w:tab w:val="right" w:pos="14310"/>
              </w:tabs>
              <w:rPr>
                <w:b/>
                <w:color w:val="FF0000"/>
                <w:sz w:val="16"/>
                <w:szCs w:val="16"/>
              </w:rPr>
            </w:pPr>
            <w:r w:rsidRPr="00751367">
              <w:rPr>
                <w:b/>
                <w:color w:val="FF0000"/>
                <w:sz w:val="16"/>
                <w:szCs w:val="16"/>
              </w:rPr>
              <w:t>ReleaseStrategy</w:t>
            </w:r>
          </w:p>
        </w:tc>
        <w:tc>
          <w:tcPr>
            <w:tcW w:w="3600" w:type="dxa"/>
          </w:tcPr>
          <w:p w14:paraId="0A36AF36" w14:textId="1FB74C8A" w:rsidR="003F19A9" w:rsidRPr="00751367" w:rsidRDefault="003F19A9" w:rsidP="003F19A9">
            <w:pPr>
              <w:tabs>
                <w:tab w:val="right" w:pos="14310"/>
              </w:tabs>
              <w:rPr>
                <w:sz w:val="16"/>
                <w:szCs w:val="16"/>
              </w:rPr>
            </w:pPr>
            <w:r w:rsidRPr="00751367">
              <w:rPr>
                <w:sz w:val="16"/>
                <w:szCs w:val="16"/>
              </w:rPr>
              <w:t>Strategy used to liberate the majority of release group.</w:t>
            </w:r>
          </w:p>
        </w:tc>
        <w:tc>
          <w:tcPr>
            <w:tcW w:w="950" w:type="dxa"/>
          </w:tcPr>
          <w:p w14:paraId="70B3A9AD"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C57A6" w14:textId="37814EC1" w:rsidR="003F19A9" w:rsidRPr="00751367" w:rsidRDefault="003F19A9" w:rsidP="003F19A9">
            <w:pPr>
              <w:tabs>
                <w:tab w:val="right" w:pos="14310"/>
              </w:tabs>
              <w:jc w:val="center"/>
              <w:rPr>
                <w:color w:val="FF0000"/>
                <w:sz w:val="16"/>
                <w:szCs w:val="16"/>
              </w:rPr>
            </w:pPr>
            <w:r w:rsidRPr="00751367">
              <w:rPr>
                <w:color w:val="FF0000"/>
                <w:sz w:val="16"/>
                <w:szCs w:val="16"/>
              </w:rPr>
              <w:t>(0-24)</w:t>
            </w:r>
          </w:p>
        </w:tc>
        <w:tc>
          <w:tcPr>
            <w:tcW w:w="4205" w:type="dxa"/>
            <w:gridSpan w:val="2"/>
          </w:tcPr>
          <w:p w14:paraId="5CFD9D96" w14:textId="39CEE843"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DDB213E"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Forced release</w:t>
            </w:r>
          </w:p>
          <w:p w14:paraId="6312CC0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Volitional release</w:t>
            </w:r>
          </w:p>
          <w:p w14:paraId="165A427B"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Emergency release</w:t>
            </w:r>
          </w:p>
          <w:p w14:paraId="69FBE980" w14:textId="56740FC2" w:rsidR="003F19A9" w:rsidRPr="00751367" w:rsidRDefault="003F19A9" w:rsidP="003F19A9">
            <w:pPr>
              <w:pStyle w:val="ListParagraph"/>
              <w:numPr>
                <w:ilvl w:val="0"/>
                <w:numId w:val="18"/>
              </w:numPr>
              <w:ind w:left="198" w:hanging="180"/>
              <w:rPr>
                <w:sz w:val="16"/>
                <w:szCs w:val="16"/>
              </w:rPr>
            </w:pPr>
            <w:r w:rsidRPr="00751367">
              <w:rPr>
                <w:sz w:val="16"/>
                <w:szCs w:val="16"/>
              </w:rPr>
              <w:t>Egg box</w:t>
            </w:r>
          </w:p>
        </w:tc>
        <w:tc>
          <w:tcPr>
            <w:tcW w:w="4205" w:type="dxa"/>
            <w:gridSpan w:val="2"/>
          </w:tcPr>
          <w:p w14:paraId="5C26DDC5" w14:textId="4DB6BDE3" w:rsidR="003F19A9" w:rsidRPr="00751367" w:rsidRDefault="003F19A9" w:rsidP="003F19A9">
            <w:pPr>
              <w:pStyle w:val="ListParagraph"/>
              <w:numPr>
                <w:ilvl w:val="0"/>
                <w:numId w:val="18"/>
              </w:numPr>
              <w:ind w:left="198" w:hanging="180"/>
              <w:rPr>
                <w:sz w:val="16"/>
                <w:szCs w:val="16"/>
              </w:rPr>
            </w:pPr>
            <w:r w:rsidRPr="00751367">
              <w:rPr>
                <w:sz w:val="16"/>
                <w:szCs w:val="16"/>
              </w:rPr>
              <w:t>Mixed</w:t>
            </w:r>
            <w:del w:id="463" w:author="Mike Banach" w:date="2023-03-30T11:13:00Z">
              <w:r w:rsidRPr="00751367" w:rsidDel="00C52440">
                <w:rPr>
                  <w:sz w:val="16"/>
                  <w:szCs w:val="16"/>
                </w:rPr>
                <w:delText xml:space="preserve"> release strategies</w:delText>
              </w:r>
            </w:del>
            <w:r w:rsidRPr="00751367">
              <w:rPr>
                <w:sz w:val="16"/>
                <w:szCs w:val="16"/>
              </w:rPr>
              <w:t xml:space="preserve">  [</w:t>
            </w:r>
            <w:r w:rsidRPr="00751367">
              <w:rPr>
                <w:i/>
                <w:sz w:val="16"/>
                <w:szCs w:val="16"/>
              </w:rPr>
              <w:t>Provide details in Comments if possible.</w:t>
            </w:r>
            <w:r w:rsidRPr="00751367">
              <w:rPr>
                <w:sz w:val="16"/>
                <w:szCs w:val="16"/>
              </w:rPr>
              <w:t>]</w:t>
            </w:r>
          </w:p>
          <w:p w14:paraId="3CD3FA71" w14:textId="37640F30" w:rsidR="003F19A9" w:rsidRPr="00751367" w:rsidRDefault="003F19A9" w:rsidP="003F19A9">
            <w:pPr>
              <w:pStyle w:val="ListParagraph"/>
              <w:numPr>
                <w:ilvl w:val="0"/>
                <w:numId w:val="18"/>
              </w:numPr>
              <w:ind w:left="198" w:hanging="180"/>
              <w:rPr>
                <w:sz w:val="16"/>
                <w:szCs w:val="16"/>
              </w:rPr>
            </w:pPr>
            <w:r w:rsidRPr="00751367">
              <w:rPr>
                <w:sz w:val="16"/>
                <w:szCs w:val="16"/>
              </w:rPr>
              <w:t>Unknown  [</w:t>
            </w:r>
            <w:r w:rsidRPr="00751367">
              <w:rPr>
                <w:i/>
                <w:sz w:val="16"/>
                <w:szCs w:val="16"/>
              </w:rPr>
              <w:t>The information does not exist.</w:t>
            </w:r>
            <w:r w:rsidRPr="00751367">
              <w:rPr>
                <w:sz w:val="16"/>
                <w:szCs w:val="16"/>
              </w:rPr>
              <w:t>]</w:t>
            </w:r>
          </w:p>
          <w:p w14:paraId="7BEB5B82" w14:textId="5CFEB309" w:rsidR="003F19A9" w:rsidRPr="00751367" w:rsidRDefault="003F19A9" w:rsidP="003F19A9">
            <w:pPr>
              <w:pStyle w:val="ListParagraph"/>
              <w:numPr>
                <w:ilvl w:val="0"/>
                <w:numId w:val="18"/>
              </w:numPr>
              <w:ind w:left="198" w:hanging="180"/>
              <w:rPr>
                <w:sz w:val="16"/>
                <w:szCs w:val="16"/>
              </w:rPr>
            </w:pPr>
            <w:r w:rsidRPr="00751367">
              <w:rPr>
                <w:sz w:val="16"/>
                <w:szCs w:val="16"/>
              </w:rPr>
              <w:t>Not specified  [</w:t>
            </w:r>
            <w:r w:rsidRPr="00751367">
              <w:rPr>
                <w:i/>
                <w:sz w:val="16"/>
                <w:szCs w:val="16"/>
              </w:rPr>
              <w:t>The information may exist but is not currently being shared.</w:t>
            </w:r>
            <w:r w:rsidRPr="00751367">
              <w:rPr>
                <w:sz w:val="16"/>
                <w:szCs w:val="16"/>
              </w:rPr>
              <w:t>]</w:t>
            </w:r>
          </w:p>
        </w:tc>
      </w:tr>
      <w:tr w:rsidR="003F19A9" w:rsidRPr="00751367" w14:paraId="0DBF63CB" w14:textId="77777777" w:rsidTr="00590683">
        <w:trPr>
          <w:cantSplit/>
        </w:trPr>
        <w:tc>
          <w:tcPr>
            <w:tcW w:w="1728" w:type="dxa"/>
          </w:tcPr>
          <w:p w14:paraId="1A8946BD" w14:textId="0523944D" w:rsidR="003F19A9" w:rsidRPr="00751367" w:rsidRDefault="003F19A9" w:rsidP="003F19A9">
            <w:pPr>
              <w:tabs>
                <w:tab w:val="right" w:pos="14310"/>
              </w:tabs>
              <w:rPr>
                <w:b/>
                <w:sz w:val="16"/>
                <w:szCs w:val="16"/>
                <w:u w:val="single"/>
              </w:rPr>
            </w:pPr>
            <w:r w:rsidRPr="00751367">
              <w:rPr>
                <w:b/>
                <w:color w:val="FF0000"/>
                <w:sz w:val="16"/>
                <w:szCs w:val="16"/>
                <w:u w:val="single"/>
              </w:rPr>
              <w:t>LifeStage</w:t>
            </w:r>
          </w:p>
        </w:tc>
        <w:tc>
          <w:tcPr>
            <w:tcW w:w="3600" w:type="dxa"/>
          </w:tcPr>
          <w:p w14:paraId="1F6B9003" w14:textId="36BB2CFB" w:rsidR="003F19A9" w:rsidRPr="00751367" w:rsidRDefault="003F19A9" w:rsidP="003F19A9">
            <w:pPr>
              <w:tabs>
                <w:tab w:val="right" w:pos="14310"/>
              </w:tabs>
              <w:rPr>
                <w:sz w:val="16"/>
                <w:szCs w:val="16"/>
              </w:rPr>
            </w:pPr>
            <w:r w:rsidRPr="00751367">
              <w:rPr>
                <w:sz w:val="16"/>
                <w:szCs w:val="16"/>
              </w:rPr>
              <w:t>The life stage of the fish at the time of release.</w:t>
            </w:r>
          </w:p>
        </w:tc>
        <w:tc>
          <w:tcPr>
            <w:tcW w:w="950" w:type="dxa"/>
          </w:tcPr>
          <w:p w14:paraId="73DE1FA1"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7C808446" w14:textId="7D56A5C1" w:rsidR="003F19A9" w:rsidRPr="00751367" w:rsidRDefault="003F19A9" w:rsidP="003F19A9">
            <w:pPr>
              <w:tabs>
                <w:tab w:val="right" w:pos="14310"/>
              </w:tabs>
              <w:jc w:val="center"/>
              <w:rPr>
                <w:b/>
                <w:color w:val="FF0000"/>
                <w:sz w:val="16"/>
                <w:szCs w:val="16"/>
              </w:rPr>
            </w:pPr>
            <w:r w:rsidRPr="00751367">
              <w:rPr>
                <w:color w:val="FF0000"/>
                <w:sz w:val="16"/>
                <w:szCs w:val="16"/>
              </w:rPr>
              <w:t>(5-19)</w:t>
            </w:r>
          </w:p>
        </w:tc>
        <w:tc>
          <w:tcPr>
            <w:tcW w:w="2803" w:type="dxa"/>
          </w:tcPr>
          <w:p w14:paraId="120BB311" w14:textId="66CC6481"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30EC186B"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Zygote (eyed eggs)</w:t>
            </w:r>
          </w:p>
          <w:p w14:paraId="6C717E3C"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Emergent fry</w:t>
            </w:r>
          </w:p>
          <w:p w14:paraId="1CA23BCC"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Fed fry</w:t>
            </w:r>
          </w:p>
        </w:tc>
        <w:tc>
          <w:tcPr>
            <w:tcW w:w="2803" w:type="dxa"/>
            <w:gridSpan w:val="2"/>
          </w:tcPr>
          <w:p w14:paraId="25843579" w14:textId="60AE5FE8" w:rsidR="003F19A9" w:rsidRPr="00751367" w:rsidRDefault="003F19A9" w:rsidP="003F19A9">
            <w:pPr>
              <w:pStyle w:val="ListParagraph"/>
              <w:numPr>
                <w:ilvl w:val="0"/>
                <w:numId w:val="18"/>
              </w:numPr>
              <w:ind w:left="198" w:hanging="180"/>
              <w:rPr>
                <w:sz w:val="16"/>
                <w:szCs w:val="16"/>
              </w:rPr>
            </w:pPr>
            <w:r w:rsidRPr="00751367">
              <w:rPr>
                <w:sz w:val="16"/>
                <w:szCs w:val="16"/>
              </w:rPr>
              <w:t>Fingerling</w:t>
            </w:r>
          </w:p>
          <w:p w14:paraId="5C0423D8" w14:textId="4AEDDA38" w:rsidR="003F19A9" w:rsidRPr="00751367" w:rsidRDefault="003F19A9" w:rsidP="003F19A9">
            <w:pPr>
              <w:pStyle w:val="ListParagraph"/>
              <w:numPr>
                <w:ilvl w:val="0"/>
                <w:numId w:val="18"/>
              </w:numPr>
              <w:ind w:left="198" w:hanging="180"/>
              <w:rPr>
                <w:sz w:val="16"/>
                <w:szCs w:val="16"/>
              </w:rPr>
            </w:pPr>
            <w:r w:rsidRPr="00751367">
              <w:rPr>
                <w:sz w:val="16"/>
                <w:szCs w:val="16"/>
              </w:rPr>
              <w:t>Advanced fingerling</w:t>
            </w:r>
          </w:p>
          <w:p w14:paraId="4B719D5A"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Yearling</w:t>
            </w:r>
          </w:p>
        </w:tc>
        <w:tc>
          <w:tcPr>
            <w:tcW w:w="2804" w:type="dxa"/>
          </w:tcPr>
          <w:p w14:paraId="1CA72775" w14:textId="45077DCB" w:rsidR="003F19A9" w:rsidRPr="00751367" w:rsidRDefault="003F19A9" w:rsidP="003F19A9">
            <w:pPr>
              <w:pStyle w:val="ListParagraph"/>
              <w:numPr>
                <w:ilvl w:val="0"/>
                <w:numId w:val="18"/>
              </w:numPr>
              <w:ind w:left="198" w:hanging="180"/>
              <w:rPr>
                <w:sz w:val="16"/>
                <w:szCs w:val="16"/>
              </w:rPr>
            </w:pPr>
            <w:r w:rsidRPr="00751367">
              <w:rPr>
                <w:sz w:val="16"/>
                <w:szCs w:val="16"/>
              </w:rPr>
              <w:t>Presmolt</w:t>
            </w:r>
          </w:p>
          <w:p w14:paraId="53A17810"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Smolt</w:t>
            </w:r>
          </w:p>
          <w:p w14:paraId="695F72AE" w14:textId="77A8744C" w:rsidR="003F19A9" w:rsidRPr="00751367" w:rsidRDefault="003F19A9" w:rsidP="003F19A9">
            <w:pPr>
              <w:pStyle w:val="ListParagraph"/>
              <w:numPr>
                <w:ilvl w:val="0"/>
                <w:numId w:val="18"/>
              </w:numPr>
              <w:ind w:left="198" w:hanging="180"/>
              <w:rPr>
                <w:sz w:val="16"/>
                <w:szCs w:val="16"/>
              </w:rPr>
            </w:pPr>
            <w:r w:rsidRPr="00751367">
              <w:rPr>
                <w:sz w:val="16"/>
                <w:szCs w:val="16"/>
              </w:rPr>
              <w:t>Adult</w:t>
            </w:r>
          </w:p>
        </w:tc>
      </w:tr>
      <w:tr w:rsidR="003F19A9" w:rsidRPr="00751367" w14:paraId="5C291D7A" w14:textId="77777777" w:rsidTr="23C10B09">
        <w:trPr>
          <w:cantSplit/>
        </w:trPr>
        <w:tc>
          <w:tcPr>
            <w:tcW w:w="1728" w:type="dxa"/>
          </w:tcPr>
          <w:p w14:paraId="1CEC1848" w14:textId="76F96DB9" w:rsidR="003F19A9" w:rsidRPr="00751367" w:rsidRDefault="003F19A9" w:rsidP="003F19A9">
            <w:pPr>
              <w:tabs>
                <w:tab w:val="right" w:pos="14310"/>
              </w:tabs>
              <w:rPr>
                <w:b/>
                <w:color w:val="FF0000"/>
                <w:sz w:val="16"/>
                <w:szCs w:val="16"/>
                <w:u w:val="single"/>
              </w:rPr>
            </w:pPr>
            <w:r w:rsidRPr="00751367">
              <w:rPr>
                <w:sz w:val="16"/>
                <w:szCs w:val="16"/>
              </w:rPr>
              <w:t>AffiliatedPopID</w:t>
            </w:r>
          </w:p>
        </w:tc>
        <w:tc>
          <w:tcPr>
            <w:tcW w:w="3600" w:type="dxa"/>
          </w:tcPr>
          <w:p w14:paraId="286C4392" w14:textId="3DBEC417" w:rsidR="003F19A9" w:rsidRPr="00751367" w:rsidRDefault="003F19A9" w:rsidP="003F19A9">
            <w:pPr>
              <w:tabs>
                <w:tab w:val="right" w:pos="14310"/>
              </w:tabs>
              <w:rPr>
                <w:sz w:val="16"/>
                <w:szCs w:val="16"/>
              </w:rPr>
            </w:pPr>
            <w:r w:rsidRPr="00751367">
              <w:rPr>
                <w:sz w:val="16"/>
                <w:szCs w:val="16"/>
              </w:rPr>
              <w:t>Code for the natural origin population of the same species and run at the location given in the ReleaseLocation field.</w:t>
            </w:r>
          </w:p>
        </w:tc>
        <w:tc>
          <w:tcPr>
            <w:tcW w:w="950" w:type="dxa"/>
          </w:tcPr>
          <w:p w14:paraId="73D53BC0" w14:textId="77777777" w:rsidR="003F19A9" w:rsidRDefault="003F19A9" w:rsidP="003F19A9">
            <w:pPr>
              <w:tabs>
                <w:tab w:val="right" w:pos="14310"/>
              </w:tabs>
              <w:jc w:val="center"/>
              <w:rPr>
                <w:sz w:val="16"/>
                <w:szCs w:val="16"/>
              </w:rPr>
            </w:pPr>
            <w:r>
              <w:rPr>
                <w:sz w:val="16"/>
                <w:szCs w:val="16"/>
              </w:rPr>
              <w:t>Integer</w:t>
            </w:r>
          </w:p>
          <w:p w14:paraId="5C690178" w14:textId="56623CBE" w:rsidR="003F19A9" w:rsidRPr="00751367" w:rsidRDefault="003F19A9" w:rsidP="003F19A9">
            <w:pPr>
              <w:tabs>
                <w:tab w:val="right" w:pos="14310"/>
              </w:tabs>
              <w:jc w:val="center"/>
              <w:rPr>
                <w:b/>
                <w:color w:val="FF0000"/>
                <w:sz w:val="16"/>
                <w:szCs w:val="16"/>
              </w:rPr>
            </w:pPr>
            <w:r>
              <w:rPr>
                <w:sz w:val="16"/>
                <w:szCs w:val="16"/>
              </w:rPr>
              <w:t>(1-max)</w:t>
            </w:r>
          </w:p>
        </w:tc>
        <w:tc>
          <w:tcPr>
            <w:tcW w:w="8410" w:type="dxa"/>
            <w:gridSpan w:val="4"/>
          </w:tcPr>
          <w:p w14:paraId="7A285D8C" w14:textId="77777777" w:rsidR="003F19A9" w:rsidRPr="00751367" w:rsidRDefault="003F19A9" w:rsidP="003F19A9">
            <w:pPr>
              <w:rPr>
                <w:sz w:val="16"/>
                <w:szCs w:val="16"/>
              </w:rPr>
            </w:pPr>
            <w:r w:rsidRPr="00751367">
              <w:rPr>
                <w:sz w:val="16"/>
                <w:szCs w:val="16"/>
              </w:rPr>
              <w:t>If you wish to report more than one "affiliated population", enter the primary one here and give the others in the Comments field.  In those comments, indicate how the other population(s) are affiliated.  Examples:</w:t>
            </w:r>
          </w:p>
          <w:p w14:paraId="7999C6FB"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derived from this natural population</w:t>
            </w:r>
          </w:p>
          <w:p w14:paraId="1B738698"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used to create/reestablish this natural population</w:t>
            </w:r>
          </w:p>
          <w:p w14:paraId="73F0E296" w14:textId="77777777" w:rsidR="003F19A9" w:rsidRPr="00751367" w:rsidRDefault="003F19A9" w:rsidP="003F19A9">
            <w:pPr>
              <w:numPr>
                <w:ilvl w:val="0"/>
                <w:numId w:val="10"/>
              </w:numPr>
              <w:snapToGrid w:val="0"/>
              <w:ind w:left="173" w:hanging="144"/>
              <w:rPr>
                <w:sz w:val="16"/>
                <w:szCs w:val="16"/>
                <w:u w:val="single"/>
              </w:rPr>
            </w:pPr>
            <w:r w:rsidRPr="00751367">
              <w:rPr>
                <w:sz w:val="16"/>
                <w:szCs w:val="16"/>
              </w:rPr>
              <w:t>This hatchery stock's releases occur within this natural population's boundaries</w:t>
            </w:r>
          </w:p>
          <w:p w14:paraId="436A32BC" w14:textId="3BA63FF8" w:rsidR="003F19A9" w:rsidRPr="00751367" w:rsidRDefault="003F19A9" w:rsidP="003F19A9">
            <w:pPr>
              <w:numPr>
                <w:ilvl w:val="0"/>
                <w:numId w:val="10"/>
              </w:numPr>
              <w:snapToGrid w:val="0"/>
              <w:ind w:left="173" w:hanging="144"/>
              <w:rPr>
                <w:sz w:val="16"/>
                <w:szCs w:val="16"/>
                <w:u w:val="single"/>
              </w:rPr>
            </w:pPr>
            <w:r w:rsidRPr="00751367">
              <w:rPr>
                <w:sz w:val="16"/>
                <w:szCs w:val="16"/>
              </w:rPr>
              <w:t>Unknown</w:t>
            </w:r>
          </w:p>
        </w:tc>
      </w:tr>
      <w:tr w:rsidR="003F19A9" w:rsidRPr="00751367" w14:paraId="25F3E92B" w14:textId="77777777" w:rsidTr="23C10B09">
        <w:trPr>
          <w:cantSplit/>
        </w:trPr>
        <w:tc>
          <w:tcPr>
            <w:tcW w:w="14688" w:type="dxa"/>
            <w:gridSpan w:val="7"/>
            <w:shd w:val="clear" w:color="auto" w:fill="DBE5F1"/>
          </w:tcPr>
          <w:p w14:paraId="05F51359" w14:textId="2DBFD414" w:rsidR="003F19A9" w:rsidRPr="00751367" w:rsidRDefault="003F19A9" w:rsidP="003F19A9">
            <w:pPr>
              <w:keepNext/>
              <w:tabs>
                <w:tab w:val="right" w:pos="14310"/>
              </w:tabs>
              <w:jc w:val="center"/>
              <w:rPr>
                <w:b/>
                <w:sz w:val="16"/>
                <w:szCs w:val="16"/>
              </w:rPr>
            </w:pPr>
            <w:r w:rsidRPr="00751367">
              <w:rPr>
                <w:b/>
                <w:sz w:val="16"/>
                <w:szCs w:val="16"/>
              </w:rPr>
              <w:t>Release numbers</w:t>
            </w:r>
          </w:p>
        </w:tc>
      </w:tr>
      <w:tr w:rsidR="003F19A9" w:rsidRPr="00751367" w14:paraId="40C86FDA" w14:textId="77777777" w:rsidTr="23C10B09">
        <w:trPr>
          <w:cantSplit/>
        </w:trPr>
        <w:tc>
          <w:tcPr>
            <w:tcW w:w="1728" w:type="dxa"/>
          </w:tcPr>
          <w:p w14:paraId="1944D411" w14:textId="46D622A3" w:rsidR="003F19A9" w:rsidRPr="00751367" w:rsidRDefault="003F19A9" w:rsidP="003F19A9">
            <w:pPr>
              <w:tabs>
                <w:tab w:val="right" w:pos="14310"/>
              </w:tabs>
              <w:rPr>
                <w:b/>
                <w:i/>
                <w:color w:val="FF0000"/>
                <w:sz w:val="16"/>
                <w:szCs w:val="16"/>
              </w:rPr>
            </w:pPr>
            <w:r w:rsidRPr="00751367">
              <w:rPr>
                <w:b/>
                <w:i/>
                <w:color w:val="FF0000"/>
                <w:sz w:val="16"/>
                <w:szCs w:val="16"/>
              </w:rPr>
              <w:t>NumberReleased</w:t>
            </w:r>
          </w:p>
        </w:tc>
        <w:tc>
          <w:tcPr>
            <w:tcW w:w="3600" w:type="dxa"/>
          </w:tcPr>
          <w:p w14:paraId="07A96110" w14:textId="59783A34" w:rsidR="003F19A9" w:rsidRPr="00751367" w:rsidRDefault="003F19A9" w:rsidP="003F19A9">
            <w:pPr>
              <w:tabs>
                <w:tab w:val="right" w:pos="14310"/>
              </w:tabs>
              <w:rPr>
                <w:sz w:val="16"/>
                <w:szCs w:val="16"/>
              </w:rPr>
            </w:pPr>
            <w:r w:rsidRPr="00751367">
              <w:rPr>
                <w:sz w:val="16"/>
                <w:szCs w:val="16"/>
              </w:rPr>
              <w:t>Number of fish released at a given site and date.</w:t>
            </w:r>
          </w:p>
        </w:tc>
        <w:tc>
          <w:tcPr>
            <w:tcW w:w="950" w:type="dxa"/>
          </w:tcPr>
          <w:p w14:paraId="672D8B72" w14:textId="77777777" w:rsidR="003F19A9" w:rsidRPr="00751367" w:rsidRDefault="003F19A9" w:rsidP="003F19A9">
            <w:pPr>
              <w:tabs>
                <w:tab w:val="right" w:pos="14310"/>
              </w:tabs>
              <w:jc w:val="center"/>
              <w:rPr>
                <w:b/>
                <w:i/>
                <w:color w:val="FF0000"/>
                <w:sz w:val="16"/>
                <w:szCs w:val="16"/>
              </w:rPr>
            </w:pPr>
            <w:r w:rsidRPr="00751367">
              <w:rPr>
                <w:b/>
                <w:i/>
                <w:color w:val="FF0000"/>
                <w:sz w:val="16"/>
                <w:szCs w:val="16"/>
              </w:rPr>
              <w:t>Integer</w:t>
            </w:r>
          </w:p>
          <w:p w14:paraId="07FD4BAF" w14:textId="594B8A5A" w:rsidR="003F19A9" w:rsidRPr="00751367" w:rsidRDefault="003F19A9" w:rsidP="003F19A9">
            <w:pPr>
              <w:tabs>
                <w:tab w:val="right" w:pos="14310"/>
              </w:tabs>
              <w:jc w:val="center"/>
              <w:rPr>
                <w:b/>
                <w:i/>
                <w:color w:val="FF0000"/>
                <w:sz w:val="16"/>
                <w:szCs w:val="16"/>
              </w:rPr>
            </w:pPr>
            <w:r w:rsidRPr="00751367">
              <w:rPr>
                <w:i/>
                <w:color w:val="FF0000"/>
                <w:sz w:val="16"/>
                <w:szCs w:val="16"/>
              </w:rPr>
              <w:t>(0-max)</w:t>
            </w:r>
          </w:p>
        </w:tc>
        <w:tc>
          <w:tcPr>
            <w:tcW w:w="8410" w:type="dxa"/>
            <w:gridSpan w:val="4"/>
          </w:tcPr>
          <w:p w14:paraId="0CF226D5" w14:textId="06F4ADD1" w:rsidR="003F19A9" w:rsidRPr="00751367" w:rsidRDefault="003F19A9" w:rsidP="003F19A9">
            <w:pPr>
              <w:tabs>
                <w:tab w:val="right" w:pos="14310"/>
              </w:tabs>
              <w:rPr>
                <w:sz w:val="16"/>
                <w:szCs w:val="16"/>
              </w:rPr>
            </w:pPr>
            <w:r w:rsidRPr="00751367">
              <w:rPr>
                <w:color w:val="FF0000"/>
                <w:sz w:val="16"/>
                <w:szCs w:val="16"/>
              </w:rPr>
              <w:t>Required if NullRecord = "No".  Must be null if NullRecord = "Yes".</w:t>
            </w:r>
          </w:p>
        </w:tc>
      </w:tr>
      <w:tr w:rsidR="003F19A9" w:rsidRPr="00751367" w14:paraId="584EBCFB" w14:textId="77777777" w:rsidTr="23C10B09">
        <w:trPr>
          <w:cantSplit/>
        </w:trPr>
        <w:tc>
          <w:tcPr>
            <w:tcW w:w="1728" w:type="dxa"/>
          </w:tcPr>
          <w:p w14:paraId="6477DA0E" w14:textId="3844BE9F" w:rsidR="003F19A9" w:rsidRPr="00751367" w:rsidRDefault="003F19A9" w:rsidP="003F19A9">
            <w:pPr>
              <w:tabs>
                <w:tab w:val="right" w:pos="14310"/>
              </w:tabs>
              <w:rPr>
                <w:sz w:val="16"/>
                <w:szCs w:val="16"/>
              </w:rPr>
            </w:pPr>
            <w:r w:rsidRPr="00751367">
              <w:rPr>
                <w:sz w:val="16"/>
                <w:szCs w:val="16"/>
              </w:rPr>
              <w:lastRenderedPageBreak/>
              <w:t>AvgLength</w:t>
            </w:r>
          </w:p>
        </w:tc>
        <w:tc>
          <w:tcPr>
            <w:tcW w:w="3600" w:type="dxa"/>
          </w:tcPr>
          <w:p w14:paraId="41C2F140" w14:textId="4051AEF5" w:rsidR="003F19A9" w:rsidRPr="00751367" w:rsidRDefault="003F19A9" w:rsidP="003F19A9">
            <w:pPr>
              <w:tabs>
                <w:tab w:val="right" w:pos="14310"/>
              </w:tabs>
              <w:rPr>
                <w:sz w:val="16"/>
                <w:szCs w:val="16"/>
              </w:rPr>
            </w:pPr>
            <w:r w:rsidRPr="00751367">
              <w:rPr>
                <w:sz w:val="16"/>
                <w:szCs w:val="16"/>
              </w:rPr>
              <w:t>Average length in mm of the released fish.</w:t>
            </w:r>
          </w:p>
        </w:tc>
        <w:tc>
          <w:tcPr>
            <w:tcW w:w="950" w:type="dxa"/>
          </w:tcPr>
          <w:p w14:paraId="1680F424" w14:textId="77777777" w:rsidR="003F19A9" w:rsidRPr="00751367" w:rsidRDefault="003F19A9" w:rsidP="003F19A9">
            <w:pPr>
              <w:tabs>
                <w:tab w:val="right" w:pos="14310"/>
              </w:tabs>
              <w:jc w:val="center"/>
              <w:rPr>
                <w:sz w:val="16"/>
                <w:szCs w:val="16"/>
              </w:rPr>
            </w:pPr>
            <w:r w:rsidRPr="00751367">
              <w:rPr>
                <w:sz w:val="16"/>
                <w:szCs w:val="16"/>
              </w:rPr>
              <w:t>Integer</w:t>
            </w:r>
          </w:p>
          <w:p w14:paraId="6EAE0401" w14:textId="4FD39586" w:rsidR="003F19A9" w:rsidRPr="00751367" w:rsidRDefault="003F19A9" w:rsidP="003F19A9">
            <w:pPr>
              <w:tabs>
                <w:tab w:val="right" w:pos="14310"/>
              </w:tabs>
              <w:jc w:val="center"/>
              <w:rPr>
                <w:sz w:val="16"/>
                <w:szCs w:val="16"/>
              </w:rPr>
            </w:pPr>
            <w:r w:rsidRPr="00751367">
              <w:rPr>
                <w:sz w:val="16"/>
                <w:szCs w:val="16"/>
              </w:rPr>
              <w:t>(10-350)</w:t>
            </w:r>
          </w:p>
        </w:tc>
        <w:tc>
          <w:tcPr>
            <w:tcW w:w="8410" w:type="dxa"/>
            <w:gridSpan w:val="4"/>
          </w:tcPr>
          <w:p w14:paraId="0AB83826" w14:textId="180B5B8A" w:rsidR="003F19A9" w:rsidRPr="00751367" w:rsidRDefault="003F19A9" w:rsidP="003F19A9">
            <w:pPr>
              <w:tabs>
                <w:tab w:val="right" w:pos="14310"/>
              </w:tabs>
              <w:rPr>
                <w:sz w:val="16"/>
                <w:szCs w:val="16"/>
              </w:rPr>
            </w:pPr>
          </w:p>
        </w:tc>
      </w:tr>
      <w:tr w:rsidR="003F19A9" w:rsidRPr="00751367" w14:paraId="6656973F" w14:textId="77777777" w:rsidTr="00590683">
        <w:trPr>
          <w:cantSplit/>
        </w:trPr>
        <w:tc>
          <w:tcPr>
            <w:tcW w:w="1728" w:type="dxa"/>
          </w:tcPr>
          <w:p w14:paraId="5FB4C558" w14:textId="3B2F5451" w:rsidR="003F19A9" w:rsidRPr="00751367" w:rsidRDefault="003F19A9" w:rsidP="003F19A9">
            <w:pPr>
              <w:tabs>
                <w:tab w:val="right" w:pos="14310"/>
              </w:tabs>
              <w:rPr>
                <w:sz w:val="16"/>
                <w:szCs w:val="16"/>
              </w:rPr>
            </w:pPr>
            <w:r w:rsidRPr="00751367">
              <w:rPr>
                <w:b/>
                <w:color w:val="FF0000"/>
                <w:sz w:val="16"/>
                <w:szCs w:val="16"/>
              </w:rPr>
              <w:t>LengthType</w:t>
            </w:r>
          </w:p>
        </w:tc>
        <w:tc>
          <w:tcPr>
            <w:tcW w:w="3600" w:type="dxa"/>
          </w:tcPr>
          <w:p w14:paraId="59417100" w14:textId="5F88A109" w:rsidR="003F19A9" w:rsidRPr="00751367" w:rsidRDefault="003F19A9" w:rsidP="003F19A9">
            <w:pPr>
              <w:tabs>
                <w:tab w:val="right" w:pos="14310"/>
              </w:tabs>
              <w:rPr>
                <w:sz w:val="16"/>
                <w:szCs w:val="16"/>
              </w:rPr>
            </w:pPr>
            <w:r w:rsidRPr="00751367">
              <w:rPr>
                <w:sz w:val="16"/>
                <w:szCs w:val="16"/>
              </w:rPr>
              <w:t>Type of lengths represented in the LengthMin, LengthMean, LengthMax, and LengthSD fields.</w:t>
            </w:r>
          </w:p>
        </w:tc>
        <w:tc>
          <w:tcPr>
            <w:tcW w:w="950" w:type="dxa"/>
          </w:tcPr>
          <w:p w14:paraId="343F95D3"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E990509" w14:textId="6F9E4929" w:rsidR="003F19A9" w:rsidRPr="00751367" w:rsidRDefault="003F19A9" w:rsidP="003F19A9">
            <w:pPr>
              <w:tabs>
                <w:tab w:val="right" w:pos="14310"/>
              </w:tabs>
              <w:jc w:val="center"/>
              <w:rPr>
                <w:b/>
                <w:color w:val="FF0000"/>
                <w:sz w:val="16"/>
                <w:szCs w:val="16"/>
              </w:rPr>
            </w:pPr>
            <w:r w:rsidRPr="00751367">
              <w:rPr>
                <w:color w:val="FF0000"/>
                <w:sz w:val="16"/>
                <w:szCs w:val="16"/>
              </w:rPr>
              <w:t>(3-12)</w:t>
            </w:r>
          </w:p>
        </w:tc>
        <w:tc>
          <w:tcPr>
            <w:tcW w:w="4205" w:type="dxa"/>
            <w:gridSpan w:val="2"/>
          </w:tcPr>
          <w:p w14:paraId="0CD1DE1F" w14:textId="77777777" w:rsidR="003F19A9" w:rsidRPr="00751367" w:rsidRDefault="003F19A9" w:rsidP="003F19A9">
            <w:pPr>
              <w:snapToGrid w:val="0"/>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A42FC7D" w14:textId="77777777" w:rsidR="003F19A9" w:rsidRPr="00751367" w:rsidRDefault="003F19A9" w:rsidP="003F19A9">
            <w:pPr>
              <w:numPr>
                <w:ilvl w:val="0"/>
                <w:numId w:val="4"/>
              </w:numPr>
              <w:snapToGrid w:val="0"/>
              <w:ind w:left="173" w:hanging="144"/>
              <w:rPr>
                <w:sz w:val="16"/>
                <w:szCs w:val="16"/>
              </w:rPr>
            </w:pPr>
            <w:r w:rsidRPr="00751367">
              <w:rPr>
                <w:sz w:val="16"/>
                <w:szCs w:val="16"/>
              </w:rPr>
              <w:t>Total length</w:t>
            </w:r>
          </w:p>
          <w:p w14:paraId="26DD2E37" w14:textId="77777777" w:rsidR="003F19A9" w:rsidRPr="00751367" w:rsidRDefault="003F19A9" w:rsidP="003F19A9">
            <w:pPr>
              <w:numPr>
                <w:ilvl w:val="0"/>
                <w:numId w:val="4"/>
              </w:numPr>
              <w:snapToGrid w:val="0"/>
              <w:ind w:left="173" w:hanging="144"/>
              <w:rPr>
                <w:sz w:val="16"/>
                <w:szCs w:val="16"/>
              </w:rPr>
            </w:pPr>
            <w:r w:rsidRPr="00751367">
              <w:rPr>
                <w:sz w:val="16"/>
                <w:szCs w:val="16"/>
              </w:rPr>
              <w:t>Fork length</w:t>
            </w:r>
          </w:p>
          <w:p w14:paraId="02B68154" w14:textId="380DC452" w:rsidR="003F19A9" w:rsidRPr="00751367" w:rsidRDefault="003F19A9" w:rsidP="003F19A9">
            <w:pPr>
              <w:numPr>
                <w:ilvl w:val="0"/>
                <w:numId w:val="4"/>
              </w:numPr>
              <w:snapToGrid w:val="0"/>
              <w:ind w:left="173" w:hanging="144"/>
              <w:rPr>
                <w:sz w:val="16"/>
                <w:szCs w:val="16"/>
              </w:rPr>
            </w:pPr>
            <w:r w:rsidRPr="00751367">
              <w:rPr>
                <w:sz w:val="16"/>
                <w:szCs w:val="16"/>
              </w:rPr>
              <w:t>N/A   [</w:t>
            </w:r>
            <w:r w:rsidRPr="00751367">
              <w:rPr>
                <w:i/>
                <w:sz w:val="16"/>
                <w:szCs w:val="16"/>
              </w:rPr>
              <w:t>Not applicable</w:t>
            </w:r>
            <w:r w:rsidRPr="00751367">
              <w:rPr>
                <w:sz w:val="16"/>
                <w:szCs w:val="16"/>
              </w:rPr>
              <w:t>]</w:t>
            </w:r>
          </w:p>
        </w:tc>
        <w:tc>
          <w:tcPr>
            <w:tcW w:w="4205" w:type="dxa"/>
            <w:gridSpan w:val="2"/>
          </w:tcPr>
          <w:p w14:paraId="3D725BD7" w14:textId="77777777" w:rsidR="003F19A9" w:rsidRPr="00751367" w:rsidRDefault="003F19A9" w:rsidP="003F19A9">
            <w:pPr>
              <w:snapToGrid w:val="0"/>
              <w:rPr>
                <w:sz w:val="16"/>
                <w:szCs w:val="16"/>
              </w:rPr>
            </w:pPr>
          </w:p>
          <w:p w14:paraId="72F61A29" w14:textId="7CCB14ED" w:rsidR="003F19A9" w:rsidRPr="00751367" w:rsidRDefault="003F19A9" w:rsidP="003F19A9">
            <w:pPr>
              <w:tabs>
                <w:tab w:val="right" w:pos="14310"/>
              </w:tabs>
              <w:rPr>
                <w:sz w:val="16"/>
                <w:szCs w:val="16"/>
              </w:rPr>
            </w:pPr>
            <w:r w:rsidRPr="00751367">
              <w:rPr>
                <w:sz w:val="16"/>
                <w:szCs w:val="16"/>
              </w:rPr>
              <w:t>Must be "N/A" when AvgLength is null.  Must be one of the other entries when AvgLength contains a value.</w:t>
            </w:r>
          </w:p>
        </w:tc>
      </w:tr>
      <w:tr w:rsidR="003F19A9" w:rsidRPr="00751367" w14:paraId="55E79054" w14:textId="77777777" w:rsidTr="23C10B09">
        <w:trPr>
          <w:cantSplit/>
        </w:trPr>
        <w:tc>
          <w:tcPr>
            <w:tcW w:w="1728" w:type="dxa"/>
          </w:tcPr>
          <w:p w14:paraId="22F52B92" w14:textId="15EEBEC9" w:rsidR="003F19A9" w:rsidRPr="00751367" w:rsidRDefault="003F19A9" w:rsidP="003F19A9">
            <w:pPr>
              <w:tabs>
                <w:tab w:val="right" w:pos="14310"/>
              </w:tabs>
              <w:rPr>
                <w:sz w:val="16"/>
                <w:szCs w:val="16"/>
              </w:rPr>
            </w:pPr>
            <w:r w:rsidRPr="00751367">
              <w:rPr>
                <w:sz w:val="16"/>
                <w:szCs w:val="16"/>
              </w:rPr>
              <w:t>AvgWeight</w:t>
            </w:r>
          </w:p>
        </w:tc>
        <w:tc>
          <w:tcPr>
            <w:tcW w:w="3600" w:type="dxa"/>
          </w:tcPr>
          <w:p w14:paraId="32955828" w14:textId="0319F413" w:rsidR="003F19A9" w:rsidRPr="00751367" w:rsidRDefault="003F19A9" w:rsidP="003F19A9">
            <w:pPr>
              <w:rPr>
                <w:sz w:val="16"/>
                <w:szCs w:val="16"/>
              </w:rPr>
            </w:pPr>
            <w:r w:rsidRPr="00751367">
              <w:rPr>
                <w:sz w:val="16"/>
                <w:szCs w:val="16"/>
              </w:rPr>
              <w:t>Average weight in g of the released fish.</w:t>
            </w:r>
          </w:p>
        </w:tc>
        <w:tc>
          <w:tcPr>
            <w:tcW w:w="950" w:type="dxa"/>
          </w:tcPr>
          <w:p w14:paraId="32E5B907" w14:textId="77777777" w:rsidR="003F19A9" w:rsidRDefault="003F19A9" w:rsidP="003F19A9">
            <w:pPr>
              <w:tabs>
                <w:tab w:val="right" w:pos="14310"/>
              </w:tabs>
              <w:jc w:val="center"/>
              <w:rPr>
                <w:sz w:val="16"/>
                <w:szCs w:val="16"/>
              </w:rPr>
            </w:pPr>
            <w:r>
              <w:rPr>
                <w:sz w:val="16"/>
                <w:szCs w:val="16"/>
              </w:rPr>
              <w:t>Integer</w:t>
            </w:r>
          </w:p>
          <w:p w14:paraId="2663C163" w14:textId="437D426E" w:rsidR="003F19A9" w:rsidRPr="00751367" w:rsidRDefault="003F19A9" w:rsidP="003F19A9">
            <w:pPr>
              <w:tabs>
                <w:tab w:val="right" w:pos="14310"/>
              </w:tabs>
              <w:jc w:val="center"/>
              <w:rPr>
                <w:sz w:val="16"/>
                <w:szCs w:val="16"/>
              </w:rPr>
            </w:pPr>
            <w:r>
              <w:rPr>
                <w:sz w:val="16"/>
                <w:szCs w:val="16"/>
              </w:rPr>
              <w:t>(1-max)</w:t>
            </w:r>
          </w:p>
        </w:tc>
        <w:tc>
          <w:tcPr>
            <w:tcW w:w="8410" w:type="dxa"/>
            <w:gridSpan w:val="4"/>
          </w:tcPr>
          <w:p w14:paraId="7F4C48E3" w14:textId="34FF7DF7" w:rsidR="003F19A9" w:rsidRDefault="003F19A9" w:rsidP="003F19A9">
            <w:pPr>
              <w:rPr>
                <w:sz w:val="16"/>
                <w:szCs w:val="16"/>
              </w:rPr>
            </w:pPr>
            <w:r>
              <w:rPr>
                <w:sz w:val="16"/>
                <w:szCs w:val="16"/>
              </w:rPr>
              <w:t>(Whole numbers only.  No decimal places.)</w:t>
            </w:r>
          </w:p>
          <w:p w14:paraId="5BFEB80C" w14:textId="3FF04322" w:rsidR="003F19A9" w:rsidRPr="00751367" w:rsidRDefault="003F19A9" w:rsidP="003F19A9">
            <w:pPr>
              <w:rPr>
                <w:sz w:val="16"/>
                <w:szCs w:val="16"/>
              </w:rPr>
            </w:pPr>
            <w:r w:rsidRPr="00751367">
              <w:rPr>
                <w:sz w:val="16"/>
                <w:szCs w:val="16"/>
              </w:rPr>
              <w:t>The AvgWeight field, or the FishPerPound field, or both, or neither may be filled in.</w:t>
            </w:r>
          </w:p>
        </w:tc>
      </w:tr>
      <w:tr w:rsidR="003F19A9" w:rsidRPr="00751367" w14:paraId="58CE3DC6" w14:textId="77777777" w:rsidTr="23C10B09">
        <w:trPr>
          <w:cantSplit/>
        </w:trPr>
        <w:tc>
          <w:tcPr>
            <w:tcW w:w="1728" w:type="dxa"/>
          </w:tcPr>
          <w:p w14:paraId="2F98DCE7" w14:textId="60EE835A" w:rsidR="003F19A9" w:rsidRPr="00751367" w:rsidRDefault="003F19A9" w:rsidP="003F19A9">
            <w:pPr>
              <w:tabs>
                <w:tab w:val="right" w:pos="14310"/>
              </w:tabs>
              <w:rPr>
                <w:sz w:val="16"/>
                <w:szCs w:val="16"/>
              </w:rPr>
            </w:pPr>
            <w:r w:rsidRPr="00751367">
              <w:rPr>
                <w:sz w:val="16"/>
                <w:szCs w:val="16"/>
              </w:rPr>
              <w:t>FishPerPound</w:t>
            </w:r>
          </w:p>
        </w:tc>
        <w:tc>
          <w:tcPr>
            <w:tcW w:w="3600" w:type="dxa"/>
          </w:tcPr>
          <w:p w14:paraId="520472A1" w14:textId="162F5F46" w:rsidR="003F19A9" w:rsidRPr="00751367" w:rsidRDefault="003F19A9" w:rsidP="003F19A9">
            <w:pPr>
              <w:tabs>
                <w:tab w:val="right" w:pos="14310"/>
              </w:tabs>
              <w:rPr>
                <w:sz w:val="16"/>
                <w:szCs w:val="16"/>
              </w:rPr>
            </w:pPr>
            <w:r w:rsidRPr="00751367">
              <w:rPr>
                <w:sz w:val="16"/>
                <w:szCs w:val="16"/>
              </w:rPr>
              <w:t>Fish per pound of the released fish.</w:t>
            </w:r>
            <w:ins w:id="464" w:author="Mike Banach" w:date="2023-06-09T14:00:00Z">
              <w:r w:rsidR="007D25D5" w:rsidRPr="007D25D5">
                <w:rPr>
                  <w:sz w:val="16"/>
                  <w:szCs w:val="16"/>
                </w:rPr>
                <w:t xml:space="preserve">  When multiple releases are combined into one record, this value is the weighted average of the several releases.</w:t>
              </w:r>
            </w:ins>
          </w:p>
        </w:tc>
        <w:tc>
          <w:tcPr>
            <w:tcW w:w="950" w:type="dxa"/>
          </w:tcPr>
          <w:p w14:paraId="7F0CD175" w14:textId="77777777" w:rsidR="003F19A9" w:rsidRDefault="003F19A9" w:rsidP="003F19A9">
            <w:pPr>
              <w:tabs>
                <w:tab w:val="right" w:pos="14310"/>
              </w:tabs>
              <w:jc w:val="center"/>
              <w:rPr>
                <w:sz w:val="16"/>
                <w:szCs w:val="16"/>
              </w:rPr>
            </w:pPr>
            <w:r>
              <w:rPr>
                <w:sz w:val="16"/>
                <w:szCs w:val="16"/>
              </w:rPr>
              <w:t>Integer</w:t>
            </w:r>
          </w:p>
          <w:p w14:paraId="0FAE7D95" w14:textId="29CC80DF" w:rsidR="003F19A9" w:rsidRPr="00751367" w:rsidRDefault="003F19A9" w:rsidP="003F19A9">
            <w:pPr>
              <w:tabs>
                <w:tab w:val="right" w:pos="14310"/>
              </w:tabs>
              <w:jc w:val="center"/>
              <w:rPr>
                <w:sz w:val="16"/>
                <w:szCs w:val="16"/>
              </w:rPr>
            </w:pPr>
            <w:r>
              <w:rPr>
                <w:sz w:val="16"/>
                <w:szCs w:val="16"/>
              </w:rPr>
              <w:t>(1-max)</w:t>
            </w:r>
          </w:p>
        </w:tc>
        <w:tc>
          <w:tcPr>
            <w:tcW w:w="8410" w:type="dxa"/>
            <w:gridSpan w:val="4"/>
          </w:tcPr>
          <w:p w14:paraId="61E4A13A" w14:textId="77777777" w:rsidR="003F19A9" w:rsidRDefault="003F19A9" w:rsidP="003F19A9">
            <w:pPr>
              <w:rPr>
                <w:sz w:val="16"/>
                <w:szCs w:val="16"/>
              </w:rPr>
            </w:pPr>
            <w:r>
              <w:rPr>
                <w:sz w:val="16"/>
                <w:szCs w:val="16"/>
              </w:rPr>
              <w:t>(Whole numbers only.  No decimal places.)</w:t>
            </w:r>
          </w:p>
          <w:p w14:paraId="0EDD3F33" w14:textId="47F520D4" w:rsidR="003F19A9" w:rsidRPr="00751367" w:rsidRDefault="003F19A9" w:rsidP="003F19A9">
            <w:pPr>
              <w:tabs>
                <w:tab w:val="right" w:pos="14310"/>
              </w:tabs>
              <w:rPr>
                <w:sz w:val="16"/>
                <w:szCs w:val="16"/>
              </w:rPr>
            </w:pPr>
            <w:r w:rsidRPr="00751367">
              <w:rPr>
                <w:sz w:val="16"/>
                <w:szCs w:val="16"/>
              </w:rPr>
              <w:t>The AvgWeight field, or the FishPerPound field, or both, or neither may be filled in.</w:t>
            </w:r>
          </w:p>
        </w:tc>
      </w:tr>
      <w:tr w:rsidR="003F19A9" w:rsidRPr="00751367" w14:paraId="445E9293" w14:textId="77777777" w:rsidTr="00AA5D72">
        <w:trPr>
          <w:cantSplit/>
        </w:trPr>
        <w:tc>
          <w:tcPr>
            <w:tcW w:w="14688" w:type="dxa"/>
            <w:gridSpan w:val="7"/>
            <w:shd w:val="clear" w:color="auto" w:fill="DBE5F1"/>
          </w:tcPr>
          <w:p w14:paraId="30A77967" w14:textId="77777777" w:rsidR="003F19A9" w:rsidRPr="00751367" w:rsidRDefault="003F19A9" w:rsidP="00FF646A">
            <w:pPr>
              <w:keepNext/>
              <w:jc w:val="center"/>
              <w:rPr>
                <w:b/>
                <w:sz w:val="16"/>
                <w:szCs w:val="16"/>
              </w:rPr>
            </w:pPr>
            <w:r w:rsidRPr="00751367">
              <w:rPr>
                <w:b/>
                <w:sz w:val="16"/>
                <w:szCs w:val="16"/>
              </w:rPr>
              <w:t>Links to Other Systems</w:t>
            </w:r>
          </w:p>
          <w:p w14:paraId="6FCA7104" w14:textId="23E9289B" w:rsidR="003F19A9" w:rsidRPr="00751367" w:rsidRDefault="003F19A9" w:rsidP="00FF646A">
            <w:pPr>
              <w:keepNext/>
              <w:tabs>
                <w:tab w:val="right" w:pos="14310"/>
              </w:tabs>
              <w:jc w:val="center"/>
              <w:rPr>
                <w:sz w:val="16"/>
                <w:szCs w:val="16"/>
              </w:rPr>
            </w:pPr>
            <w:r w:rsidRPr="00751367">
              <w:rPr>
                <w:b/>
                <w:sz w:val="16"/>
                <w:szCs w:val="16"/>
              </w:rPr>
              <w:t>These fields provide links to other systems where more detailed information is available.</w:t>
            </w:r>
          </w:p>
        </w:tc>
      </w:tr>
      <w:tr w:rsidR="003F19A9" w:rsidRPr="00751367" w14:paraId="1C640704" w14:textId="77777777" w:rsidTr="23C10B09">
        <w:trPr>
          <w:cantSplit/>
        </w:trPr>
        <w:tc>
          <w:tcPr>
            <w:tcW w:w="1728" w:type="dxa"/>
          </w:tcPr>
          <w:p w14:paraId="6896828E" w14:textId="54BAA8D2" w:rsidR="003F19A9" w:rsidRPr="00751367" w:rsidRDefault="003F19A9" w:rsidP="00FF646A">
            <w:pPr>
              <w:keepNext/>
              <w:tabs>
                <w:tab w:val="right" w:pos="14310"/>
              </w:tabs>
              <w:rPr>
                <w:sz w:val="16"/>
                <w:szCs w:val="16"/>
              </w:rPr>
            </w:pPr>
            <w:r w:rsidRPr="00751367">
              <w:rPr>
                <w:sz w:val="16"/>
                <w:szCs w:val="16"/>
              </w:rPr>
              <w:t>RMISreleaseCode</w:t>
            </w:r>
          </w:p>
        </w:tc>
        <w:tc>
          <w:tcPr>
            <w:tcW w:w="3600" w:type="dxa"/>
          </w:tcPr>
          <w:p w14:paraId="711B76EC" w14:textId="3AF5E636" w:rsidR="003F19A9" w:rsidRPr="00751367" w:rsidRDefault="003F19A9" w:rsidP="00FF646A">
            <w:pPr>
              <w:keepNext/>
              <w:tabs>
                <w:tab w:val="right" w:pos="14310"/>
              </w:tabs>
              <w:rPr>
                <w:sz w:val="16"/>
                <w:szCs w:val="16"/>
              </w:rPr>
            </w:pPr>
            <w:r w:rsidRPr="00751367">
              <w:rPr>
                <w:sz w:val="16"/>
                <w:szCs w:val="16"/>
              </w:rPr>
              <w:t>The "tag_code_or_release_id" from the releases database at RMPC (Regional Mark Processing Center).</w:t>
            </w:r>
          </w:p>
        </w:tc>
        <w:tc>
          <w:tcPr>
            <w:tcW w:w="950" w:type="dxa"/>
          </w:tcPr>
          <w:p w14:paraId="068D677C" w14:textId="77777777" w:rsidR="003F19A9" w:rsidRPr="00751367" w:rsidRDefault="003F19A9" w:rsidP="00FF646A">
            <w:pPr>
              <w:keepNext/>
              <w:tabs>
                <w:tab w:val="right" w:pos="14310"/>
              </w:tabs>
              <w:jc w:val="center"/>
              <w:rPr>
                <w:sz w:val="16"/>
                <w:szCs w:val="16"/>
              </w:rPr>
            </w:pPr>
            <w:r w:rsidRPr="00751367">
              <w:rPr>
                <w:sz w:val="16"/>
                <w:szCs w:val="16"/>
              </w:rPr>
              <w:t>Text</w:t>
            </w:r>
          </w:p>
          <w:p w14:paraId="45AE26CF" w14:textId="79C7A68F" w:rsidR="003F19A9" w:rsidRPr="00751367" w:rsidRDefault="003F19A9" w:rsidP="00FF646A">
            <w:pPr>
              <w:keepNext/>
              <w:tabs>
                <w:tab w:val="right" w:pos="14310"/>
              </w:tabs>
              <w:jc w:val="center"/>
              <w:rPr>
                <w:sz w:val="16"/>
                <w:szCs w:val="16"/>
              </w:rPr>
            </w:pPr>
            <w:r w:rsidRPr="00751367">
              <w:rPr>
                <w:sz w:val="16"/>
                <w:szCs w:val="16"/>
              </w:rPr>
              <w:t>(0-255)</w:t>
            </w:r>
          </w:p>
        </w:tc>
        <w:tc>
          <w:tcPr>
            <w:tcW w:w="8410" w:type="dxa"/>
            <w:gridSpan w:val="4"/>
          </w:tcPr>
          <w:p w14:paraId="1D33D06B" w14:textId="77777777" w:rsidR="003F19A9" w:rsidRPr="00751367" w:rsidRDefault="003F19A9" w:rsidP="00FF646A">
            <w:pPr>
              <w:keepNext/>
              <w:tabs>
                <w:tab w:val="right" w:pos="14310"/>
              </w:tabs>
              <w:rPr>
                <w:sz w:val="16"/>
                <w:szCs w:val="16"/>
              </w:rPr>
            </w:pPr>
            <w:r w:rsidRPr="00751367">
              <w:rPr>
                <w:sz w:val="16"/>
                <w:szCs w:val="16"/>
              </w:rPr>
              <w:t>For multiple entries use comma-delimited text; spaces can be used after commas for readability.</w:t>
            </w:r>
          </w:p>
          <w:p w14:paraId="1BAFEA75" w14:textId="77777777" w:rsidR="003F19A9" w:rsidRPr="00751367" w:rsidRDefault="003F19A9" w:rsidP="00FF646A">
            <w:pPr>
              <w:keepNext/>
              <w:tabs>
                <w:tab w:val="right" w:pos="14310"/>
              </w:tabs>
              <w:rPr>
                <w:sz w:val="16"/>
                <w:szCs w:val="16"/>
              </w:rPr>
            </w:pPr>
          </w:p>
          <w:p w14:paraId="45139C67" w14:textId="37E79C30" w:rsidR="003F19A9" w:rsidRPr="00751367" w:rsidRDefault="003F19A9" w:rsidP="00FF646A">
            <w:pPr>
              <w:keepNext/>
              <w:tabs>
                <w:tab w:val="right" w:pos="14310"/>
              </w:tabs>
              <w:rPr>
                <w:sz w:val="16"/>
                <w:szCs w:val="16"/>
              </w:rPr>
            </w:pPr>
            <w:r w:rsidRPr="00751367">
              <w:rPr>
                <w:sz w:val="16"/>
                <w:szCs w:val="16"/>
              </w:rPr>
              <w:t>[</w:t>
            </w:r>
            <w:r w:rsidRPr="00751367">
              <w:rPr>
                <w:i/>
                <w:sz w:val="16"/>
                <w:szCs w:val="16"/>
              </w:rPr>
              <w:t>NOTE:  Several people have asked about links to RMIS &amp; PTAGIS, and there have been requests for marks/tags also.  These two fields are here largely as placeholders because exactly how this can work is not yet researched.  I think unique records in RMIS's releases table are defined by tag_code_or_release_id, which I think identifies each unique record (but I don't know).  To make the type of link I'm envisioning here we would rely on this (hopefully) single-field unique identifier in their database.</w:t>
            </w:r>
            <w:r w:rsidRPr="00751367">
              <w:rPr>
                <w:sz w:val="16"/>
                <w:szCs w:val="16"/>
              </w:rPr>
              <w:t>]</w:t>
            </w:r>
          </w:p>
        </w:tc>
      </w:tr>
      <w:tr w:rsidR="008B3459" w:rsidRPr="00751367" w14:paraId="151179FF" w14:textId="77777777" w:rsidTr="23C10B09">
        <w:trPr>
          <w:cantSplit/>
        </w:trPr>
        <w:tc>
          <w:tcPr>
            <w:tcW w:w="1728" w:type="dxa"/>
          </w:tcPr>
          <w:p w14:paraId="35258127" w14:textId="10A8B74A" w:rsidR="008B3459" w:rsidRPr="00751367" w:rsidRDefault="008B3459" w:rsidP="008B3459">
            <w:pPr>
              <w:keepNext/>
              <w:tabs>
                <w:tab w:val="right" w:pos="14310"/>
              </w:tabs>
              <w:rPr>
                <w:sz w:val="16"/>
                <w:szCs w:val="16"/>
              </w:rPr>
            </w:pPr>
            <w:proofErr w:type="spellStart"/>
            <w:r w:rsidRPr="00751367">
              <w:rPr>
                <w:sz w:val="16"/>
                <w:szCs w:val="16"/>
              </w:rPr>
              <w:t>PTAGISreleaseCode</w:t>
            </w:r>
            <w:proofErr w:type="spellEnd"/>
          </w:p>
        </w:tc>
        <w:tc>
          <w:tcPr>
            <w:tcW w:w="3600" w:type="dxa"/>
          </w:tcPr>
          <w:p w14:paraId="7AD88484" w14:textId="338C4CED" w:rsidR="008B3459" w:rsidRPr="00751367" w:rsidRDefault="008B3459" w:rsidP="008B3459">
            <w:pPr>
              <w:keepNext/>
              <w:tabs>
                <w:tab w:val="right" w:pos="14310"/>
              </w:tabs>
              <w:rPr>
                <w:sz w:val="16"/>
                <w:szCs w:val="16"/>
              </w:rPr>
            </w:pPr>
            <w:r>
              <w:rPr>
                <w:sz w:val="16"/>
                <w:szCs w:val="16"/>
              </w:rPr>
              <w:t>The &lt;&lt;code&gt;&gt; from the PTAGIS database.</w:t>
            </w:r>
          </w:p>
        </w:tc>
        <w:tc>
          <w:tcPr>
            <w:tcW w:w="950" w:type="dxa"/>
          </w:tcPr>
          <w:p w14:paraId="286FFF09" w14:textId="77777777" w:rsidR="008B3459" w:rsidRPr="00751367" w:rsidRDefault="008B3459" w:rsidP="008B3459">
            <w:pPr>
              <w:tabs>
                <w:tab w:val="right" w:pos="14310"/>
              </w:tabs>
              <w:jc w:val="center"/>
              <w:rPr>
                <w:sz w:val="16"/>
                <w:szCs w:val="16"/>
              </w:rPr>
            </w:pPr>
            <w:r w:rsidRPr="00751367">
              <w:rPr>
                <w:sz w:val="16"/>
                <w:szCs w:val="16"/>
              </w:rPr>
              <w:t>Text</w:t>
            </w:r>
          </w:p>
          <w:p w14:paraId="5F60A381" w14:textId="6B97B510" w:rsidR="008B3459" w:rsidRPr="00751367" w:rsidRDefault="008B3459" w:rsidP="008B3459">
            <w:pPr>
              <w:keepNext/>
              <w:tabs>
                <w:tab w:val="right" w:pos="14310"/>
              </w:tabs>
              <w:jc w:val="center"/>
              <w:rPr>
                <w:sz w:val="16"/>
                <w:szCs w:val="16"/>
              </w:rPr>
            </w:pPr>
            <w:r w:rsidRPr="00751367">
              <w:rPr>
                <w:sz w:val="16"/>
                <w:szCs w:val="16"/>
              </w:rPr>
              <w:t>(0-255)</w:t>
            </w:r>
          </w:p>
        </w:tc>
        <w:tc>
          <w:tcPr>
            <w:tcW w:w="8410" w:type="dxa"/>
            <w:gridSpan w:val="4"/>
          </w:tcPr>
          <w:p w14:paraId="360A1AE1" w14:textId="77777777" w:rsidR="008B3459" w:rsidRPr="00751367" w:rsidRDefault="008B3459" w:rsidP="008B3459">
            <w:pPr>
              <w:tabs>
                <w:tab w:val="right" w:pos="14310"/>
              </w:tabs>
              <w:rPr>
                <w:sz w:val="16"/>
                <w:szCs w:val="16"/>
              </w:rPr>
            </w:pPr>
            <w:r w:rsidRPr="00751367">
              <w:rPr>
                <w:sz w:val="16"/>
                <w:szCs w:val="16"/>
              </w:rPr>
              <w:t>For multiple entries use comma-delimited text; spaces can be used after commas for readability.</w:t>
            </w:r>
          </w:p>
          <w:p w14:paraId="3CB5EB27" w14:textId="77777777" w:rsidR="008B3459" w:rsidRPr="00751367" w:rsidRDefault="008B3459" w:rsidP="008B3459">
            <w:pPr>
              <w:tabs>
                <w:tab w:val="right" w:pos="14310"/>
              </w:tabs>
              <w:rPr>
                <w:sz w:val="16"/>
                <w:szCs w:val="16"/>
              </w:rPr>
            </w:pPr>
          </w:p>
          <w:p w14:paraId="196D66E7" w14:textId="2A0B0099" w:rsidR="008B3459" w:rsidRPr="00751367" w:rsidRDefault="008B3459" w:rsidP="008B3459">
            <w:pPr>
              <w:keepNext/>
              <w:tabs>
                <w:tab w:val="right" w:pos="14310"/>
              </w:tabs>
              <w:rPr>
                <w:sz w:val="16"/>
                <w:szCs w:val="16"/>
              </w:rPr>
            </w:pPr>
            <w:r w:rsidRPr="00751367">
              <w:rPr>
                <w:sz w:val="16"/>
                <w:szCs w:val="16"/>
              </w:rPr>
              <w:t>[</w:t>
            </w:r>
            <w:r w:rsidRPr="00751367">
              <w:rPr>
                <w:i/>
                <w:sz w:val="16"/>
                <w:szCs w:val="16"/>
              </w:rPr>
              <w:t xml:space="preserve">NOTE:  As with the </w:t>
            </w:r>
            <w:proofErr w:type="spellStart"/>
            <w:r w:rsidRPr="00751367">
              <w:rPr>
                <w:i/>
                <w:sz w:val="16"/>
                <w:szCs w:val="16"/>
              </w:rPr>
              <w:t>RMISreleaseCode</w:t>
            </w:r>
            <w:proofErr w:type="spellEnd"/>
            <w:r w:rsidRPr="00751367">
              <w:rPr>
                <w:i/>
                <w:sz w:val="16"/>
                <w:szCs w:val="16"/>
              </w:rPr>
              <w:t xml:space="preserve"> field, I'm not familiar enough with the PTAGIS system and so don't know what hook we may have into PTAGIS data.  This field is here as a placeholder for a better-defined mechanism in a future version of this document.</w:t>
            </w:r>
            <w:r w:rsidRPr="00751367">
              <w:rPr>
                <w:sz w:val="16"/>
                <w:szCs w:val="16"/>
              </w:rPr>
              <w:t>]</w:t>
            </w:r>
          </w:p>
        </w:tc>
      </w:tr>
      <w:tr w:rsidR="008B3459" w:rsidRPr="00751367" w14:paraId="7875D73C" w14:textId="77777777" w:rsidTr="008B3459">
        <w:trPr>
          <w:cantSplit/>
        </w:trPr>
        <w:tc>
          <w:tcPr>
            <w:tcW w:w="14688" w:type="dxa"/>
            <w:gridSpan w:val="7"/>
            <w:shd w:val="clear" w:color="auto" w:fill="DBE5F1"/>
          </w:tcPr>
          <w:p w14:paraId="2673EC0D" w14:textId="77777777" w:rsidR="008B3459" w:rsidRPr="00751367" w:rsidRDefault="008B3459" w:rsidP="00E263A2">
            <w:pPr>
              <w:tabs>
                <w:tab w:val="right" w:pos="14310"/>
              </w:tabs>
              <w:jc w:val="center"/>
              <w:rPr>
                <w:b/>
                <w:sz w:val="16"/>
                <w:szCs w:val="16"/>
              </w:rPr>
            </w:pPr>
            <w:r w:rsidRPr="00751367">
              <w:rPr>
                <w:b/>
                <w:bCs/>
                <w:sz w:val="16"/>
                <w:szCs w:val="16"/>
              </w:rPr>
              <w:t>Age distribution</w:t>
            </w:r>
          </w:p>
          <w:p w14:paraId="483370A9" w14:textId="77777777" w:rsidR="008B3459" w:rsidRPr="00751367" w:rsidRDefault="008B3459" w:rsidP="00E263A2">
            <w:pPr>
              <w:tabs>
                <w:tab w:val="right" w:pos="14310"/>
              </w:tabs>
              <w:jc w:val="center"/>
              <w:rPr>
                <w:b/>
                <w:bCs/>
                <w:sz w:val="16"/>
                <w:szCs w:val="16"/>
              </w:rPr>
            </w:pPr>
            <w:r w:rsidRPr="00751367">
              <w:rPr>
                <w:b/>
                <w:sz w:val="16"/>
                <w:szCs w:val="16"/>
              </w:rPr>
              <w:t>(Age distribution will be captured and presented as a stand-alone data type, and is being developed independent of this table.)</w:t>
            </w:r>
          </w:p>
        </w:tc>
      </w:tr>
      <w:tr w:rsidR="008B3459" w:rsidRPr="00694901" w14:paraId="347775E2" w14:textId="77777777" w:rsidTr="008B3459">
        <w:trPr>
          <w:cantSplit/>
          <w:trHeight w:val="360"/>
        </w:trPr>
        <w:tc>
          <w:tcPr>
            <w:tcW w:w="14688" w:type="dxa"/>
            <w:gridSpan w:val="7"/>
            <w:shd w:val="clear" w:color="auto" w:fill="DBE5F1"/>
            <w:vAlign w:val="center"/>
          </w:tcPr>
          <w:p w14:paraId="5BCF22D0" w14:textId="77777777" w:rsidR="008B3459" w:rsidRPr="00694901" w:rsidRDefault="008B3459" w:rsidP="007A1234">
            <w:pPr>
              <w:keepNext/>
              <w:snapToGrid w:val="0"/>
              <w:jc w:val="center"/>
              <w:rPr>
                <w:b/>
                <w:sz w:val="16"/>
                <w:szCs w:val="16"/>
              </w:rPr>
            </w:pPr>
            <w:r w:rsidRPr="00694901">
              <w:rPr>
                <w:b/>
                <w:sz w:val="16"/>
                <w:szCs w:val="16"/>
              </w:rPr>
              <w:lastRenderedPageBreak/>
              <w:t>Protocol and method documentation</w:t>
            </w:r>
            <w:del w:id="465" w:author="Mike Banach" w:date="2023-04-18T11:02:00Z">
              <w:r w:rsidDel="00683299">
                <w:rPr>
                  <w:b/>
                  <w:sz w:val="16"/>
                  <w:szCs w:val="16"/>
                </w:rPr>
                <w:delText xml:space="preserve"> (none)</w:delText>
              </w:r>
            </w:del>
          </w:p>
        </w:tc>
      </w:tr>
      <w:tr w:rsidR="00683299" w:rsidRPr="00751367" w14:paraId="767393A5" w14:textId="77777777" w:rsidTr="23C10B09">
        <w:trPr>
          <w:cantSplit/>
        </w:trPr>
        <w:tc>
          <w:tcPr>
            <w:tcW w:w="1728" w:type="dxa"/>
          </w:tcPr>
          <w:p w14:paraId="0247A19D" w14:textId="231DE26E" w:rsidR="00683299" w:rsidRPr="00751367" w:rsidRDefault="00683299" w:rsidP="00683299">
            <w:pPr>
              <w:keepNext/>
              <w:tabs>
                <w:tab w:val="right" w:pos="14310"/>
              </w:tabs>
              <w:rPr>
                <w:sz w:val="16"/>
                <w:szCs w:val="16"/>
              </w:rPr>
            </w:pPr>
            <w:ins w:id="466" w:author="Mike Banach" w:date="2023-04-18T11:03:00Z">
              <w:r w:rsidRPr="00694901">
                <w:rPr>
                  <w:bCs/>
                  <w:sz w:val="16"/>
                  <w:szCs w:val="16"/>
                </w:rPr>
                <w:t>ProtMethName</w:t>
              </w:r>
            </w:ins>
          </w:p>
        </w:tc>
        <w:tc>
          <w:tcPr>
            <w:tcW w:w="3600" w:type="dxa"/>
          </w:tcPr>
          <w:p w14:paraId="110FAC80" w14:textId="4C844E28" w:rsidR="00683299" w:rsidRPr="00751367" w:rsidRDefault="00683299" w:rsidP="00683299">
            <w:pPr>
              <w:keepNext/>
              <w:tabs>
                <w:tab w:val="right" w:pos="14310"/>
              </w:tabs>
              <w:rPr>
                <w:sz w:val="16"/>
                <w:szCs w:val="16"/>
              </w:rPr>
            </w:pPr>
            <w:ins w:id="467" w:author="Mike Banach" w:date="2023-04-18T11:03:00Z">
              <w:r w:rsidRPr="00694901">
                <w:rPr>
                  <w:sz w:val="16"/>
                  <w:szCs w:val="16"/>
                </w:rPr>
                <w:t>The name(s) of all protocols and associated data collection and data analysis methods used to calculate the indicator estimate.</w:t>
              </w:r>
            </w:ins>
          </w:p>
        </w:tc>
        <w:tc>
          <w:tcPr>
            <w:tcW w:w="950" w:type="dxa"/>
          </w:tcPr>
          <w:p w14:paraId="0AB73737" w14:textId="77777777" w:rsidR="00683299" w:rsidRPr="00694901" w:rsidRDefault="00683299" w:rsidP="00683299">
            <w:pPr>
              <w:tabs>
                <w:tab w:val="right" w:pos="14310"/>
              </w:tabs>
              <w:jc w:val="center"/>
              <w:rPr>
                <w:ins w:id="468" w:author="Mike Banach" w:date="2023-04-18T11:03:00Z"/>
                <w:bCs/>
                <w:sz w:val="16"/>
                <w:szCs w:val="16"/>
              </w:rPr>
            </w:pPr>
            <w:ins w:id="469" w:author="Mike Banach" w:date="2023-04-18T11:03:00Z">
              <w:r w:rsidRPr="00694901">
                <w:rPr>
                  <w:bCs/>
                  <w:sz w:val="16"/>
                  <w:szCs w:val="16"/>
                </w:rPr>
                <w:t>Text</w:t>
              </w:r>
            </w:ins>
          </w:p>
          <w:p w14:paraId="21596147" w14:textId="31CDF4ED" w:rsidR="00683299" w:rsidRPr="00751367" w:rsidRDefault="00683299" w:rsidP="00683299">
            <w:pPr>
              <w:keepNext/>
              <w:tabs>
                <w:tab w:val="right" w:pos="14310"/>
              </w:tabs>
              <w:jc w:val="center"/>
              <w:rPr>
                <w:sz w:val="16"/>
                <w:szCs w:val="16"/>
              </w:rPr>
            </w:pPr>
            <w:ins w:id="470" w:author="Mike Banach" w:date="2023-04-18T11:03:00Z">
              <w:r w:rsidRPr="00694901">
                <w:rPr>
                  <w:bCs/>
                  <w:sz w:val="16"/>
                  <w:szCs w:val="16"/>
                </w:rPr>
                <w:t>(0-max)</w:t>
              </w:r>
            </w:ins>
          </w:p>
        </w:tc>
        <w:tc>
          <w:tcPr>
            <w:tcW w:w="8410" w:type="dxa"/>
            <w:gridSpan w:val="4"/>
          </w:tcPr>
          <w:p w14:paraId="4539E790" w14:textId="77777777" w:rsidR="00683299" w:rsidRPr="00694901" w:rsidRDefault="00683299" w:rsidP="00683299">
            <w:pPr>
              <w:snapToGrid w:val="0"/>
              <w:rPr>
                <w:ins w:id="471" w:author="Mike Banach" w:date="2023-04-18T11:03:00Z"/>
                <w:sz w:val="16"/>
                <w:szCs w:val="16"/>
              </w:rPr>
            </w:pPr>
            <w:ins w:id="472" w:author="Mike Banach" w:date="2023-04-18T11:03:00Z">
              <w:r w:rsidRPr="00694901">
                <w:rPr>
                  <w:sz w:val="16"/>
                  <w:szCs w:val="16"/>
                </w:rPr>
                <w:t>Provide title of protocol and name(s) of relevant methods used.</w:t>
              </w:r>
            </w:ins>
          </w:p>
          <w:p w14:paraId="59755361" w14:textId="77777777" w:rsidR="00683299" w:rsidRPr="00694901" w:rsidRDefault="00683299" w:rsidP="00683299">
            <w:pPr>
              <w:snapToGrid w:val="0"/>
              <w:rPr>
                <w:ins w:id="473" w:author="Mike Banach" w:date="2023-04-18T11:03:00Z"/>
                <w:sz w:val="16"/>
                <w:szCs w:val="16"/>
              </w:rPr>
            </w:pPr>
          </w:p>
          <w:p w14:paraId="7CF5A2CD" w14:textId="050CA8CD" w:rsidR="00683299" w:rsidRPr="00751367" w:rsidRDefault="00683299" w:rsidP="00683299">
            <w:pPr>
              <w:keepNext/>
              <w:tabs>
                <w:tab w:val="right" w:pos="14310"/>
              </w:tabs>
              <w:rPr>
                <w:sz w:val="16"/>
                <w:szCs w:val="16"/>
              </w:rPr>
            </w:pPr>
            <w:ins w:id="474" w:author="Mike Banach" w:date="2023-04-18T11:03:00Z">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ins>
          </w:p>
        </w:tc>
      </w:tr>
      <w:tr w:rsidR="00683299" w:rsidRPr="00751367" w14:paraId="6BB5E212" w14:textId="77777777" w:rsidTr="23C10B09">
        <w:trPr>
          <w:cantSplit/>
        </w:trPr>
        <w:tc>
          <w:tcPr>
            <w:tcW w:w="1728" w:type="dxa"/>
          </w:tcPr>
          <w:p w14:paraId="6BDCE929" w14:textId="51B47DEA" w:rsidR="00683299" w:rsidRPr="00751367" w:rsidRDefault="00683299" w:rsidP="00683299">
            <w:pPr>
              <w:keepNext/>
              <w:tabs>
                <w:tab w:val="right" w:pos="14310"/>
              </w:tabs>
              <w:rPr>
                <w:sz w:val="16"/>
                <w:szCs w:val="16"/>
              </w:rPr>
            </w:pPr>
            <w:ins w:id="475" w:author="Mike Banach" w:date="2023-04-18T11:03:00Z">
              <w:r w:rsidRPr="000A3A92">
                <w:rPr>
                  <w:bCs/>
                  <w:sz w:val="16"/>
                  <w:szCs w:val="16"/>
                </w:rPr>
                <w:t>ProtMethURL</w:t>
              </w:r>
            </w:ins>
          </w:p>
        </w:tc>
        <w:tc>
          <w:tcPr>
            <w:tcW w:w="3600" w:type="dxa"/>
          </w:tcPr>
          <w:p w14:paraId="14E9A9A8" w14:textId="144F51C0" w:rsidR="00683299" w:rsidRPr="00751367" w:rsidRDefault="00683299" w:rsidP="00683299">
            <w:pPr>
              <w:keepNext/>
              <w:tabs>
                <w:tab w:val="right" w:pos="14310"/>
              </w:tabs>
              <w:rPr>
                <w:sz w:val="16"/>
                <w:szCs w:val="16"/>
              </w:rPr>
            </w:pPr>
            <w:ins w:id="476" w:author="Mike Banach" w:date="2023-04-18T11:03:00Z">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ins>
          </w:p>
        </w:tc>
        <w:tc>
          <w:tcPr>
            <w:tcW w:w="950" w:type="dxa"/>
          </w:tcPr>
          <w:p w14:paraId="42000120" w14:textId="77777777" w:rsidR="00683299" w:rsidRPr="000A3A92" w:rsidRDefault="00683299" w:rsidP="00683299">
            <w:pPr>
              <w:tabs>
                <w:tab w:val="right" w:pos="14310"/>
              </w:tabs>
              <w:jc w:val="center"/>
              <w:rPr>
                <w:ins w:id="477" w:author="Mike Banach" w:date="2023-04-18T11:03:00Z"/>
                <w:bCs/>
                <w:sz w:val="16"/>
                <w:szCs w:val="16"/>
              </w:rPr>
            </w:pPr>
            <w:ins w:id="478" w:author="Mike Banach" w:date="2023-04-18T11:03:00Z">
              <w:r w:rsidRPr="000A3A92">
                <w:rPr>
                  <w:bCs/>
                  <w:sz w:val="16"/>
                  <w:szCs w:val="16"/>
                </w:rPr>
                <w:t>Text</w:t>
              </w:r>
            </w:ins>
          </w:p>
          <w:p w14:paraId="631E4AE6" w14:textId="15380251" w:rsidR="00683299" w:rsidRPr="00751367" w:rsidRDefault="00683299" w:rsidP="00683299">
            <w:pPr>
              <w:keepNext/>
              <w:tabs>
                <w:tab w:val="right" w:pos="14310"/>
              </w:tabs>
              <w:jc w:val="center"/>
              <w:rPr>
                <w:sz w:val="16"/>
                <w:szCs w:val="16"/>
              </w:rPr>
            </w:pPr>
            <w:ins w:id="479" w:author="Mike Banach" w:date="2023-04-18T11:03:00Z">
              <w:r w:rsidRPr="000A3A92">
                <w:rPr>
                  <w:bCs/>
                  <w:sz w:val="16"/>
                  <w:szCs w:val="16"/>
                </w:rPr>
                <w:t>(0-max)</w:t>
              </w:r>
            </w:ins>
          </w:p>
        </w:tc>
        <w:tc>
          <w:tcPr>
            <w:tcW w:w="8410" w:type="dxa"/>
            <w:gridSpan w:val="4"/>
          </w:tcPr>
          <w:p w14:paraId="20BDA12A" w14:textId="77777777" w:rsidR="00683299" w:rsidRPr="00694901" w:rsidRDefault="00683299" w:rsidP="00683299">
            <w:pPr>
              <w:snapToGrid w:val="0"/>
              <w:rPr>
                <w:ins w:id="480" w:author="Mike Banach" w:date="2023-04-18T11:03:00Z"/>
                <w:bCs/>
                <w:sz w:val="16"/>
                <w:szCs w:val="16"/>
              </w:rPr>
            </w:pPr>
            <w:ins w:id="481" w:author="Mike Banach" w:date="2023-04-18T11:03:00Z">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p>
          <w:p w14:paraId="25DC8387" w14:textId="77777777" w:rsidR="00683299" w:rsidRPr="00694901" w:rsidRDefault="00683299" w:rsidP="00683299">
            <w:pPr>
              <w:snapToGrid w:val="0"/>
              <w:rPr>
                <w:ins w:id="482" w:author="Mike Banach" w:date="2023-04-18T11:03:00Z"/>
                <w:bCs/>
                <w:sz w:val="16"/>
                <w:szCs w:val="16"/>
              </w:rPr>
            </w:pPr>
          </w:p>
          <w:p w14:paraId="1C2C5497" w14:textId="17AE9F86" w:rsidR="00683299" w:rsidRPr="00751367" w:rsidRDefault="00683299" w:rsidP="00683299">
            <w:pPr>
              <w:keepNext/>
              <w:tabs>
                <w:tab w:val="right" w:pos="14310"/>
              </w:tabs>
              <w:rPr>
                <w:sz w:val="16"/>
                <w:szCs w:val="16"/>
              </w:rPr>
            </w:pPr>
            <w:ins w:id="483" w:author="Mike Banach" w:date="2023-04-18T11:03:00Z">
              <w:r w:rsidRPr="00694901">
                <w:rPr>
                  <w:bCs/>
                  <w:sz w:val="16"/>
                  <w:szCs w:val="16"/>
                </w:rPr>
                <w:t>If methodology is unchanged from a previous year, use the previous link references.  If methodology changed for this estimate, provide a new link.</w:t>
              </w:r>
            </w:ins>
          </w:p>
        </w:tc>
      </w:tr>
      <w:tr w:rsidR="00683299" w:rsidRPr="00751367" w14:paraId="5206BE09" w14:textId="77777777" w:rsidTr="23C10B09">
        <w:trPr>
          <w:cantSplit/>
        </w:trPr>
        <w:tc>
          <w:tcPr>
            <w:tcW w:w="1728" w:type="dxa"/>
          </w:tcPr>
          <w:p w14:paraId="1D66D6A7" w14:textId="212A841D" w:rsidR="00683299" w:rsidRPr="00751367" w:rsidRDefault="00683299" w:rsidP="00683299">
            <w:pPr>
              <w:keepNext/>
              <w:tabs>
                <w:tab w:val="right" w:pos="14310"/>
              </w:tabs>
              <w:rPr>
                <w:sz w:val="16"/>
                <w:szCs w:val="16"/>
              </w:rPr>
            </w:pPr>
            <w:ins w:id="484" w:author="Mike Banach" w:date="2023-04-18T11:03:00Z">
              <w:r w:rsidRPr="000A3A92">
                <w:rPr>
                  <w:bCs/>
                  <w:sz w:val="16"/>
                  <w:szCs w:val="16"/>
                </w:rPr>
                <w:t>ProtMethDocumentation</w:t>
              </w:r>
            </w:ins>
          </w:p>
        </w:tc>
        <w:tc>
          <w:tcPr>
            <w:tcW w:w="3600" w:type="dxa"/>
          </w:tcPr>
          <w:p w14:paraId="0D459658" w14:textId="771B1B5B" w:rsidR="00683299" w:rsidRPr="00751367" w:rsidRDefault="00683299" w:rsidP="00683299">
            <w:pPr>
              <w:keepNext/>
              <w:tabs>
                <w:tab w:val="right" w:pos="14310"/>
              </w:tabs>
              <w:rPr>
                <w:sz w:val="16"/>
                <w:szCs w:val="16"/>
              </w:rPr>
            </w:pPr>
            <w:ins w:id="485" w:author="Mike Banach" w:date="2023-04-18T11:03:00Z">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ins>
          </w:p>
        </w:tc>
        <w:tc>
          <w:tcPr>
            <w:tcW w:w="950" w:type="dxa"/>
          </w:tcPr>
          <w:p w14:paraId="65F5758E" w14:textId="77777777" w:rsidR="00683299" w:rsidRPr="000A3A92" w:rsidRDefault="00683299" w:rsidP="00683299">
            <w:pPr>
              <w:tabs>
                <w:tab w:val="right" w:pos="14310"/>
              </w:tabs>
              <w:jc w:val="center"/>
              <w:rPr>
                <w:ins w:id="486" w:author="Mike Banach" w:date="2023-04-18T11:03:00Z"/>
                <w:bCs/>
                <w:sz w:val="16"/>
                <w:szCs w:val="16"/>
              </w:rPr>
            </w:pPr>
            <w:ins w:id="487" w:author="Mike Banach" w:date="2023-04-18T11:03:00Z">
              <w:r w:rsidRPr="000A3A92">
                <w:rPr>
                  <w:bCs/>
                  <w:sz w:val="16"/>
                  <w:szCs w:val="16"/>
                </w:rPr>
                <w:t>Text</w:t>
              </w:r>
            </w:ins>
          </w:p>
          <w:p w14:paraId="41A560FF" w14:textId="14ABC066" w:rsidR="00683299" w:rsidRPr="00751367" w:rsidRDefault="00683299" w:rsidP="00683299">
            <w:pPr>
              <w:keepNext/>
              <w:tabs>
                <w:tab w:val="right" w:pos="14310"/>
              </w:tabs>
              <w:jc w:val="center"/>
              <w:rPr>
                <w:sz w:val="16"/>
                <w:szCs w:val="16"/>
              </w:rPr>
            </w:pPr>
            <w:ins w:id="488" w:author="Mike Banach" w:date="2023-04-18T11:03:00Z">
              <w:r w:rsidRPr="000A3A92">
                <w:rPr>
                  <w:bCs/>
                  <w:sz w:val="16"/>
                  <w:szCs w:val="16"/>
                </w:rPr>
                <w:t>(0-max)</w:t>
              </w:r>
            </w:ins>
          </w:p>
        </w:tc>
        <w:tc>
          <w:tcPr>
            <w:tcW w:w="8410" w:type="dxa"/>
            <w:gridSpan w:val="4"/>
          </w:tcPr>
          <w:p w14:paraId="1C00CD8B" w14:textId="77777777" w:rsidR="00683299" w:rsidRPr="00694901" w:rsidRDefault="00683299" w:rsidP="00683299">
            <w:pPr>
              <w:snapToGrid w:val="0"/>
              <w:rPr>
                <w:ins w:id="489" w:author="Mike Banach" w:date="2023-04-18T11:03:00Z"/>
                <w:bCs/>
                <w:sz w:val="16"/>
                <w:szCs w:val="16"/>
              </w:rPr>
            </w:pPr>
            <w:ins w:id="490" w:author="Mike Banach" w:date="2023-04-18T11:03:00Z">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p>
          <w:p w14:paraId="65DA01B8" w14:textId="77777777" w:rsidR="00683299" w:rsidRPr="00694901" w:rsidRDefault="00683299" w:rsidP="00683299">
            <w:pPr>
              <w:snapToGrid w:val="0"/>
              <w:rPr>
                <w:ins w:id="491" w:author="Mike Banach" w:date="2023-04-18T11:03:00Z"/>
                <w:bCs/>
                <w:sz w:val="16"/>
                <w:szCs w:val="16"/>
              </w:rPr>
            </w:pPr>
          </w:p>
          <w:p w14:paraId="7780E0D5" w14:textId="77777777" w:rsidR="00683299" w:rsidRPr="00694901" w:rsidRDefault="00683299" w:rsidP="00683299">
            <w:pPr>
              <w:snapToGrid w:val="0"/>
              <w:rPr>
                <w:ins w:id="492" w:author="Mike Banach" w:date="2023-04-18T11:03:00Z"/>
                <w:bCs/>
                <w:sz w:val="16"/>
                <w:szCs w:val="16"/>
              </w:rPr>
            </w:pPr>
            <w:ins w:id="493" w:author="Mike Banach" w:date="2023-04-18T11:03:00Z">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ins>
          </w:p>
          <w:p w14:paraId="263E4849" w14:textId="77777777" w:rsidR="00683299" w:rsidRPr="00694901" w:rsidRDefault="00683299" w:rsidP="00683299">
            <w:pPr>
              <w:snapToGrid w:val="0"/>
              <w:rPr>
                <w:ins w:id="494" w:author="Mike Banach" w:date="2023-04-18T11:03:00Z"/>
                <w:bCs/>
                <w:sz w:val="16"/>
                <w:szCs w:val="16"/>
              </w:rPr>
            </w:pPr>
          </w:p>
          <w:p w14:paraId="0086E4DE" w14:textId="3E67EA91" w:rsidR="00683299" w:rsidRPr="00751367" w:rsidRDefault="00683299" w:rsidP="00683299">
            <w:pPr>
              <w:keepNext/>
              <w:tabs>
                <w:tab w:val="right" w:pos="14310"/>
              </w:tabs>
              <w:rPr>
                <w:sz w:val="16"/>
                <w:szCs w:val="16"/>
              </w:rPr>
            </w:pPr>
            <w:ins w:id="495" w:author="Mike Banach" w:date="2023-04-18T11:03:00Z">
              <w:r w:rsidRPr="00694901">
                <w:rPr>
                  <w:bCs/>
                  <w:sz w:val="16"/>
                  <w:szCs w:val="16"/>
                </w:rPr>
                <w:t>If methodology is unchanged from a previous year, use the previous link or reference citation.  If methodology changed, provide a new link or reference citation.</w:t>
              </w:r>
            </w:ins>
          </w:p>
        </w:tc>
      </w:tr>
      <w:tr w:rsidR="00683299" w:rsidRPr="00751367" w14:paraId="384A25A3" w14:textId="77777777" w:rsidTr="23C10B09">
        <w:trPr>
          <w:cantSplit/>
        </w:trPr>
        <w:tc>
          <w:tcPr>
            <w:tcW w:w="1728" w:type="dxa"/>
          </w:tcPr>
          <w:p w14:paraId="7B114D8B" w14:textId="339E928B" w:rsidR="00683299" w:rsidRPr="00751367" w:rsidRDefault="00683299" w:rsidP="00683299">
            <w:pPr>
              <w:keepNext/>
              <w:tabs>
                <w:tab w:val="right" w:pos="14310"/>
              </w:tabs>
              <w:rPr>
                <w:sz w:val="16"/>
                <w:szCs w:val="16"/>
              </w:rPr>
            </w:pPr>
            <w:ins w:id="496" w:author="Mike Banach" w:date="2023-04-18T11:03:00Z">
              <w:r w:rsidRPr="00694901">
                <w:rPr>
                  <w:bCs/>
                  <w:sz w:val="16"/>
                  <w:szCs w:val="16"/>
                </w:rPr>
                <w:t>MethodAdjustments</w:t>
              </w:r>
            </w:ins>
          </w:p>
        </w:tc>
        <w:tc>
          <w:tcPr>
            <w:tcW w:w="3600" w:type="dxa"/>
          </w:tcPr>
          <w:p w14:paraId="61D8CF0C" w14:textId="6568BE7A" w:rsidR="00683299" w:rsidRPr="00751367" w:rsidRDefault="00683299" w:rsidP="00683299">
            <w:pPr>
              <w:keepNext/>
              <w:tabs>
                <w:tab w:val="right" w:pos="14310"/>
              </w:tabs>
              <w:rPr>
                <w:sz w:val="16"/>
                <w:szCs w:val="16"/>
              </w:rPr>
            </w:pPr>
            <w:ins w:id="497" w:author="Mike Banach" w:date="2023-04-18T11:03:00Z">
              <w:r w:rsidRPr="00694901">
                <w:rPr>
                  <w:bCs/>
                  <w:sz w:val="16"/>
                  <w:szCs w:val="16"/>
                </w:rPr>
                <w:t>Minor adjustments to a method in a given year that are not described in the method citations above but are important.</w:t>
              </w:r>
            </w:ins>
          </w:p>
        </w:tc>
        <w:tc>
          <w:tcPr>
            <w:tcW w:w="950" w:type="dxa"/>
          </w:tcPr>
          <w:p w14:paraId="7E60424E" w14:textId="77777777" w:rsidR="00683299" w:rsidRPr="00694901" w:rsidRDefault="00683299" w:rsidP="00683299">
            <w:pPr>
              <w:tabs>
                <w:tab w:val="right" w:pos="14310"/>
              </w:tabs>
              <w:jc w:val="center"/>
              <w:rPr>
                <w:ins w:id="498" w:author="Mike Banach" w:date="2023-04-18T11:03:00Z"/>
                <w:bCs/>
                <w:sz w:val="16"/>
                <w:szCs w:val="16"/>
              </w:rPr>
            </w:pPr>
            <w:ins w:id="499" w:author="Mike Banach" w:date="2023-04-18T11:03:00Z">
              <w:r w:rsidRPr="00694901">
                <w:rPr>
                  <w:bCs/>
                  <w:sz w:val="16"/>
                  <w:szCs w:val="16"/>
                </w:rPr>
                <w:t>Text</w:t>
              </w:r>
            </w:ins>
          </w:p>
          <w:p w14:paraId="558BDB72" w14:textId="4DDCB16E" w:rsidR="00683299" w:rsidRPr="00751367" w:rsidRDefault="00683299" w:rsidP="00683299">
            <w:pPr>
              <w:keepNext/>
              <w:tabs>
                <w:tab w:val="right" w:pos="14310"/>
              </w:tabs>
              <w:jc w:val="center"/>
              <w:rPr>
                <w:sz w:val="16"/>
                <w:szCs w:val="16"/>
              </w:rPr>
            </w:pPr>
            <w:ins w:id="500" w:author="Mike Banach" w:date="2023-04-18T11:03:00Z">
              <w:r w:rsidRPr="00694901">
                <w:rPr>
                  <w:bCs/>
                  <w:sz w:val="16"/>
                  <w:szCs w:val="16"/>
                </w:rPr>
                <w:t>(0-max)</w:t>
              </w:r>
            </w:ins>
          </w:p>
        </w:tc>
        <w:tc>
          <w:tcPr>
            <w:tcW w:w="8410" w:type="dxa"/>
            <w:gridSpan w:val="4"/>
          </w:tcPr>
          <w:p w14:paraId="268FB5FC" w14:textId="77777777" w:rsidR="00683299" w:rsidRPr="00694901" w:rsidRDefault="00683299" w:rsidP="00683299">
            <w:pPr>
              <w:snapToGrid w:val="0"/>
              <w:rPr>
                <w:ins w:id="501" w:author="Mike Banach" w:date="2023-04-18T11:03:00Z"/>
                <w:sz w:val="16"/>
                <w:szCs w:val="16"/>
              </w:rPr>
            </w:pPr>
            <w:ins w:id="502" w:author="Mike Banach" w:date="2023-04-18T11:03:00Z">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ins>
          </w:p>
          <w:p w14:paraId="72454309" w14:textId="77777777" w:rsidR="00683299" w:rsidRPr="00694901" w:rsidRDefault="00683299" w:rsidP="00683299">
            <w:pPr>
              <w:snapToGrid w:val="0"/>
              <w:rPr>
                <w:ins w:id="503" w:author="Mike Banach" w:date="2023-04-18T11:03:00Z"/>
                <w:sz w:val="16"/>
                <w:szCs w:val="16"/>
              </w:rPr>
            </w:pPr>
          </w:p>
          <w:p w14:paraId="716E8751" w14:textId="66299CD7" w:rsidR="00683299" w:rsidRPr="00751367" w:rsidRDefault="00683299" w:rsidP="00683299">
            <w:pPr>
              <w:keepNext/>
              <w:tabs>
                <w:tab w:val="right" w:pos="14310"/>
              </w:tabs>
              <w:rPr>
                <w:sz w:val="16"/>
                <w:szCs w:val="16"/>
              </w:rPr>
            </w:pPr>
            <w:ins w:id="504" w:author="Mike Banach" w:date="2023-04-18T11:03:00Z">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ins>
          </w:p>
        </w:tc>
      </w:tr>
      <w:tr w:rsidR="00683299" w:rsidRPr="00751367" w14:paraId="502834E2" w14:textId="77777777" w:rsidTr="23C10B09">
        <w:trPr>
          <w:cantSplit/>
        </w:trPr>
        <w:tc>
          <w:tcPr>
            <w:tcW w:w="1728" w:type="dxa"/>
          </w:tcPr>
          <w:p w14:paraId="0733C8EE" w14:textId="6572C596" w:rsidR="00683299" w:rsidRPr="00751367" w:rsidRDefault="00683299" w:rsidP="00683299">
            <w:pPr>
              <w:tabs>
                <w:tab w:val="right" w:pos="14310"/>
              </w:tabs>
              <w:rPr>
                <w:sz w:val="16"/>
                <w:szCs w:val="16"/>
              </w:rPr>
            </w:pPr>
            <w:ins w:id="505" w:author="Mike Banach" w:date="2023-04-18T11:03:00Z">
              <w:r w:rsidRPr="00694901">
                <w:rPr>
                  <w:bCs/>
                  <w:sz w:val="16"/>
                  <w:szCs w:val="16"/>
                </w:rPr>
                <w:t>OtherDataSources</w:t>
              </w:r>
            </w:ins>
          </w:p>
        </w:tc>
        <w:tc>
          <w:tcPr>
            <w:tcW w:w="3600" w:type="dxa"/>
          </w:tcPr>
          <w:p w14:paraId="68B0160B" w14:textId="7F12F164" w:rsidR="00683299" w:rsidRPr="00751367" w:rsidRDefault="00683299" w:rsidP="00683299">
            <w:pPr>
              <w:tabs>
                <w:tab w:val="right" w:pos="14310"/>
              </w:tabs>
              <w:rPr>
                <w:sz w:val="16"/>
                <w:szCs w:val="16"/>
              </w:rPr>
            </w:pPr>
            <w:ins w:id="506" w:author="Mike Banach" w:date="2023-04-18T11:03:00Z">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ins>
          </w:p>
        </w:tc>
        <w:tc>
          <w:tcPr>
            <w:tcW w:w="950" w:type="dxa"/>
          </w:tcPr>
          <w:p w14:paraId="14C38ABB" w14:textId="77777777" w:rsidR="00683299" w:rsidRPr="00694901" w:rsidRDefault="00683299" w:rsidP="00683299">
            <w:pPr>
              <w:tabs>
                <w:tab w:val="right" w:pos="14310"/>
              </w:tabs>
              <w:jc w:val="center"/>
              <w:rPr>
                <w:ins w:id="507" w:author="Mike Banach" w:date="2023-04-18T11:03:00Z"/>
                <w:bCs/>
                <w:sz w:val="16"/>
                <w:szCs w:val="16"/>
              </w:rPr>
            </w:pPr>
            <w:ins w:id="508" w:author="Mike Banach" w:date="2023-04-18T11:03:00Z">
              <w:r w:rsidRPr="00694901">
                <w:rPr>
                  <w:bCs/>
                  <w:sz w:val="16"/>
                  <w:szCs w:val="16"/>
                </w:rPr>
                <w:t>Text</w:t>
              </w:r>
            </w:ins>
          </w:p>
          <w:p w14:paraId="464A9E0E" w14:textId="2CADF616" w:rsidR="00683299" w:rsidRPr="00751367" w:rsidRDefault="00683299" w:rsidP="00683299">
            <w:pPr>
              <w:tabs>
                <w:tab w:val="right" w:pos="14310"/>
              </w:tabs>
              <w:jc w:val="center"/>
              <w:rPr>
                <w:sz w:val="16"/>
                <w:szCs w:val="16"/>
              </w:rPr>
            </w:pPr>
            <w:ins w:id="509" w:author="Mike Banach" w:date="2023-04-18T11:03:00Z">
              <w:r w:rsidRPr="00694901">
                <w:rPr>
                  <w:bCs/>
                  <w:sz w:val="16"/>
                  <w:szCs w:val="16"/>
                </w:rPr>
                <w:t>(0-255)</w:t>
              </w:r>
            </w:ins>
          </w:p>
        </w:tc>
        <w:tc>
          <w:tcPr>
            <w:tcW w:w="8410" w:type="dxa"/>
            <w:gridSpan w:val="4"/>
          </w:tcPr>
          <w:p w14:paraId="28C66EC7" w14:textId="77777777" w:rsidR="00683299" w:rsidRPr="00694901" w:rsidRDefault="00683299" w:rsidP="00683299">
            <w:pPr>
              <w:snapToGrid w:val="0"/>
              <w:rPr>
                <w:ins w:id="510" w:author="Mike Banach" w:date="2023-04-18T11:03:00Z"/>
                <w:sz w:val="16"/>
                <w:szCs w:val="16"/>
              </w:rPr>
            </w:pPr>
            <w:ins w:id="511" w:author="Mike Banach" w:date="2023-04-18T11:03:00Z">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ins>
          </w:p>
          <w:p w14:paraId="5F949864" w14:textId="77777777" w:rsidR="00683299" w:rsidRPr="00694901" w:rsidRDefault="00683299" w:rsidP="00683299">
            <w:pPr>
              <w:snapToGrid w:val="0"/>
              <w:rPr>
                <w:ins w:id="512" w:author="Mike Banach" w:date="2023-04-18T11:03:00Z"/>
                <w:sz w:val="16"/>
                <w:szCs w:val="16"/>
              </w:rPr>
            </w:pPr>
          </w:p>
          <w:p w14:paraId="379E54CE" w14:textId="62A714D5" w:rsidR="00683299" w:rsidRPr="00751367" w:rsidRDefault="00683299" w:rsidP="00683299">
            <w:pPr>
              <w:tabs>
                <w:tab w:val="right" w:pos="14310"/>
              </w:tabs>
              <w:rPr>
                <w:sz w:val="16"/>
                <w:szCs w:val="16"/>
              </w:rPr>
            </w:pPr>
            <w:ins w:id="513" w:author="Mike Banach" w:date="2023-04-18T11:03:00Z">
              <w:r w:rsidRPr="00694901">
                <w:rPr>
                  <w:sz w:val="16"/>
                  <w:szCs w:val="16"/>
                </w:rPr>
                <w:t>This field is for ADDITIONAL organizations.  Do not include the organization identified in the ContactAgency field.</w:t>
              </w:r>
            </w:ins>
          </w:p>
        </w:tc>
      </w:tr>
      <w:tr w:rsidR="008B3459" w:rsidRPr="00694901" w14:paraId="051E5585" w14:textId="77777777" w:rsidTr="003569B4">
        <w:trPr>
          <w:cantSplit/>
          <w:trHeight w:val="360"/>
        </w:trPr>
        <w:tc>
          <w:tcPr>
            <w:tcW w:w="14688" w:type="dxa"/>
            <w:gridSpan w:val="7"/>
            <w:shd w:val="clear" w:color="auto" w:fill="DBE5F1"/>
            <w:vAlign w:val="center"/>
          </w:tcPr>
          <w:p w14:paraId="3644B69C" w14:textId="77777777" w:rsidR="008B3459" w:rsidRPr="00694901" w:rsidRDefault="008B3459" w:rsidP="008B3459">
            <w:pPr>
              <w:keepNext/>
              <w:snapToGrid w:val="0"/>
              <w:jc w:val="center"/>
              <w:rPr>
                <w:b/>
                <w:sz w:val="16"/>
                <w:szCs w:val="16"/>
              </w:rPr>
            </w:pPr>
            <w:r w:rsidRPr="00694901">
              <w:rPr>
                <w:b/>
                <w:sz w:val="16"/>
                <w:szCs w:val="16"/>
              </w:rPr>
              <w:t>Comments about the data</w:t>
            </w:r>
          </w:p>
        </w:tc>
      </w:tr>
      <w:tr w:rsidR="008B3459" w:rsidRPr="00751367" w14:paraId="34F0F56B" w14:textId="77777777" w:rsidTr="23C10B09">
        <w:trPr>
          <w:cantSplit/>
        </w:trPr>
        <w:tc>
          <w:tcPr>
            <w:tcW w:w="1728" w:type="dxa"/>
          </w:tcPr>
          <w:p w14:paraId="0359A203" w14:textId="6009B634" w:rsidR="008B3459" w:rsidRPr="00751367" w:rsidRDefault="008B3459" w:rsidP="008B3459">
            <w:pPr>
              <w:tabs>
                <w:tab w:val="right" w:pos="14310"/>
              </w:tabs>
              <w:rPr>
                <w:b/>
                <w:bCs/>
                <w:color w:val="FF0000"/>
                <w:sz w:val="16"/>
                <w:szCs w:val="16"/>
              </w:rPr>
            </w:pPr>
            <w:r w:rsidRPr="00751618">
              <w:rPr>
                <w:b/>
                <w:i/>
                <w:color w:val="FF0000"/>
                <w:sz w:val="16"/>
                <w:szCs w:val="16"/>
              </w:rPr>
              <w:t>Comments</w:t>
            </w:r>
          </w:p>
        </w:tc>
        <w:tc>
          <w:tcPr>
            <w:tcW w:w="3600" w:type="dxa"/>
          </w:tcPr>
          <w:p w14:paraId="20A90031" w14:textId="6F9FDE00" w:rsidR="008B3459" w:rsidRPr="00751367" w:rsidRDefault="008B3459" w:rsidP="008B3459">
            <w:pPr>
              <w:tabs>
                <w:tab w:val="right" w:pos="14310"/>
              </w:tabs>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6314A287"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0E792CFF" w14:textId="29AC110D" w:rsidR="008B3459" w:rsidRPr="00751367" w:rsidRDefault="008B3459" w:rsidP="008B3459">
            <w:pPr>
              <w:tabs>
                <w:tab w:val="right" w:pos="14310"/>
              </w:tabs>
              <w:jc w:val="center"/>
              <w:rPr>
                <w:b/>
                <w:bCs/>
                <w:color w:val="FF0000"/>
                <w:sz w:val="16"/>
                <w:szCs w:val="16"/>
              </w:rPr>
            </w:pPr>
            <w:r w:rsidRPr="005226D2">
              <w:rPr>
                <w:bCs/>
                <w:i/>
                <w:color w:val="FF0000"/>
                <w:sz w:val="16"/>
                <w:szCs w:val="16"/>
              </w:rPr>
              <w:t>(0-max)</w:t>
            </w:r>
          </w:p>
        </w:tc>
        <w:tc>
          <w:tcPr>
            <w:tcW w:w="8410" w:type="dxa"/>
            <w:gridSpan w:val="4"/>
          </w:tcPr>
          <w:p w14:paraId="4916EACD" w14:textId="77777777" w:rsidR="008B3459" w:rsidRDefault="008B3459" w:rsidP="008B3459">
            <w:pPr>
              <w:snapToGrid w:val="0"/>
              <w:rPr>
                <w:sz w:val="16"/>
                <w:szCs w:val="16"/>
              </w:rPr>
            </w:pPr>
            <w:r>
              <w:rPr>
                <w:sz w:val="16"/>
                <w:szCs w:val="16"/>
              </w:rPr>
              <w:t>If possible, it is useful to briefly explain any null "metrics" or "age" fields.</w:t>
            </w:r>
          </w:p>
          <w:p w14:paraId="59BFFA44" w14:textId="0F3A9477" w:rsidR="008B3459" w:rsidRPr="00751367" w:rsidRDefault="008B3459" w:rsidP="008B3459">
            <w:pPr>
              <w:keepNext/>
              <w:snapToGrid w:val="0"/>
              <w:ind w:left="29"/>
              <w:rPr>
                <w:sz w:val="16"/>
                <w:szCs w:val="16"/>
              </w:rPr>
            </w:pPr>
            <w:r w:rsidRPr="00FA0127">
              <w:rPr>
                <w:i/>
                <w:color w:val="FF0000"/>
                <w:sz w:val="16"/>
                <w:szCs w:val="16"/>
              </w:rPr>
              <w:t>Required if NullRecord = "Yes", to explain why the indicators are not available.</w:t>
            </w:r>
          </w:p>
        </w:tc>
      </w:tr>
      <w:tr w:rsidR="008B3459" w:rsidRPr="00694901" w14:paraId="5CBE190F" w14:textId="77777777" w:rsidTr="003569B4">
        <w:trPr>
          <w:cantSplit/>
          <w:trHeight w:val="360"/>
        </w:trPr>
        <w:tc>
          <w:tcPr>
            <w:tcW w:w="14688" w:type="dxa"/>
            <w:gridSpan w:val="7"/>
            <w:shd w:val="clear" w:color="auto" w:fill="DBE5F1"/>
            <w:vAlign w:val="center"/>
          </w:tcPr>
          <w:p w14:paraId="2B3CF635"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751367" w14:paraId="3AD3BBFF" w14:textId="77777777" w:rsidTr="23C10B09">
        <w:trPr>
          <w:cantSplit/>
        </w:trPr>
        <w:tc>
          <w:tcPr>
            <w:tcW w:w="1728" w:type="dxa"/>
          </w:tcPr>
          <w:p w14:paraId="029A9842" w14:textId="77777777" w:rsidR="008B3459" w:rsidRPr="00751367" w:rsidRDefault="008B3459" w:rsidP="008B3459">
            <w:pPr>
              <w:tabs>
                <w:tab w:val="right" w:pos="14310"/>
              </w:tabs>
              <w:rPr>
                <w:b/>
                <w:color w:val="FF0000"/>
                <w:sz w:val="16"/>
                <w:szCs w:val="16"/>
              </w:rPr>
            </w:pPr>
            <w:r w:rsidRPr="00751367">
              <w:rPr>
                <w:b/>
                <w:color w:val="FF0000"/>
                <w:sz w:val="16"/>
                <w:szCs w:val="16"/>
              </w:rPr>
              <w:t>NullRecord</w:t>
            </w:r>
          </w:p>
        </w:tc>
        <w:tc>
          <w:tcPr>
            <w:tcW w:w="3600" w:type="dxa"/>
          </w:tcPr>
          <w:p w14:paraId="7FCFD90A" w14:textId="77777777" w:rsidR="008B3459" w:rsidRPr="00751367" w:rsidRDefault="008B3459" w:rsidP="008B3459">
            <w:pPr>
              <w:tabs>
                <w:tab w:val="right" w:pos="14310"/>
              </w:tabs>
              <w:rPr>
                <w:sz w:val="16"/>
                <w:szCs w:val="16"/>
              </w:rPr>
            </w:pPr>
            <w:r w:rsidRPr="00751367">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1D0D457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63C65642" w14:textId="212DBB3F" w:rsidR="008B3459" w:rsidRPr="00751367" w:rsidRDefault="008B3459" w:rsidP="008B3459">
            <w:pPr>
              <w:tabs>
                <w:tab w:val="right" w:pos="14310"/>
              </w:tabs>
              <w:jc w:val="center"/>
              <w:rPr>
                <w:b/>
                <w:color w:val="FF0000"/>
                <w:sz w:val="16"/>
                <w:szCs w:val="16"/>
              </w:rPr>
            </w:pPr>
            <w:r w:rsidRPr="00751367">
              <w:rPr>
                <w:color w:val="FF0000"/>
                <w:sz w:val="16"/>
                <w:szCs w:val="16"/>
              </w:rPr>
              <w:t>(2-3)</w:t>
            </w:r>
          </w:p>
        </w:tc>
        <w:tc>
          <w:tcPr>
            <w:tcW w:w="8410" w:type="dxa"/>
            <w:gridSpan w:val="4"/>
          </w:tcPr>
          <w:p w14:paraId="35211D9B" w14:textId="2510CC2D" w:rsidR="008B3459" w:rsidRPr="00751367" w:rsidRDefault="008B3459" w:rsidP="008B3459">
            <w:pPr>
              <w:snapToGrid w:val="0"/>
              <w:rPr>
                <w:sz w:val="16"/>
                <w:szCs w:val="16"/>
              </w:rPr>
            </w:pPr>
            <w:r w:rsidRPr="00751367">
              <w:rPr>
                <w:sz w:val="16"/>
                <w:szCs w:val="16"/>
              </w:rPr>
              <w:t>Acceptable values:</w:t>
            </w:r>
          </w:p>
          <w:p w14:paraId="1075964B" w14:textId="7B528537" w:rsidR="008B3459" w:rsidRPr="00751367" w:rsidRDefault="008B3459" w:rsidP="008B3459">
            <w:pPr>
              <w:keepNext/>
              <w:numPr>
                <w:ilvl w:val="0"/>
                <w:numId w:val="5"/>
              </w:numPr>
              <w:snapToGrid w:val="0"/>
              <w:ind w:left="173" w:hanging="144"/>
              <w:rPr>
                <w:sz w:val="16"/>
                <w:szCs w:val="16"/>
              </w:rPr>
            </w:pPr>
            <w:r w:rsidRPr="00751367">
              <w:rPr>
                <w:sz w:val="16"/>
                <w:szCs w:val="16"/>
              </w:rPr>
              <w:t>No</w:t>
            </w:r>
          </w:p>
          <w:p w14:paraId="27CD9554" w14:textId="6982DA09" w:rsidR="008B3459" w:rsidRPr="00751367" w:rsidRDefault="008B3459" w:rsidP="008B3459">
            <w:pPr>
              <w:keepNext/>
              <w:numPr>
                <w:ilvl w:val="0"/>
                <w:numId w:val="5"/>
              </w:numPr>
              <w:snapToGrid w:val="0"/>
              <w:ind w:left="173" w:hanging="144"/>
              <w:rPr>
                <w:sz w:val="16"/>
                <w:szCs w:val="16"/>
              </w:rPr>
            </w:pPr>
            <w:r w:rsidRPr="00751367">
              <w:rPr>
                <w:sz w:val="16"/>
                <w:szCs w:val="16"/>
              </w:rPr>
              <w:t>Yes</w:t>
            </w:r>
          </w:p>
          <w:p w14:paraId="1D9197DC" w14:textId="77777777" w:rsidR="008B3459" w:rsidRPr="00751367" w:rsidRDefault="008B3459" w:rsidP="008B3459">
            <w:pPr>
              <w:snapToGrid w:val="0"/>
              <w:rPr>
                <w:sz w:val="16"/>
                <w:szCs w:val="16"/>
              </w:rPr>
            </w:pPr>
          </w:p>
          <w:p w14:paraId="4AE81C09" w14:textId="5279968E" w:rsidR="008B3459" w:rsidRPr="00751367" w:rsidRDefault="008B3459" w:rsidP="008B3459">
            <w:pPr>
              <w:snapToGrid w:val="0"/>
              <w:rPr>
                <w:sz w:val="16"/>
                <w:szCs w:val="16"/>
              </w:rPr>
            </w:pPr>
            <w:r w:rsidRPr="00751367">
              <w:rPr>
                <w:sz w:val="16"/>
                <w:szCs w:val="16"/>
              </w:rPr>
              <w:t>Normally "No".</w:t>
            </w:r>
          </w:p>
          <w:p w14:paraId="45885AFD" w14:textId="77777777" w:rsidR="008B3459" w:rsidRPr="00751367" w:rsidRDefault="008B3459" w:rsidP="008B3459">
            <w:pPr>
              <w:snapToGrid w:val="0"/>
              <w:rPr>
                <w:sz w:val="16"/>
                <w:szCs w:val="16"/>
              </w:rPr>
            </w:pPr>
            <w:r w:rsidRPr="00751367">
              <w:rPr>
                <w:sz w:val="16"/>
                <w:szCs w:val="16"/>
              </w:rPr>
              <w:t xml:space="preserve">A value of "Yes" in this field is a positive statement that the data do not exist to calculate the </w:t>
            </w:r>
            <w:r w:rsidRPr="00751367">
              <w:rPr>
                <w:sz w:val="16"/>
                <w:szCs w:val="16"/>
                <w:u w:val="single"/>
              </w:rPr>
              <w:t>indicator</w:t>
            </w:r>
            <w:r w:rsidRPr="00751367">
              <w:rPr>
                <w:sz w:val="16"/>
                <w:szCs w:val="16"/>
              </w:rPr>
              <w:t xml:space="preserve"> for the population and time period specified.  Metric data and age data may still exist when NullRecord = "Yes".</w:t>
            </w:r>
          </w:p>
          <w:p w14:paraId="1B176DF6" w14:textId="77777777" w:rsidR="008B3459" w:rsidRPr="00751367" w:rsidRDefault="008B3459" w:rsidP="008B3459">
            <w:pPr>
              <w:snapToGrid w:val="0"/>
              <w:rPr>
                <w:sz w:val="16"/>
                <w:szCs w:val="16"/>
              </w:rPr>
            </w:pPr>
          </w:p>
          <w:p w14:paraId="0AA9D2EB" w14:textId="77777777" w:rsidR="008B3459" w:rsidRPr="00751367" w:rsidRDefault="008B3459" w:rsidP="008B3459">
            <w:pPr>
              <w:tabs>
                <w:tab w:val="right" w:pos="14310"/>
              </w:tabs>
              <w:rPr>
                <w:sz w:val="16"/>
                <w:szCs w:val="16"/>
              </w:rPr>
            </w:pPr>
            <w:r w:rsidRPr="00751367">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p w14:paraId="0504C244" w14:textId="77777777" w:rsidR="008B3459" w:rsidRPr="00751367" w:rsidRDefault="008B3459" w:rsidP="008B3459">
            <w:pPr>
              <w:tabs>
                <w:tab w:val="right" w:pos="14310"/>
              </w:tabs>
              <w:rPr>
                <w:sz w:val="16"/>
                <w:szCs w:val="16"/>
              </w:rPr>
            </w:pPr>
          </w:p>
          <w:p w14:paraId="6CE225DF" w14:textId="15B8E3BA" w:rsidR="008B3459" w:rsidRPr="00751367" w:rsidRDefault="008B3459" w:rsidP="008B3459">
            <w:pPr>
              <w:tabs>
                <w:tab w:val="right" w:pos="14310"/>
              </w:tabs>
              <w:rPr>
                <w:sz w:val="16"/>
                <w:szCs w:val="16"/>
              </w:rPr>
            </w:pPr>
            <w:r w:rsidRPr="00751367">
              <w:rPr>
                <w:sz w:val="16"/>
                <w:szCs w:val="16"/>
              </w:rPr>
              <w:t>[</w:t>
            </w:r>
            <w:ins w:id="514" w:author="Mike Banach" w:date="2022-12-06T16:47:00Z">
              <w:r w:rsidRPr="00751367">
                <w:rPr>
                  <w:i/>
                  <w:sz w:val="16"/>
                  <w:szCs w:val="16"/>
                </w:rPr>
                <w:t>This field may not be useful.  Evaluate whether to keep this field after a few years of data are in the system.</w:t>
              </w:r>
            </w:ins>
            <w:r w:rsidRPr="00751367">
              <w:rPr>
                <w:sz w:val="16"/>
                <w:szCs w:val="16"/>
              </w:rPr>
              <w:t>]</w:t>
            </w:r>
          </w:p>
        </w:tc>
      </w:tr>
      <w:tr w:rsidR="008B3459" w:rsidRPr="00751367" w14:paraId="4CD9BB04" w14:textId="77777777" w:rsidTr="23C10B09">
        <w:trPr>
          <w:cantSplit/>
        </w:trPr>
        <w:tc>
          <w:tcPr>
            <w:tcW w:w="1728" w:type="dxa"/>
          </w:tcPr>
          <w:p w14:paraId="67DFF356" w14:textId="77777777" w:rsidR="008B3459" w:rsidRPr="00751367" w:rsidRDefault="008B3459" w:rsidP="008B3459">
            <w:pPr>
              <w:tabs>
                <w:tab w:val="right" w:pos="14310"/>
              </w:tabs>
              <w:rPr>
                <w:sz w:val="16"/>
                <w:szCs w:val="16"/>
              </w:rPr>
            </w:pPr>
            <w:r w:rsidRPr="00751367">
              <w:rPr>
                <w:b/>
                <w:bCs/>
                <w:color w:val="FF0000"/>
                <w:sz w:val="16"/>
                <w:szCs w:val="16"/>
              </w:rPr>
              <w:t>DataStatus</w:t>
            </w:r>
          </w:p>
        </w:tc>
        <w:tc>
          <w:tcPr>
            <w:tcW w:w="3600" w:type="dxa"/>
          </w:tcPr>
          <w:p w14:paraId="158711F2" w14:textId="77777777" w:rsidR="008B3459" w:rsidRPr="00751367" w:rsidRDefault="008B3459" w:rsidP="008B3459">
            <w:pPr>
              <w:tabs>
                <w:tab w:val="right" w:pos="14310"/>
              </w:tabs>
              <w:rPr>
                <w:sz w:val="16"/>
                <w:szCs w:val="16"/>
              </w:rPr>
            </w:pPr>
            <w:r w:rsidRPr="00751367">
              <w:rPr>
                <w:bCs/>
                <w:sz w:val="16"/>
                <w:szCs w:val="16"/>
              </w:rPr>
              <w:t>Status of the data in the current record.</w:t>
            </w:r>
          </w:p>
        </w:tc>
        <w:tc>
          <w:tcPr>
            <w:tcW w:w="950" w:type="dxa"/>
          </w:tcPr>
          <w:p w14:paraId="7061A2D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79C8335F" w14:textId="6CB02FCC" w:rsidR="008B3459" w:rsidRPr="00751367" w:rsidRDefault="008B3459" w:rsidP="008B3459">
            <w:pPr>
              <w:tabs>
                <w:tab w:val="right" w:pos="14310"/>
              </w:tabs>
              <w:jc w:val="center"/>
              <w:rPr>
                <w:b/>
                <w:color w:val="FF0000"/>
                <w:sz w:val="16"/>
                <w:szCs w:val="16"/>
              </w:rPr>
            </w:pPr>
            <w:r w:rsidRPr="00751367">
              <w:rPr>
                <w:color w:val="FF0000"/>
                <w:sz w:val="16"/>
                <w:szCs w:val="16"/>
              </w:rPr>
              <w:t>(5-8)</w:t>
            </w:r>
          </w:p>
        </w:tc>
        <w:tc>
          <w:tcPr>
            <w:tcW w:w="8410" w:type="dxa"/>
            <w:gridSpan w:val="4"/>
          </w:tcPr>
          <w:p w14:paraId="1067C823" w14:textId="77777777" w:rsidR="008B3459" w:rsidRPr="00751367" w:rsidRDefault="008B3459" w:rsidP="008B3459">
            <w:pPr>
              <w:snapToGrid w:val="0"/>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7875ADAB" w14:textId="77777777" w:rsidR="008B3459" w:rsidRPr="00751367" w:rsidRDefault="008B3459" w:rsidP="008B3459">
            <w:pPr>
              <w:numPr>
                <w:ilvl w:val="0"/>
                <w:numId w:val="4"/>
              </w:numPr>
              <w:snapToGrid w:val="0"/>
              <w:ind w:left="173" w:hanging="144"/>
              <w:rPr>
                <w:sz w:val="16"/>
                <w:szCs w:val="16"/>
              </w:rPr>
            </w:pPr>
            <w:r w:rsidRPr="00751367">
              <w:rPr>
                <w:sz w:val="16"/>
                <w:szCs w:val="16"/>
              </w:rPr>
              <w:t>Draft   [</w:t>
            </w:r>
            <w:r w:rsidRPr="00751367">
              <w:rPr>
                <w:i/>
                <w:sz w:val="16"/>
                <w:szCs w:val="16"/>
              </w:rPr>
              <w:t>Values in this record are preliminary and have not been thoroughly reviewed.</w:t>
            </w:r>
            <w:r w:rsidRPr="00751367">
              <w:rPr>
                <w:sz w:val="16"/>
                <w:szCs w:val="16"/>
              </w:rPr>
              <w:t>]</w:t>
            </w:r>
          </w:p>
          <w:p w14:paraId="1D6319C0" w14:textId="77777777" w:rsidR="008B3459" w:rsidRPr="00751367" w:rsidRDefault="008B3459" w:rsidP="008B3459">
            <w:pPr>
              <w:numPr>
                <w:ilvl w:val="0"/>
                <w:numId w:val="4"/>
              </w:numPr>
              <w:snapToGrid w:val="0"/>
              <w:ind w:left="173" w:hanging="144"/>
              <w:rPr>
                <w:sz w:val="16"/>
                <w:szCs w:val="16"/>
              </w:rPr>
            </w:pPr>
            <w:r w:rsidRPr="00751367">
              <w:rPr>
                <w:sz w:val="16"/>
                <w:szCs w:val="16"/>
              </w:rPr>
              <w:t>Reviewed   [</w:t>
            </w:r>
            <w:r w:rsidRPr="00751367">
              <w:rPr>
                <w:i/>
                <w:sz w:val="16"/>
                <w:szCs w:val="16"/>
              </w:rPr>
              <w:t>Values in this record have been reviewed but are not yet approved as "final".</w:t>
            </w:r>
            <w:r w:rsidRPr="00751367">
              <w:rPr>
                <w:sz w:val="16"/>
                <w:szCs w:val="16"/>
              </w:rPr>
              <w:t>]</w:t>
            </w:r>
          </w:p>
          <w:p w14:paraId="3C135612" w14:textId="6FEACA63" w:rsidR="008B3459" w:rsidRPr="00751367" w:rsidRDefault="008B3459" w:rsidP="008B3459">
            <w:pPr>
              <w:numPr>
                <w:ilvl w:val="0"/>
                <w:numId w:val="4"/>
              </w:numPr>
              <w:snapToGrid w:val="0"/>
              <w:ind w:left="173" w:hanging="144"/>
              <w:rPr>
                <w:sz w:val="16"/>
                <w:szCs w:val="16"/>
              </w:rPr>
            </w:pPr>
            <w:r w:rsidRPr="00751367">
              <w:rPr>
                <w:sz w:val="16"/>
                <w:szCs w:val="16"/>
              </w:rPr>
              <w:t>Final   [</w:t>
            </w:r>
            <w:r w:rsidRPr="00751367">
              <w:rPr>
                <w:i/>
                <w:sz w:val="16"/>
                <w:szCs w:val="16"/>
              </w:rPr>
              <w:t>Values in this record have been thoroughly reviewed and are considered "final".</w:t>
            </w:r>
            <w:r w:rsidRPr="00751367">
              <w:rPr>
                <w:sz w:val="16"/>
                <w:szCs w:val="16"/>
              </w:rPr>
              <w:t>]</w:t>
            </w:r>
          </w:p>
        </w:tc>
      </w:tr>
      <w:tr w:rsidR="008B3459" w:rsidRPr="00694901" w14:paraId="66726462" w14:textId="77777777" w:rsidTr="007E232A">
        <w:trPr>
          <w:cantSplit/>
        </w:trPr>
        <w:tc>
          <w:tcPr>
            <w:tcW w:w="1728" w:type="dxa"/>
          </w:tcPr>
          <w:p w14:paraId="785B441F"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60513EDD" w14:textId="0E3F4BD8" w:rsidR="008B3459" w:rsidRPr="00694901" w:rsidRDefault="008B3459" w:rsidP="008B3459">
            <w:pPr>
              <w:tabs>
                <w:tab w:val="right" w:pos="14310"/>
              </w:tabs>
              <w:rPr>
                <w:bCs/>
                <w:sz w:val="16"/>
                <w:szCs w:val="16"/>
              </w:rPr>
            </w:pPr>
            <w:r w:rsidRPr="00694901">
              <w:rPr>
                <w:bCs/>
                <w:sz w:val="16"/>
                <w:szCs w:val="16"/>
              </w:rPr>
              <w:t>Where th</w:t>
            </w:r>
            <w:r>
              <w:rPr>
                <w:bCs/>
                <w:sz w:val="16"/>
                <w:szCs w:val="16"/>
              </w:rPr>
              <w:t>ese release numbers are</w:t>
            </w:r>
            <w:r w:rsidRPr="00694901">
              <w:rPr>
                <w:bCs/>
                <w:sz w:val="16"/>
                <w:szCs w:val="16"/>
              </w:rPr>
              <w:t xml:space="preserve"> maintained at the source.</w:t>
            </w:r>
          </w:p>
        </w:tc>
        <w:tc>
          <w:tcPr>
            <w:tcW w:w="950" w:type="dxa"/>
          </w:tcPr>
          <w:p w14:paraId="27E589D1" w14:textId="77777777" w:rsidR="008B3459" w:rsidRPr="00694901" w:rsidRDefault="008B3459" w:rsidP="008B3459">
            <w:pPr>
              <w:tabs>
                <w:tab w:val="right" w:pos="14310"/>
              </w:tabs>
              <w:jc w:val="center"/>
              <w:rPr>
                <w:bCs/>
                <w:sz w:val="16"/>
                <w:szCs w:val="16"/>
              </w:rPr>
            </w:pPr>
            <w:r w:rsidRPr="00694901">
              <w:rPr>
                <w:bCs/>
                <w:sz w:val="16"/>
                <w:szCs w:val="16"/>
              </w:rPr>
              <w:t>Text</w:t>
            </w:r>
          </w:p>
          <w:p w14:paraId="2BE4CF20"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03EABAF2" w14:textId="77777777" w:rsidR="008B3459" w:rsidRDefault="008B3459" w:rsidP="008B3459">
            <w:pPr>
              <w:snapToGrid w:val="0"/>
              <w:rPr>
                <w:bCs/>
                <w:sz w:val="16"/>
                <w:szCs w:val="16"/>
              </w:rPr>
            </w:pPr>
            <w:r w:rsidRPr="00694901">
              <w:rPr>
                <w:bCs/>
                <w:sz w:val="16"/>
                <w:szCs w:val="16"/>
              </w:rPr>
              <w:t>If online, provide URL(s).</w:t>
            </w:r>
          </w:p>
          <w:p w14:paraId="5F1291DB"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7D64FB77" w14:textId="77777777" w:rsidTr="007E232A">
        <w:trPr>
          <w:cantSplit/>
        </w:trPr>
        <w:tc>
          <w:tcPr>
            <w:tcW w:w="1728" w:type="dxa"/>
          </w:tcPr>
          <w:p w14:paraId="4D81FE09"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0EFB7178" w14:textId="3032955A"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release numbers </w:t>
            </w:r>
            <w:r w:rsidRPr="00694901">
              <w:rPr>
                <w:bCs/>
                <w:sz w:val="16"/>
                <w:szCs w:val="16"/>
              </w:rPr>
              <w:t xml:space="preserve">are maintained that were used </w:t>
            </w:r>
            <w:r>
              <w:rPr>
                <w:bCs/>
                <w:sz w:val="16"/>
                <w:szCs w:val="16"/>
              </w:rPr>
              <w:t>for the total release numbers</w:t>
            </w:r>
            <w:r w:rsidRPr="00694901">
              <w:rPr>
                <w:bCs/>
                <w:sz w:val="16"/>
                <w:szCs w:val="16"/>
              </w:rPr>
              <w:t>.</w:t>
            </w:r>
          </w:p>
        </w:tc>
        <w:tc>
          <w:tcPr>
            <w:tcW w:w="950" w:type="dxa"/>
          </w:tcPr>
          <w:p w14:paraId="5F3CC609" w14:textId="77777777" w:rsidR="008B3459" w:rsidRPr="00694901" w:rsidRDefault="008B3459" w:rsidP="008B3459">
            <w:pPr>
              <w:tabs>
                <w:tab w:val="right" w:pos="14310"/>
              </w:tabs>
              <w:jc w:val="center"/>
              <w:rPr>
                <w:bCs/>
                <w:sz w:val="16"/>
                <w:szCs w:val="16"/>
              </w:rPr>
            </w:pPr>
            <w:r w:rsidRPr="00694901">
              <w:rPr>
                <w:bCs/>
                <w:sz w:val="16"/>
                <w:szCs w:val="16"/>
              </w:rPr>
              <w:t>Text</w:t>
            </w:r>
          </w:p>
          <w:p w14:paraId="39861F03"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69608476" w14:textId="77777777" w:rsidR="008B3459" w:rsidRDefault="008B3459" w:rsidP="008B3459">
            <w:pPr>
              <w:snapToGrid w:val="0"/>
              <w:rPr>
                <w:bCs/>
                <w:sz w:val="16"/>
                <w:szCs w:val="16"/>
              </w:rPr>
            </w:pPr>
            <w:r w:rsidRPr="00694901">
              <w:rPr>
                <w:bCs/>
                <w:sz w:val="16"/>
                <w:szCs w:val="16"/>
              </w:rPr>
              <w:t>If online, provide URL(s).</w:t>
            </w:r>
          </w:p>
          <w:p w14:paraId="36C6A2EC"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751367" w14:paraId="617C1D78" w14:textId="77777777" w:rsidTr="23C10B09">
        <w:trPr>
          <w:cantSplit/>
        </w:trPr>
        <w:tc>
          <w:tcPr>
            <w:tcW w:w="1728" w:type="dxa"/>
          </w:tcPr>
          <w:p w14:paraId="3F10AB2C" w14:textId="5D0C3741" w:rsidR="008B3459" w:rsidRPr="009C03D2" w:rsidRDefault="008B3459" w:rsidP="008B3459">
            <w:pPr>
              <w:tabs>
                <w:tab w:val="right" w:pos="14310"/>
              </w:tabs>
              <w:rPr>
                <w:bCs/>
                <w:color w:val="FF0000"/>
                <w:sz w:val="16"/>
                <w:szCs w:val="16"/>
              </w:rPr>
            </w:pPr>
            <w:r w:rsidRPr="00751367">
              <w:rPr>
                <w:b/>
                <w:bCs/>
                <w:color w:val="FF0000"/>
                <w:sz w:val="16"/>
                <w:szCs w:val="16"/>
              </w:rPr>
              <w:t>ContactAgency</w:t>
            </w:r>
          </w:p>
        </w:tc>
        <w:tc>
          <w:tcPr>
            <w:tcW w:w="3600" w:type="dxa"/>
          </w:tcPr>
          <w:p w14:paraId="7D839F7F" w14:textId="38B0A975" w:rsidR="008B3459" w:rsidRPr="009C03D2" w:rsidRDefault="008B3459" w:rsidP="008B3459">
            <w:pPr>
              <w:tabs>
                <w:tab w:val="right" w:pos="14310"/>
              </w:tabs>
              <w:rPr>
                <w:bCs/>
                <w:sz w:val="16"/>
                <w:szCs w:val="16"/>
              </w:rPr>
            </w:pPr>
            <w:r w:rsidRPr="00751367">
              <w:rPr>
                <w:bCs/>
                <w:sz w:val="16"/>
                <w:szCs w:val="16"/>
              </w:rPr>
              <w:t>Agency, tribe, or other entity, or person responsible for these data that is the best contact for questions that may arise about this data record.</w:t>
            </w:r>
          </w:p>
        </w:tc>
        <w:tc>
          <w:tcPr>
            <w:tcW w:w="950" w:type="dxa"/>
          </w:tcPr>
          <w:p w14:paraId="6C61B61B" w14:textId="77777777" w:rsidR="008B3459" w:rsidRPr="00751367" w:rsidRDefault="008B3459" w:rsidP="008B3459">
            <w:pPr>
              <w:tabs>
                <w:tab w:val="right" w:pos="14310"/>
              </w:tabs>
              <w:jc w:val="center"/>
              <w:rPr>
                <w:b/>
                <w:bCs/>
                <w:color w:val="FF0000"/>
                <w:sz w:val="16"/>
                <w:szCs w:val="16"/>
              </w:rPr>
            </w:pPr>
            <w:r w:rsidRPr="00751367">
              <w:rPr>
                <w:b/>
                <w:bCs/>
                <w:color w:val="FF0000"/>
                <w:sz w:val="16"/>
                <w:szCs w:val="16"/>
              </w:rPr>
              <w:t>Text</w:t>
            </w:r>
          </w:p>
          <w:p w14:paraId="3D8ACAF7" w14:textId="7B942A62" w:rsidR="008B3459" w:rsidRPr="009C03D2" w:rsidRDefault="008B3459" w:rsidP="008B3459">
            <w:pPr>
              <w:tabs>
                <w:tab w:val="right" w:pos="14310"/>
              </w:tabs>
              <w:jc w:val="center"/>
              <w:rPr>
                <w:color w:val="FF0000"/>
                <w:sz w:val="16"/>
                <w:szCs w:val="16"/>
              </w:rPr>
            </w:pPr>
            <w:r w:rsidRPr="00751367">
              <w:rPr>
                <w:bCs/>
                <w:color w:val="FF0000"/>
                <w:sz w:val="16"/>
                <w:szCs w:val="16"/>
              </w:rPr>
              <w:t>(1-255)</w:t>
            </w:r>
          </w:p>
        </w:tc>
        <w:tc>
          <w:tcPr>
            <w:tcW w:w="8410" w:type="dxa"/>
            <w:gridSpan w:val="4"/>
          </w:tcPr>
          <w:p w14:paraId="7E2AE61D" w14:textId="77777777" w:rsidR="008B3459" w:rsidRPr="00751367" w:rsidRDefault="008B3459" w:rsidP="008B345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ECAD1C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Columbia River Inter-Tribal Fish Commission</w:t>
            </w:r>
          </w:p>
          <w:p w14:paraId="55DDD69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Colville Reservation</w:t>
            </w:r>
          </w:p>
          <w:p w14:paraId="3A7F4EC1"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and Bands of the Yakama Nation</w:t>
            </w:r>
          </w:p>
          <w:p w14:paraId="40FD1668"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Umatilla Indian Reservation</w:t>
            </w:r>
          </w:p>
          <w:p w14:paraId="48517AE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Warm Springs Reservation of Oregon</w:t>
            </w:r>
          </w:p>
          <w:p w14:paraId="78E4078A"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Idaho Department of Fish and Game</w:t>
            </w:r>
          </w:p>
          <w:p w14:paraId="5F02385C"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Nez Perce Tribe</w:t>
            </w:r>
          </w:p>
          <w:p w14:paraId="73390BB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Oregon Department of Fish and Wildlife</w:t>
            </w:r>
          </w:p>
          <w:p w14:paraId="6E846E8F"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Shoshone-Bannock Tribes</w:t>
            </w:r>
          </w:p>
          <w:p w14:paraId="69924B93"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Spokane Tribe of Indians</w:t>
            </w:r>
          </w:p>
          <w:p w14:paraId="588F4F09" w14:textId="77777777" w:rsidR="008B3459" w:rsidRPr="009C03D2" w:rsidRDefault="008B3459" w:rsidP="008B3459">
            <w:pPr>
              <w:keepNext/>
              <w:numPr>
                <w:ilvl w:val="0"/>
                <w:numId w:val="5"/>
              </w:numPr>
              <w:snapToGrid w:val="0"/>
              <w:ind w:left="173" w:hanging="144"/>
              <w:rPr>
                <w:sz w:val="16"/>
                <w:szCs w:val="16"/>
                <w:u w:val="single"/>
              </w:rPr>
            </w:pPr>
            <w:r w:rsidRPr="00751367">
              <w:rPr>
                <w:sz w:val="16"/>
                <w:szCs w:val="16"/>
              </w:rPr>
              <w:t>U.S. Fish and Wildlife Service</w:t>
            </w:r>
          </w:p>
          <w:p w14:paraId="10993B14" w14:textId="7CBC22C8" w:rsidR="008B3459" w:rsidRPr="009C03D2" w:rsidRDefault="008B3459" w:rsidP="008B3459">
            <w:pPr>
              <w:keepNext/>
              <w:numPr>
                <w:ilvl w:val="0"/>
                <w:numId w:val="5"/>
              </w:numPr>
              <w:snapToGrid w:val="0"/>
              <w:ind w:left="173" w:hanging="144"/>
              <w:rPr>
                <w:sz w:val="16"/>
                <w:szCs w:val="16"/>
                <w:u w:val="single"/>
              </w:rPr>
            </w:pPr>
            <w:r w:rsidRPr="00751367">
              <w:rPr>
                <w:sz w:val="16"/>
                <w:szCs w:val="16"/>
              </w:rPr>
              <w:t>Washington Department of Fish and Wildlife</w:t>
            </w:r>
          </w:p>
        </w:tc>
      </w:tr>
      <w:tr w:rsidR="008B3459" w:rsidRPr="00751367" w14:paraId="5D0CB639" w14:textId="77777777" w:rsidTr="23C10B09">
        <w:trPr>
          <w:cantSplit/>
        </w:trPr>
        <w:tc>
          <w:tcPr>
            <w:tcW w:w="1728" w:type="dxa"/>
          </w:tcPr>
          <w:p w14:paraId="7CC1EEAB" w14:textId="66B6CCF9" w:rsidR="008B3459" w:rsidRPr="00751367" w:rsidRDefault="008B3459" w:rsidP="008B3459">
            <w:pPr>
              <w:tabs>
                <w:tab w:val="right" w:pos="14310"/>
              </w:tabs>
              <w:rPr>
                <w:b/>
                <w:bCs/>
                <w:color w:val="FF0000"/>
                <w:sz w:val="16"/>
                <w:szCs w:val="16"/>
              </w:rPr>
            </w:pPr>
            <w:r w:rsidRPr="00694901">
              <w:rPr>
                <w:b/>
                <w:bCs/>
                <w:color w:val="FF0000"/>
                <w:sz w:val="16"/>
                <w:szCs w:val="16"/>
              </w:rPr>
              <w:t>ContactPersonFirst</w:t>
            </w:r>
          </w:p>
        </w:tc>
        <w:tc>
          <w:tcPr>
            <w:tcW w:w="3600" w:type="dxa"/>
          </w:tcPr>
          <w:p w14:paraId="36EE0B9C" w14:textId="0DE2635F" w:rsidR="008B3459" w:rsidRPr="00751367"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410AF11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65403251" w14:textId="5BD0581F"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6AD734AD" w14:textId="77777777" w:rsidR="008B3459" w:rsidRPr="00751367" w:rsidRDefault="008B3459" w:rsidP="008B3459">
            <w:pPr>
              <w:keepNext/>
              <w:snapToGrid w:val="0"/>
              <w:ind w:left="29"/>
              <w:rPr>
                <w:sz w:val="16"/>
                <w:szCs w:val="16"/>
              </w:rPr>
            </w:pPr>
          </w:p>
        </w:tc>
      </w:tr>
      <w:tr w:rsidR="008B3459" w:rsidRPr="00751367" w14:paraId="2015FD0D" w14:textId="77777777" w:rsidTr="23C10B09">
        <w:trPr>
          <w:cantSplit/>
        </w:trPr>
        <w:tc>
          <w:tcPr>
            <w:tcW w:w="1728" w:type="dxa"/>
          </w:tcPr>
          <w:p w14:paraId="3A29BAB2" w14:textId="62D189C2" w:rsidR="008B3459" w:rsidRPr="00751367" w:rsidRDefault="008B3459" w:rsidP="008B3459">
            <w:pPr>
              <w:tabs>
                <w:tab w:val="right" w:pos="14310"/>
              </w:tabs>
              <w:rPr>
                <w:b/>
                <w:bCs/>
                <w:color w:val="FF0000"/>
                <w:sz w:val="16"/>
                <w:szCs w:val="16"/>
              </w:rPr>
            </w:pPr>
            <w:r w:rsidRPr="00694901">
              <w:rPr>
                <w:b/>
                <w:bCs/>
                <w:color w:val="FF0000"/>
                <w:sz w:val="16"/>
                <w:szCs w:val="16"/>
              </w:rPr>
              <w:t>ContactPersonLast</w:t>
            </w:r>
          </w:p>
        </w:tc>
        <w:tc>
          <w:tcPr>
            <w:tcW w:w="3600" w:type="dxa"/>
          </w:tcPr>
          <w:p w14:paraId="6DEC1833" w14:textId="1B9EB1EB" w:rsidR="008B3459" w:rsidRPr="00751367"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321C411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5695F0E" w14:textId="00F8E19A"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6705FC0" w14:textId="77777777" w:rsidR="008B3459" w:rsidRPr="00751367" w:rsidRDefault="008B3459" w:rsidP="008B3459">
            <w:pPr>
              <w:keepNext/>
              <w:snapToGrid w:val="0"/>
              <w:ind w:left="29"/>
              <w:rPr>
                <w:sz w:val="16"/>
                <w:szCs w:val="16"/>
              </w:rPr>
            </w:pPr>
          </w:p>
        </w:tc>
      </w:tr>
      <w:tr w:rsidR="008B3459" w:rsidRPr="00751367" w14:paraId="65DE3D28" w14:textId="77777777" w:rsidTr="23C10B09">
        <w:trPr>
          <w:cantSplit/>
        </w:trPr>
        <w:tc>
          <w:tcPr>
            <w:tcW w:w="1728" w:type="dxa"/>
          </w:tcPr>
          <w:p w14:paraId="035549FA" w14:textId="66F37BCD" w:rsidR="008B3459" w:rsidRPr="00751367" w:rsidRDefault="008B3459" w:rsidP="008B3459">
            <w:pPr>
              <w:tabs>
                <w:tab w:val="right" w:pos="14310"/>
              </w:tabs>
              <w:rPr>
                <w:b/>
                <w:bCs/>
                <w:color w:val="FF0000"/>
                <w:sz w:val="16"/>
                <w:szCs w:val="16"/>
              </w:rPr>
            </w:pPr>
            <w:r w:rsidRPr="00694901">
              <w:rPr>
                <w:b/>
                <w:bCs/>
                <w:color w:val="FF0000"/>
                <w:sz w:val="16"/>
                <w:szCs w:val="16"/>
              </w:rPr>
              <w:t>ContactPhone</w:t>
            </w:r>
          </w:p>
        </w:tc>
        <w:tc>
          <w:tcPr>
            <w:tcW w:w="3600" w:type="dxa"/>
          </w:tcPr>
          <w:p w14:paraId="7A039C56" w14:textId="25E163C8" w:rsidR="008B3459" w:rsidRPr="00751367"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52BDBBB5"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77918900" w14:textId="53D6F69B" w:rsidR="008B3459" w:rsidRPr="00751367" w:rsidRDefault="008B3459" w:rsidP="008B3459">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78BF68B4" w14:textId="77777777" w:rsidR="008B3459" w:rsidRPr="00694901" w:rsidRDefault="008B3459" w:rsidP="008B3459">
            <w:pPr>
              <w:snapToGrid w:val="0"/>
              <w:rPr>
                <w:sz w:val="16"/>
                <w:szCs w:val="16"/>
              </w:rPr>
            </w:pPr>
            <w:r w:rsidRPr="00694901">
              <w:rPr>
                <w:sz w:val="16"/>
                <w:szCs w:val="16"/>
              </w:rPr>
              <w:t>Preferred format is "123-456-7890".</w:t>
            </w:r>
          </w:p>
          <w:p w14:paraId="2541BC36" w14:textId="6220BDC5" w:rsidR="008B3459" w:rsidRPr="00751367" w:rsidRDefault="008B3459" w:rsidP="008B3459">
            <w:pPr>
              <w:keepNext/>
              <w:snapToGrid w:val="0"/>
              <w:ind w:left="29"/>
              <w:rPr>
                <w:sz w:val="16"/>
                <w:szCs w:val="16"/>
              </w:rPr>
            </w:pPr>
            <w:r w:rsidRPr="00694901">
              <w:rPr>
                <w:sz w:val="16"/>
                <w:szCs w:val="16"/>
              </w:rPr>
              <w:t>If an extension is included, preferred format is "123-456-7890 ext. 34".</w:t>
            </w:r>
          </w:p>
        </w:tc>
      </w:tr>
      <w:tr w:rsidR="008B3459" w:rsidRPr="00751367" w14:paraId="4B1965BC" w14:textId="77777777" w:rsidTr="23C10B09">
        <w:trPr>
          <w:cantSplit/>
        </w:trPr>
        <w:tc>
          <w:tcPr>
            <w:tcW w:w="1728" w:type="dxa"/>
          </w:tcPr>
          <w:p w14:paraId="6993E621" w14:textId="1D1D1C7D" w:rsidR="008B3459" w:rsidRPr="00751367" w:rsidRDefault="008B3459" w:rsidP="008B3459">
            <w:pPr>
              <w:tabs>
                <w:tab w:val="right" w:pos="14310"/>
              </w:tabs>
              <w:rPr>
                <w:b/>
                <w:bCs/>
                <w:color w:val="FF0000"/>
                <w:sz w:val="16"/>
                <w:szCs w:val="16"/>
              </w:rPr>
            </w:pPr>
            <w:r w:rsidRPr="00694901">
              <w:rPr>
                <w:b/>
                <w:bCs/>
                <w:color w:val="FF0000"/>
                <w:sz w:val="16"/>
                <w:szCs w:val="16"/>
              </w:rPr>
              <w:lastRenderedPageBreak/>
              <w:t>ContactEmail</w:t>
            </w:r>
          </w:p>
        </w:tc>
        <w:tc>
          <w:tcPr>
            <w:tcW w:w="3600" w:type="dxa"/>
          </w:tcPr>
          <w:p w14:paraId="69F074CD" w14:textId="00DAACCC" w:rsidR="008B3459" w:rsidRPr="00751367"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023C93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48BDBD21" w14:textId="57EB9BF9" w:rsidR="008B3459" w:rsidRPr="00751367" w:rsidRDefault="008B3459" w:rsidP="008B3459">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320D80F8" w14:textId="77777777" w:rsidR="008B3459" w:rsidRPr="00751367" w:rsidRDefault="008B3459" w:rsidP="008B3459">
            <w:pPr>
              <w:keepNext/>
              <w:snapToGrid w:val="0"/>
              <w:ind w:left="29"/>
              <w:rPr>
                <w:sz w:val="16"/>
                <w:szCs w:val="16"/>
              </w:rPr>
            </w:pPr>
          </w:p>
        </w:tc>
      </w:tr>
      <w:tr w:rsidR="008B3459" w:rsidRPr="00751367" w14:paraId="7D3ADB16" w14:textId="77777777" w:rsidTr="23C10B09">
        <w:trPr>
          <w:cantSplit/>
        </w:trPr>
        <w:tc>
          <w:tcPr>
            <w:tcW w:w="1728" w:type="dxa"/>
          </w:tcPr>
          <w:p w14:paraId="0AD7E9FA" w14:textId="04CB85F6" w:rsidR="008B3459" w:rsidRPr="00751367" w:rsidRDefault="008B3459" w:rsidP="008B3459">
            <w:pPr>
              <w:tabs>
                <w:tab w:val="right" w:pos="14310"/>
              </w:tabs>
              <w:rPr>
                <w:b/>
                <w:bCs/>
                <w:color w:val="FF0000"/>
                <w:sz w:val="16"/>
                <w:szCs w:val="16"/>
              </w:rPr>
            </w:pPr>
            <w:r w:rsidRPr="00694901">
              <w:rPr>
                <w:bCs/>
                <w:sz w:val="16"/>
                <w:szCs w:val="16"/>
              </w:rPr>
              <w:t>BPAprojNum</w:t>
            </w:r>
          </w:p>
        </w:tc>
        <w:tc>
          <w:tcPr>
            <w:tcW w:w="3600" w:type="dxa"/>
          </w:tcPr>
          <w:p w14:paraId="1837C496" w14:textId="0EDEF46E" w:rsidR="008B3459" w:rsidRPr="00751367"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1A53CD12" w14:textId="77777777" w:rsidR="008B3459" w:rsidRPr="00694901" w:rsidRDefault="008B3459" w:rsidP="008B3459">
            <w:pPr>
              <w:tabs>
                <w:tab w:val="right" w:pos="14310"/>
              </w:tabs>
              <w:jc w:val="center"/>
              <w:rPr>
                <w:bCs/>
                <w:sz w:val="16"/>
                <w:szCs w:val="16"/>
              </w:rPr>
            </w:pPr>
            <w:r w:rsidRPr="00694901">
              <w:rPr>
                <w:bCs/>
                <w:sz w:val="16"/>
                <w:szCs w:val="16"/>
              </w:rPr>
              <w:t>Text</w:t>
            </w:r>
          </w:p>
          <w:p w14:paraId="2E7D5AC7" w14:textId="1BEEEC5B" w:rsidR="008B3459" w:rsidRPr="00751367" w:rsidRDefault="008B3459" w:rsidP="008B3459">
            <w:pPr>
              <w:tabs>
                <w:tab w:val="right" w:pos="14310"/>
              </w:tabs>
              <w:jc w:val="center"/>
              <w:rPr>
                <w:b/>
                <w:bCs/>
                <w:color w:val="FF0000"/>
                <w:sz w:val="16"/>
                <w:szCs w:val="16"/>
              </w:rPr>
            </w:pPr>
            <w:r w:rsidRPr="00694901">
              <w:rPr>
                <w:bCs/>
                <w:sz w:val="16"/>
                <w:szCs w:val="16"/>
              </w:rPr>
              <w:t>(3-50)</w:t>
            </w:r>
          </w:p>
        </w:tc>
        <w:tc>
          <w:tcPr>
            <w:tcW w:w="8410" w:type="dxa"/>
            <w:gridSpan w:val="4"/>
          </w:tcPr>
          <w:p w14:paraId="37EE171B" w14:textId="77777777" w:rsidR="008B3459" w:rsidRPr="00694901" w:rsidRDefault="008B3459" w:rsidP="008B3459">
            <w:pPr>
              <w:snapToGrid w:val="0"/>
              <w:rPr>
                <w:sz w:val="16"/>
                <w:szCs w:val="16"/>
              </w:rPr>
            </w:pPr>
            <w:r w:rsidRPr="00694901">
              <w:rPr>
                <w:sz w:val="16"/>
                <w:szCs w:val="16"/>
              </w:rPr>
              <w:t>Use "N/A" when no BPA funding was used.</w:t>
            </w:r>
          </w:p>
          <w:p w14:paraId="43F93B8D"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A10452F" w14:textId="4B6E7AC5" w:rsidR="008B3459" w:rsidRPr="00751367" w:rsidRDefault="008B3459" w:rsidP="008B3459">
            <w:pPr>
              <w:keepNext/>
              <w:snapToGrid w:val="0"/>
              <w:ind w:left="29"/>
              <w:rPr>
                <w:sz w:val="16"/>
                <w:szCs w:val="16"/>
              </w:rPr>
            </w:pPr>
            <w:r w:rsidRPr="00694901">
              <w:rPr>
                <w:sz w:val="16"/>
                <w:szCs w:val="16"/>
              </w:rPr>
              <w:t>For multiple entries use comma-delimited text; spaces can be used after commas for readability.</w:t>
            </w:r>
          </w:p>
        </w:tc>
      </w:tr>
      <w:tr w:rsidR="008B3459" w:rsidRPr="00751367" w14:paraId="2E50C8EE" w14:textId="77777777" w:rsidTr="23C10B09">
        <w:trPr>
          <w:cantSplit/>
        </w:trPr>
        <w:tc>
          <w:tcPr>
            <w:tcW w:w="1728" w:type="dxa"/>
          </w:tcPr>
          <w:p w14:paraId="03570CB0" w14:textId="6868BCA4" w:rsidR="008B3459" w:rsidRPr="00751367" w:rsidRDefault="008B3459" w:rsidP="008B3459">
            <w:pPr>
              <w:tabs>
                <w:tab w:val="right" w:pos="14310"/>
              </w:tabs>
              <w:rPr>
                <w:b/>
                <w:bCs/>
                <w:color w:val="FF0000"/>
                <w:sz w:val="16"/>
                <w:szCs w:val="16"/>
              </w:rPr>
            </w:pPr>
            <w:r w:rsidRPr="00694901">
              <w:rPr>
                <w:bCs/>
                <w:sz w:val="16"/>
                <w:szCs w:val="16"/>
              </w:rPr>
              <w:t>MetaComments</w:t>
            </w:r>
          </w:p>
        </w:tc>
        <w:tc>
          <w:tcPr>
            <w:tcW w:w="3600" w:type="dxa"/>
          </w:tcPr>
          <w:p w14:paraId="3D8E813F" w14:textId="1519E10F" w:rsidR="008B3459" w:rsidRPr="00751367"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1CDBAB22" w14:textId="77777777" w:rsidR="008B3459" w:rsidRPr="00694901" w:rsidRDefault="008B3459" w:rsidP="008B3459">
            <w:pPr>
              <w:tabs>
                <w:tab w:val="right" w:pos="14310"/>
              </w:tabs>
              <w:jc w:val="center"/>
              <w:rPr>
                <w:bCs/>
                <w:sz w:val="16"/>
                <w:szCs w:val="16"/>
              </w:rPr>
            </w:pPr>
            <w:r w:rsidRPr="00694901">
              <w:rPr>
                <w:bCs/>
                <w:sz w:val="16"/>
                <w:szCs w:val="16"/>
              </w:rPr>
              <w:t>Text</w:t>
            </w:r>
          </w:p>
          <w:p w14:paraId="1F012867" w14:textId="3240F10C" w:rsidR="008B3459" w:rsidRPr="00751367" w:rsidRDefault="008B3459" w:rsidP="008B3459">
            <w:pPr>
              <w:tabs>
                <w:tab w:val="right" w:pos="14310"/>
              </w:tabs>
              <w:jc w:val="center"/>
              <w:rPr>
                <w:b/>
                <w:bCs/>
                <w:color w:val="FF0000"/>
                <w:sz w:val="16"/>
                <w:szCs w:val="16"/>
              </w:rPr>
            </w:pPr>
            <w:r w:rsidRPr="00694901">
              <w:rPr>
                <w:bCs/>
                <w:sz w:val="16"/>
                <w:szCs w:val="16"/>
              </w:rPr>
              <w:t>(0-max)</w:t>
            </w:r>
          </w:p>
        </w:tc>
        <w:tc>
          <w:tcPr>
            <w:tcW w:w="8410" w:type="dxa"/>
            <w:gridSpan w:val="4"/>
          </w:tcPr>
          <w:p w14:paraId="0A77BB15" w14:textId="77777777" w:rsidR="008B3459" w:rsidRPr="00751367" w:rsidRDefault="008B3459" w:rsidP="008B3459">
            <w:pPr>
              <w:keepNext/>
              <w:snapToGrid w:val="0"/>
              <w:ind w:left="29"/>
              <w:rPr>
                <w:sz w:val="16"/>
                <w:szCs w:val="16"/>
              </w:rPr>
            </w:pPr>
          </w:p>
        </w:tc>
      </w:tr>
      <w:tr w:rsidR="008B3459" w:rsidRPr="00751827" w14:paraId="01D6E852" w14:textId="77777777" w:rsidTr="0091552F">
        <w:trPr>
          <w:trHeight w:val="360"/>
        </w:trPr>
        <w:tc>
          <w:tcPr>
            <w:tcW w:w="14688" w:type="dxa"/>
            <w:gridSpan w:val="7"/>
            <w:shd w:val="clear" w:color="auto" w:fill="DBE5F1"/>
            <w:vAlign w:val="center"/>
          </w:tcPr>
          <w:p w14:paraId="7BB24A3C"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751367" w14:paraId="2E6AD9A1" w14:textId="77777777" w:rsidTr="00DB0F19">
        <w:trPr>
          <w:cantSplit/>
        </w:trPr>
        <w:tc>
          <w:tcPr>
            <w:tcW w:w="14688" w:type="dxa"/>
            <w:gridSpan w:val="7"/>
          </w:tcPr>
          <w:p w14:paraId="77FC8AEF" w14:textId="6E74B0FC" w:rsidR="008B3459" w:rsidRPr="00751367" w:rsidRDefault="008B3459" w:rsidP="008B3459">
            <w:pPr>
              <w:snapToGrid w:val="0"/>
              <w:rPr>
                <w:sz w:val="16"/>
                <w:szCs w:val="16"/>
                <w:u w:val="single"/>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6BDD1417" w14:textId="77777777" w:rsidR="00AC7C85" w:rsidRDefault="00AC7C85" w:rsidP="00AC7C85">
      <w:pPr>
        <w:keepNext/>
        <w:tabs>
          <w:tab w:val="right" w:pos="14310"/>
        </w:tabs>
      </w:pPr>
    </w:p>
    <w:p w14:paraId="08CECD88" w14:textId="77777777" w:rsidR="00AC7C85" w:rsidRDefault="00AC7C85" w:rsidP="00AC7C85">
      <w:pPr>
        <w:keepNext/>
        <w:tabs>
          <w:tab w:val="right" w:pos="14310"/>
        </w:tabs>
      </w:pPr>
    </w:p>
    <w:p w14:paraId="00AF8040" w14:textId="77777777" w:rsidR="00AC7C85" w:rsidRDefault="00AC7C85" w:rsidP="00AC7C85">
      <w:pPr>
        <w:rPr>
          <w:snapToGrid w:val="0"/>
        </w:rPr>
      </w:pPr>
    </w:p>
    <w:p w14:paraId="67D7C04F" w14:textId="207207B8" w:rsidR="00AC7C85" w:rsidRDefault="00610032" w:rsidP="00396B02">
      <w:pPr>
        <w:pStyle w:val="Heading3"/>
        <w:keepLines/>
      </w:pPr>
      <w:bookmarkStart w:id="515" w:name="_B4.__SAR_Hatchery"/>
      <w:bookmarkStart w:id="516" w:name="_Toc137814233"/>
      <w:bookmarkEnd w:id="515"/>
      <w:r>
        <w:t>B4</w:t>
      </w:r>
      <w:r w:rsidR="00AC7C85">
        <w:t xml:space="preserve">.  </w:t>
      </w:r>
      <w:bookmarkStart w:id="517" w:name="OLE_LINK2"/>
      <w:r w:rsidR="004C157C">
        <w:t>SAR_</w:t>
      </w:r>
      <w:r w:rsidR="00B25766">
        <w:t>Hatchery</w:t>
      </w:r>
      <w:bookmarkEnd w:id="517"/>
      <w:r w:rsidR="00AC7C85">
        <w:t xml:space="preserve"> Table</w:t>
      </w:r>
      <w:bookmarkEnd w:id="516"/>
    </w:p>
    <w:p w14:paraId="5AF98538" w14:textId="02D56CA8" w:rsidR="00AC7C85" w:rsidRDefault="00AC7C85" w:rsidP="00396B02">
      <w:pPr>
        <w:keepNext/>
        <w:keepLines/>
        <w:tabs>
          <w:tab w:val="right" w:pos="14310"/>
        </w:tabs>
      </w:pPr>
      <w:r>
        <w:t xml:space="preserve">This table stores </w:t>
      </w:r>
      <w:r w:rsidR="00B05AD1" w:rsidRPr="00B05AD1">
        <w:t>information concerning smolt to adult return rates (SAR)</w:t>
      </w:r>
      <w:r w:rsidR="00B05AD1">
        <w:t xml:space="preserve"> of hatchery releases</w:t>
      </w:r>
      <w:r w:rsidR="00B05AD1" w:rsidRPr="00B05AD1">
        <w:t>.  Smolt to adult return rates are specific to the smolt and adult locations described in each row of data.</w:t>
      </w:r>
      <w:r w:rsidR="00CB1601">
        <w:t xml:space="preserve">  [Two </w:t>
      </w:r>
      <w:del w:id="518" w:author="Mike Banach" w:date="2023-03-14T15:19:00Z">
        <w:r w:rsidR="00CB1601" w:rsidDel="000510B8">
          <w:delText>alternate</w:delText>
        </w:r>
      </w:del>
      <w:ins w:id="519" w:author="Mike Banach" w:date="2023-03-14T15:19:00Z">
        <w:r w:rsidR="000510B8">
          <w:t>multi-field</w:t>
        </w:r>
      </w:ins>
      <w:r w:rsidR="00CB1601">
        <w:t xml:space="preserve"> keys are enforced in this table:  1) StockID + </w:t>
      </w:r>
      <w:proofErr w:type="spellStart"/>
      <w:r w:rsidR="00CB1601">
        <w:t>HatcheryFacilityName</w:t>
      </w:r>
      <w:proofErr w:type="spellEnd"/>
      <w:r w:rsidR="00CB1601">
        <w:t xml:space="preserve"> + </w:t>
      </w:r>
      <w:proofErr w:type="spellStart"/>
      <w:r w:rsidR="00CB1601">
        <w:t>ReleaseLocation</w:t>
      </w:r>
      <w:proofErr w:type="spellEnd"/>
      <w:r w:rsidR="00CB1601">
        <w:t xml:space="preserve"> + </w:t>
      </w:r>
      <w:proofErr w:type="spellStart"/>
      <w:r w:rsidR="00CB1601">
        <w:t>ReturnLocation</w:t>
      </w:r>
      <w:proofErr w:type="spellEnd"/>
      <w:r w:rsidR="00CB1601">
        <w:t xml:space="preserve"> + SARtype + StraysRemoved + ReturnDef + ReleaseYear + ReleaseSeason + OutmigrationYear; 2) TimeSeriesID + </w:t>
      </w:r>
      <w:proofErr w:type="spellStart"/>
      <w:r w:rsidR="00CB1601">
        <w:t>ReleaseYear</w:t>
      </w:r>
      <w:proofErr w:type="spellEnd"/>
      <w:r w:rsidR="00CB1601">
        <w:t xml:space="preserve"> + </w:t>
      </w:r>
      <w:proofErr w:type="spellStart"/>
      <w:ins w:id="520" w:author="Mike Banach" w:date="2023-03-14T15:30:00Z">
        <w:r w:rsidR="00641BF6">
          <w:t>ReleaseSeason</w:t>
        </w:r>
        <w:proofErr w:type="spellEnd"/>
        <w:r w:rsidR="00641BF6">
          <w:t xml:space="preserve"> + </w:t>
        </w:r>
      </w:ins>
      <w:r w:rsidR="00CB1601">
        <w:t>OutmigrationYear.]</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D7607B" w:rsidRPr="00694901" w14:paraId="332286F5" w14:textId="77777777" w:rsidTr="23C10B09">
        <w:trPr>
          <w:cantSplit/>
          <w:tblHeader/>
        </w:trPr>
        <w:tc>
          <w:tcPr>
            <w:tcW w:w="1728" w:type="dxa"/>
            <w:shd w:val="clear" w:color="auto" w:fill="E7E6E6" w:themeFill="background2"/>
            <w:vAlign w:val="center"/>
          </w:tcPr>
          <w:p w14:paraId="0255F1D7" w14:textId="283D50C3" w:rsidR="0020485C" w:rsidRPr="00694901" w:rsidRDefault="00D7607B" w:rsidP="00396B02">
            <w:pPr>
              <w:keepLines/>
              <w:tabs>
                <w:tab w:val="right" w:pos="14310"/>
              </w:tabs>
              <w:jc w:val="center"/>
              <w:rPr>
                <w:b/>
                <w:sz w:val="16"/>
                <w:szCs w:val="16"/>
              </w:rPr>
            </w:pPr>
            <w:r w:rsidRPr="00694901">
              <w:rPr>
                <w:b/>
                <w:sz w:val="16"/>
                <w:szCs w:val="16"/>
              </w:rPr>
              <w:t>Field Name</w:t>
            </w:r>
          </w:p>
        </w:tc>
        <w:tc>
          <w:tcPr>
            <w:tcW w:w="3600" w:type="dxa"/>
            <w:shd w:val="clear" w:color="auto" w:fill="E7E6E6" w:themeFill="background2"/>
            <w:vAlign w:val="center"/>
          </w:tcPr>
          <w:p w14:paraId="362B66E6" w14:textId="77777777" w:rsidR="00D7607B" w:rsidRPr="00694901" w:rsidRDefault="00D7607B" w:rsidP="00FF646A">
            <w:pPr>
              <w:keepNext/>
              <w:keepLines/>
              <w:tabs>
                <w:tab w:val="right" w:pos="14310"/>
              </w:tabs>
              <w:jc w:val="center"/>
              <w:rPr>
                <w:b/>
                <w:sz w:val="16"/>
                <w:szCs w:val="16"/>
              </w:rPr>
            </w:pPr>
            <w:r w:rsidRPr="00694901">
              <w:rPr>
                <w:b/>
                <w:sz w:val="16"/>
                <w:szCs w:val="16"/>
              </w:rPr>
              <w:t>Field Description</w:t>
            </w:r>
          </w:p>
        </w:tc>
        <w:tc>
          <w:tcPr>
            <w:tcW w:w="950" w:type="dxa"/>
            <w:shd w:val="clear" w:color="auto" w:fill="E7E6E6" w:themeFill="background2"/>
          </w:tcPr>
          <w:p w14:paraId="3A175C53" w14:textId="77777777" w:rsidR="00D7607B" w:rsidRPr="00694901" w:rsidRDefault="00D7607B" w:rsidP="00FF646A">
            <w:pPr>
              <w:keepNext/>
              <w:keepLines/>
              <w:tabs>
                <w:tab w:val="right" w:pos="14310"/>
              </w:tabs>
              <w:jc w:val="center"/>
              <w:rPr>
                <w:b/>
                <w:sz w:val="16"/>
                <w:szCs w:val="16"/>
              </w:rPr>
            </w:pPr>
            <w:r w:rsidRPr="00694901">
              <w:rPr>
                <w:b/>
                <w:sz w:val="16"/>
                <w:szCs w:val="16"/>
              </w:rPr>
              <w:t>Data Type</w:t>
            </w:r>
          </w:p>
        </w:tc>
        <w:tc>
          <w:tcPr>
            <w:tcW w:w="8410" w:type="dxa"/>
            <w:gridSpan w:val="4"/>
            <w:shd w:val="clear" w:color="auto" w:fill="E7E6E6" w:themeFill="background2"/>
            <w:vAlign w:val="center"/>
          </w:tcPr>
          <w:p w14:paraId="2D3DB3AC" w14:textId="625DDB77" w:rsidR="00D7607B" w:rsidRPr="00694901" w:rsidRDefault="00D7607B" w:rsidP="00396B02">
            <w:pPr>
              <w:keepLines/>
              <w:tabs>
                <w:tab w:val="right" w:pos="14310"/>
              </w:tabs>
              <w:jc w:val="center"/>
              <w:rPr>
                <w:b/>
                <w:sz w:val="16"/>
                <w:szCs w:val="16"/>
              </w:rPr>
            </w:pPr>
            <w:r w:rsidRPr="00694901">
              <w:rPr>
                <w:b/>
                <w:sz w:val="16"/>
                <w:szCs w:val="16"/>
              </w:rPr>
              <w:t xml:space="preserve">Codes/Conventions for </w:t>
            </w:r>
            <w:r w:rsidR="00BC7584" w:rsidRPr="00694901">
              <w:rPr>
                <w:b/>
                <w:sz w:val="16"/>
                <w:szCs w:val="16"/>
              </w:rPr>
              <w:t>SAR</w:t>
            </w:r>
            <w:r w:rsidR="00ED7D82" w:rsidRPr="00694901">
              <w:rPr>
                <w:b/>
                <w:sz w:val="16"/>
                <w:szCs w:val="16"/>
              </w:rPr>
              <w:t>_Hatchery</w:t>
            </w:r>
            <w:r w:rsidRPr="00694901">
              <w:rPr>
                <w:b/>
                <w:sz w:val="16"/>
                <w:szCs w:val="16"/>
              </w:rPr>
              <w:t xml:space="preserve"> Table</w:t>
            </w:r>
          </w:p>
        </w:tc>
      </w:tr>
      <w:tr w:rsidR="00A46F78" w:rsidRPr="00B745F3" w14:paraId="1EA9512A" w14:textId="77777777" w:rsidTr="003569B4">
        <w:trPr>
          <w:cantSplit/>
          <w:trHeight w:val="317"/>
        </w:trPr>
        <w:tc>
          <w:tcPr>
            <w:tcW w:w="14688" w:type="dxa"/>
            <w:gridSpan w:val="7"/>
            <w:shd w:val="clear" w:color="auto" w:fill="DBE5F1"/>
            <w:vAlign w:val="center"/>
          </w:tcPr>
          <w:p w14:paraId="716DDC4C"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D7607B" w:rsidRPr="00694901" w14:paraId="4CA812BE" w14:textId="77777777" w:rsidTr="23C10B09">
        <w:trPr>
          <w:cantSplit/>
        </w:trPr>
        <w:tc>
          <w:tcPr>
            <w:tcW w:w="1728" w:type="dxa"/>
          </w:tcPr>
          <w:p w14:paraId="4EA024B1" w14:textId="77777777" w:rsidR="00D7607B" w:rsidRPr="00694901" w:rsidRDefault="00D7607B" w:rsidP="00485E90">
            <w:pPr>
              <w:snapToGrid w:val="0"/>
              <w:rPr>
                <w:bCs/>
                <w:color w:val="FF0000"/>
                <w:sz w:val="16"/>
                <w:szCs w:val="16"/>
              </w:rPr>
            </w:pPr>
            <w:r w:rsidRPr="00694901">
              <w:rPr>
                <w:b/>
                <w:bCs/>
                <w:i/>
                <w:color w:val="FF0000"/>
                <w:sz w:val="16"/>
                <w:szCs w:val="16"/>
              </w:rPr>
              <w:t>ID</w:t>
            </w:r>
          </w:p>
          <w:p w14:paraId="70AC8346" w14:textId="50A8F721" w:rsidR="00D7607B" w:rsidRPr="00694901" w:rsidRDefault="00D7607B" w:rsidP="00485E90">
            <w:pPr>
              <w:tabs>
                <w:tab w:val="right" w:pos="14310"/>
              </w:tabs>
              <w:rPr>
                <w:sz w:val="16"/>
                <w:szCs w:val="16"/>
              </w:rPr>
            </w:pPr>
            <w:r w:rsidRPr="00694901">
              <w:rPr>
                <w:bCs/>
                <w:color w:val="FF0000"/>
                <w:sz w:val="16"/>
                <w:szCs w:val="16"/>
              </w:rPr>
              <w:t>(unique)</w:t>
            </w:r>
          </w:p>
        </w:tc>
        <w:tc>
          <w:tcPr>
            <w:tcW w:w="3600" w:type="dxa"/>
          </w:tcPr>
          <w:p w14:paraId="253500A1" w14:textId="77777777" w:rsidR="00D7607B" w:rsidRPr="00694901" w:rsidRDefault="00D7607B" w:rsidP="00485E90">
            <w:pPr>
              <w:tabs>
                <w:tab w:val="right" w:pos="14310"/>
              </w:tabs>
              <w:rPr>
                <w:sz w:val="16"/>
                <w:szCs w:val="16"/>
              </w:rPr>
            </w:pPr>
            <w:r w:rsidRPr="00694901">
              <w:rPr>
                <w:sz w:val="16"/>
                <w:szCs w:val="16"/>
              </w:rPr>
              <w:t>Value used by computer to identify a record.</w:t>
            </w:r>
          </w:p>
        </w:tc>
        <w:tc>
          <w:tcPr>
            <w:tcW w:w="950" w:type="dxa"/>
          </w:tcPr>
          <w:p w14:paraId="7D65DF0D" w14:textId="26AA8FE6" w:rsidR="00D7607B" w:rsidRPr="00694901" w:rsidRDefault="00AB3EDB" w:rsidP="00485E90">
            <w:pPr>
              <w:tabs>
                <w:tab w:val="right" w:pos="14310"/>
              </w:tabs>
              <w:jc w:val="center"/>
              <w:rPr>
                <w:sz w:val="16"/>
                <w:szCs w:val="16"/>
              </w:rPr>
            </w:pPr>
            <w:r w:rsidRPr="00694901">
              <w:rPr>
                <w:b/>
                <w:bCs/>
                <w:i/>
                <w:color w:val="FF0000"/>
                <w:sz w:val="16"/>
                <w:szCs w:val="16"/>
              </w:rPr>
              <w:t>GUID</w:t>
            </w:r>
          </w:p>
        </w:tc>
        <w:tc>
          <w:tcPr>
            <w:tcW w:w="8410" w:type="dxa"/>
            <w:gridSpan w:val="4"/>
            <w:tcBorders>
              <w:bottom w:val="single" w:sz="4" w:space="0" w:color="000000" w:themeColor="text1"/>
            </w:tcBorders>
          </w:tcPr>
          <w:p w14:paraId="482AE943" w14:textId="77777777" w:rsidR="00D7607B" w:rsidRPr="007355AF" w:rsidRDefault="00D7607B" w:rsidP="00485E90">
            <w:pPr>
              <w:snapToGrid w:val="0"/>
              <w:rPr>
                <w:sz w:val="16"/>
                <w:szCs w:val="16"/>
              </w:rPr>
            </w:pPr>
            <w:r w:rsidRPr="007355AF">
              <w:rPr>
                <w:sz w:val="16"/>
                <w:szCs w:val="16"/>
              </w:rPr>
              <w:t>This value is a globally unique identifier (GUID) exactly 36 characters long.</w:t>
            </w:r>
          </w:p>
          <w:p w14:paraId="31438CC7" w14:textId="77777777" w:rsidR="00D7607B" w:rsidRPr="007355AF" w:rsidRDefault="00D7607B"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77C752E" w14:textId="77777777" w:rsidR="00D7607B" w:rsidRPr="007355AF" w:rsidRDefault="00D7607B"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A839D2" w:rsidRPr="00271368" w14:paraId="30F7A067" w14:textId="77777777" w:rsidTr="003569B4">
        <w:trPr>
          <w:cantSplit/>
        </w:trPr>
        <w:tc>
          <w:tcPr>
            <w:tcW w:w="1728" w:type="dxa"/>
          </w:tcPr>
          <w:p w14:paraId="440F0F73" w14:textId="0A919ADF" w:rsidR="00A839D2" w:rsidRPr="00271368" w:rsidRDefault="00A839D2" w:rsidP="00A839D2">
            <w:pPr>
              <w:snapToGrid w:val="0"/>
              <w:rPr>
                <w:bCs/>
                <w:color w:val="FF0000"/>
                <w:sz w:val="16"/>
                <w:szCs w:val="16"/>
              </w:rPr>
            </w:pPr>
            <w:r w:rsidRPr="00694901">
              <w:rPr>
                <w:b/>
                <w:color w:val="FF0000"/>
                <w:sz w:val="16"/>
                <w:szCs w:val="16"/>
                <w:u w:val="single"/>
              </w:rPr>
              <w:lastRenderedPageBreak/>
              <w:t>TimeSeriesID</w:t>
            </w:r>
          </w:p>
        </w:tc>
        <w:tc>
          <w:tcPr>
            <w:tcW w:w="3600" w:type="dxa"/>
          </w:tcPr>
          <w:p w14:paraId="0EEF21B9" w14:textId="77777777" w:rsidR="00A839D2" w:rsidRPr="00694901" w:rsidRDefault="00A839D2" w:rsidP="00A839D2">
            <w:pPr>
              <w:tabs>
                <w:tab w:val="right" w:pos="14310"/>
              </w:tabs>
              <w:rPr>
                <w:sz w:val="16"/>
                <w:szCs w:val="16"/>
              </w:rPr>
            </w:pPr>
            <w:r w:rsidRPr="00694901">
              <w:rPr>
                <w:sz w:val="16"/>
                <w:szCs w:val="16"/>
              </w:rPr>
              <w:t>This field identifies the time series a record belongs to.  Records with the same TimeSeriesID are grouped and presented together on the HCAX.  Assigned by data compilers or regional data assemblers as appropriate.</w:t>
            </w:r>
          </w:p>
          <w:p w14:paraId="06ED7F57" w14:textId="77777777" w:rsidR="00A839D2" w:rsidRPr="00694901" w:rsidRDefault="00A839D2" w:rsidP="00A839D2">
            <w:pPr>
              <w:tabs>
                <w:tab w:val="right" w:pos="14310"/>
              </w:tabs>
              <w:rPr>
                <w:sz w:val="16"/>
                <w:szCs w:val="16"/>
              </w:rPr>
            </w:pPr>
          </w:p>
          <w:p w14:paraId="10D0864C" w14:textId="603AEADF" w:rsidR="00A839D2" w:rsidRPr="00271368" w:rsidRDefault="00A839D2" w:rsidP="00A839D2">
            <w:pPr>
              <w:tabs>
                <w:tab w:val="right" w:pos="14310"/>
              </w:tabs>
              <w:rPr>
                <w:sz w:val="16"/>
                <w:szCs w:val="16"/>
              </w:rPr>
            </w:pPr>
            <w:r w:rsidRPr="00694901">
              <w:rPr>
                <w:sz w:val="16"/>
                <w:szCs w:val="16"/>
              </w:rPr>
              <w:t>TimeSeriesID in this DES is a synonym of TrendID in the StreamNet DES, and the same rules apply.</w:t>
            </w:r>
          </w:p>
        </w:tc>
        <w:tc>
          <w:tcPr>
            <w:tcW w:w="950" w:type="dxa"/>
          </w:tcPr>
          <w:p w14:paraId="4F5144AD" w14:textId="77777777" w:rsidR="00A839D2" w:rsidRPr="00694901" w:rsidRDefault="00A839D2" w:rsidP="00A839D2">
            <w:pPr>
              <w:tabs>
                <w:tab w:val="right" w:pos="14310"/>
              </w:tabs>
              <w:jc w:val="center"/>
              <w:rPr>
                <w:b/>
                <w:color w:val="FF0000"/>
                <w:sz w:val="16"/>
                <w:szCs w:val="16"/>
              </w:rPr>
            </w:pPr>
            <w:r w:rsidRPr="00694901">
              <w:rPr>
                <w:b/>
                <w:color w:val="FF0000"/>
                <w:sz w:val="16"/>
                <w:szCs w:val="16"/>
              </w:rPr>
              <w:t>Integer</w:t>
            </w:r>
          </w:p>
          <w:p w14:paraId="2ABCCB15" w14:textId="7BC48E9D" w:rsidR="00A839D2" w:rsidRPr="00271368" w:rsidRDefault="00A839D2" w:rsidP="00A839D2">
            <w:pPr>
              <w:tabs>
                <w:tab w:val="right" w:pos="14310"/>
              </w:tabs>
              <w:jc w:val="center"/>
              <w:rPr>
                <w:bCs/>
                <w:color w:val="FF0000"/>
                <w:sz w:val="16"/>
                <w:szCs w:val="16"/>
              </w:rPr>
            </w:pPr>
            <w:r w:rsidRPr="00694901">
              <w:rPr>
                <w:color w:val="FF0000"/>
                <w:sz w:val="16"/>
                <w:szCs w:val="16"/>
              </w:rPr>
              <w:t>(1-max)</w:t>
            </w:r>
          </w:p>
        </w:tc>
        <w:tc>
          <w:tcPr>
            <w:tcW w:w="4205" w:type="dxa"/>
            <w:gridSpan w:val="2"/>
            <w:tcBorders>
              <w:bottom w:val="single" w:sz="4" w:space="0" w:color="000000" w:themeColor="text1"/>
            </w:tcBorders>
          </w:tcPr>
          <w:p w14:paraId="3EA02136" w14:textId="77777777" w:rsidR="00A839D2" w:rsidRPr="00694901" w:rsidRDefault="00A839D2" w:rsidP="00A839D2">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2026D7FB" w14:textId="77777777" w:rsidR="00A839D2" w:rsidRPr="00694901" w:rsidRDefault="00A839D2" w:rsidP="00A839D2">
            <w:pPr>
              <w:tabs>
                <w:tab w:val="right" w:pos="14310"/>
              </w:tabs>
              <w:rPr>
                <w:sz w:val="16"/>
                <w:szCs w:val="16"/>
              </w:rPr>
            </w:pPr>
          </w:p>
          <w:p w14:paraId="0D3876FA" w14:textId="77777777" w:rsidR="00A839D2" w:rsidRPr="00694901" w:rsidRDefault="00A839D2" w:rsidP="00A839D2">
            <w:pPr>
              <w:tabs>
                <w:tab w:val="right" w:pos="14310"/>
              </w:tabs>
              <w:rPr>
                <w:sz w:val="16"/>
                <w:szCs w:val="16"/>
              </w:rPr>
            </w:pPr>
            <w:r w:rsidRPr="00694901">
              <w:rPr>
                <w:sz w:val="16"/>
                <w:szCs w:val="16"/>
              </w:rPr>
              <w:t>For records with the same TimeSeriesID:</w:t>
            </w:r>
          </w:p>
          <w:p w14:paraId="4A39108A" w14:textId="77777777" w:rsidR="00A839D2" w:rsidRPr="00694901" w:rsidRDefault="00A839D2" w:rsidP="00A839D2">
            <w:pPr>
              <w:numPr>
                <w:ilvl w:val="0"/>
                <w:numId w:val="10"/>
              </w:numPr>
              <w:snapToGrid w:val="0"/>
              <w:ind w:left="173" w:hanging="144"/>
              <w:rPr>
                <w:sz w:val="16"/>
                <w:szCs w:val="16"/>
              </w:rPr>
            </w:pPr>
            <w:r w:rsidRPr="00694901">
              <w:rPr>
                <w:sz w:val="16"/>
                <w:szCs w:val="16"/>
              </w:rPr>
              <w:t>All StockID values must be the same.</w:t>
            </w:r>
          </w:p>
          <w:p w14:paraId="0A3C4F0F" w14:textId="77777777" w:rsidR="00A839D2" w:rsidRPr="00694901" w:rsidRDefault="00A839D2" w:rsidP="00A839D2">
            <w:pPr>
              <w:numPr>
                <w:ilvl w:val="0"/>
                <w:numId w:val="10"/>
              </w:numPr>
              <w:snapToGrid w:val="0"/>
              <w:ind w:left="173" w:hanging="144"/>
              <w:rPr>
                <w:sz w:val="16"/>
                <w:szCs w:val="16"/>
              </w:rPr>
            </w:pPr>
            <w:r w:rsidRPr="00694901">
              <w:rPr>
                <w:sz w:val="16"/>
                <w:szCs w:val="16"/>
              </w:rPr>
              <w:t>All HatcheryFacilityName values must be the same.</w:t>
            </w:r>
          </w:p>
          <w:p w14:paraId="46B1AC85"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ReleaseLocation values must be the same.</w:t>
            </w:r>
          </w:p>
          <w:p w14:paraId="29343B64"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ReturnLocation values must be the same.</w:t>
            </w:r>
          </w:p>
          <w:p w14:paraId="53D73355" w14:textId="77777777" w:rsidR="00A839D2" w:rsidRPr="00694901" w:rsidRDefault="00A839D2" w:rsidP="00A839D2">
            <w:pPr>
              <w:numPr>
                <w:ilvl w:val="0"/>
                <w:numId w:val="10"/>
              </w:numPr>
              <w:snapToGrid w:val="0"/>
              <w:ind w:left="173" w:hanging="144"/>
              <w:rPr>
                <w:sz w:val="16"/>
                <w:szCs w:val="16"/>
              </w:rPr>
            </w:pPr>
            <w:r w:rsidRPr="00694901">
              <w:rPr>
                <w:sz w:val="16"/>
                <w:szCs w:val="16"/>
              </w:rPr>
              <w:t>All SARtype values must be the same.</w:t>
            </w:r>
          </w:p>
          <w:p w14:paraId="01D93314" w14:textId="77777777" w:rsidR="00A839D2" w:rsidRPr="00694901" w:rsidRDefault="00A839D2" w:rsidP="00A839D2">
            <w:pPr>
              <w:numPr>
                <w:ilvl w:val="0"/>
                <w:numId w:val="10"/>
              </w:numPr>
              <w:snapToGrid w:val="0"/>
              <w:ind w:left="173" w:hanging="144"/>
              <w:rPr>
                <w:sz w:val="16"/>
                <w:szCs w:val="16"/>
              </w:rPr>
            </w:pPr>
            <w:r w:rsidRPr="00694901">
              <w:rPr>
                <w:sz w:val="16"/>
                <w:szCs w:val="16"/>
              </w:rPr>
              <w:t>All StraysRemoved values must be the same.</w:t>
            </w:r>
          </w:p>
          <w:p w14:paraId="048928A9"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ReturnDef values must be the same.</w:t>
            </w:r>
          </w:p>
          <w:p w14:paraId="1CE99D30"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ReleaseYear values must be the same.</w:t>
            </w:r>
          </w:p>
          <w:p w14:paraId="493FF0FA"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ReleaseSeason values must be the same.</w:t>
            </w:r>
          </w:p>
          <w:p w14:paraId="022F2E04" w14:textId="77777777" w:rsidR="00035698" w:rsidRDefault="00A839D2" w:rsidP="00035698">
            <w:pPr>
              <w:numPr>
                <w:ilvl w:val="0"/>
                <w:numId w:val="10"/>
              </w:numPr>
              <w:snapToGrid w:val="0"/>
              <w:ind w:left="173" w:hanging="144"/>
              <w:rPr>
                <w:sz w:val="16"/>
                <w:szCs w:val="16"/>
              </w:rPr>
            </w:pPr>
            <w:r w:rsidRPr="00694901">
              <w:rPr>
                <w:sz w:val="16"/>
                <w:szCs w:val="16"/>
              </w:rPr>
              <w:t>All OutmigrationYear values must be the same.</w:t>
            </w:r>
          </w:p>
          <w:p w14:paraId="60BB1716" w14:textId="721DF439" w:rsidR="00A839D2" w:rsidRPr="00271368" w:rsidRDefault="00A839D2" w:rsidP="00035698">
            <w:pPr>
              <w:numPr>
                <w:ilvl w:val="0"/>
                <w:numId w:val="10"/>
              </w:numPr>
              <w:snapToGrid w:val="0"/>
              <w:ind w:left="173" w:hanging="144"/>
              <w:rPr>
                <w:sz w:val="16"/>
                <w:szCs w:val="16"/>
              </w:rPr>
            </w:pPr>
            <w:r w:rsidRPr="00694901">
              <w:rPr>
                <w:sz w:val="16"/>
                <w:szCs w:val="16"/>
              </w:rPr>
              <w:t>The combination of BroodYear, ReleaseYear, and ReleaseSeason may NOT be repeated.</w:t>
            </w:r>
          </w:p>
        </w:tc>
        <w:tc>
          <w:tcPr>
            <w:tcW w:w="4205" w:type="dxa"/>
            <w:gridSpan w:val="2"/>
            <w:tcBorders>
              <w:bottom w:val="single" w:sz="4" w:space="0" w:color="000000" w:themeColor="text1"/>
            </w:tcBorders>
          </w:tcPr>
          <w:p w14:paraId="0AC05CC3" w14:textId="77777777" w:rsidR="00A839D2" w:rsidRPr="00694901" w:rsidRDefault="00A839D2" w:rsidP="00A839D2">
            <w:pPr>
              <w:snapToGrid w:val="0"/>
              <w:rPr>
                <w:sz w:val="16"/>
                <w:szCs w:val="16"/>
              </w:rPr>
            </w:pPr>
            <w:r w:rsidRPr="00694901">
              <w:rPr>
                <w:sz w:val="16"/>
                <w:szCs w:val="16"/>
              </w:rPr>
              <w:t>For records with the same combination of StockID + HatcheryFacilityName + ReleaseLocation + ReturnLocation + SARtype + StraysRemoved + ReturnDef + ReleaseYear + ReleaseSeason + OutmigrationYear:</w:t>
            </w:r>
          </w:p>
          <w:p w14:paraId="10B36907" w14:textId="77777777" w:rsidR="00A839D2" w:rsidRPr="00F13A6B" w:rsidRDefault="00A839D2" w:rsidP="00A839D2">
            <w:pPr>
              <w:pStyle w:val="ListParagraph"/>
              <w:numPr>
                <w:ilvl w:val="0"/>
                <w:numId w:val="26"/>
              </w:numPr>
              <w:snapToGrid w:val="0"/>
              <w:ind w:left="101" w:hanging="90"/>
              <w:rPr>
                <w:sz w:val="16"/>
                <w:szCs w:val="16"/>
              </w:rPr>
            </w:pPr>
            <w:r w:rsidRPr="00F13A6B">
              <w:rPr>
                <w:sz w:val="16"/>
                <w:szCs w:val="16"/>
              </w:rPr>
              <w:t>All TimeSeriesID values must be the same.</w:t>
            </w:r>
          </w:p>
          <w:p w14:paraId="4DD0F042" w14:textId="77777777" w:rsidR="00A839D2" w:rsidRDefault="00A839D2" w:rsidP="00A839D2">
            <w:pPr>
              <w:snapToGrid w:val="0"/>
              <w:rPr>
                <w:sz w:val="16"/>
                <w:szCs w:val="16"/>
              </w:rPr>
            </w:pPr>
          </w:p>
          <w:p w14:paraId="639DEF16" w14:textId="77777777" w:rsidR="00A839D2" w:rsidRPr="00694901" w:rsidRDefault="00A839D2" w:rsidP="00A839D2">
            <w:pPr>
              <w:snapToGrid w:val="0"/>
              <w:rPr>
                <w:sz w:val="16"/>
                <w:szCs w:val="16"/>
              </w:rPr>
            </w:pPr>
            <w:r w:rsidRPr="00694901">
              <w:rPr>
                <w:sz w:val="16"/>
                <w:szCs w:val="16"/>
              </w:rPr>
              <w:t>Assigned TimeSeriesID ranges are the same as assigned TrendID ranges in the StreamNet DES.  Coordinate with other personnel in your organization assigning TimeSeriesID and TrendID values.</w:t>
            </w:r>
          </w:p>
          <w:p w14:paraId="3CEA1A66" w14:textId="77777777" w:rsidR="00A839D2" w:rsidRPr="00694901" w:rsidRDefault="00A839D2" w:rsidP="00A839D2">
            <w:pPr>
              <w:snapToGrid w:val="0"/>
              <w:rPr>
                <w:sz w:val="16"/>
                <w:szCs w:val="16"/>
              </w:rPr>
            </w:pPr>
            <w:r w:rsidRPr="00694901">
              <w:rPr>
                <w:sz w:val="16"/>
                <w:szCs w:val="16"/>
              </w:rPr>
              <w:t>10,000-19,999 = MFWP</w:t>
            </w:r>
          </w:p>
          <w:p w14:paraId="7C039B1C" w14:textId="77777777" w:rsidR="00A839D2" w:rsidRPr="00694901" w:rsidRDefault="00A839D2" w:rsidP="00A839D2">
            <w:pPr>
              <w:snapToGrid w:val="0"/>
              <w:rPr>
                <w:sz w:val="16"/>
                <w:szCs w:val="16"/>
              </w:rPr>
            </w:pPr>
            <w:r w:rsidRPr="00694901">
              <w:rPr>
                <w:sz w:val="16"/>
                <w:szCs w:val="16"/>
              </w:rPr>
              <w:t>20,000-22,499 = CRITFC</w:t>
            </w:r>
          </w:p>
          <w:p w14:paraId="31627C21" w14:textId="77777777" w:rsidR="00A839D2" w:rsidRPr="00694901" w:rsidRDefault="00A839D2" w:rsidP="00A839D2">
            <w:pPr>
              <w:snapToGrid w:val="0"/>
              <w:rPr>
                <w:sz w:val="16"/>
                <w:szCs w:val="16"/>
              </w:rPr>
            </w:pPr>
            <w:r w:rsidRPr="00694901">
              <w:rPr>
                <w:sz w:val="16"/>
                <w:szCs w:val="16"/>
              </w:rPr>
              <w:t>22,500-24,999 = NPT</w:t>
            </w:r>
          </w:p>
          <w:p w14:paraId="2A40DAAD" w14:textId="77777777" w:rsidR="00A839D2" w:rsidRPr="00694901" w:rsidRDefault="00A839D2" w:rsidP="00A839D2">
            <w:pPr>
              <w:snapToGrid w:val="0"/>
              <w:rPr>
                <w:sz w:val="16"/>
                <w:szCs w:val="16"/>
              </w:rPr>
            </w:pPr>
            <w:r w:rsidRPr="00694901">
              <w:rPr>
                <w:sz w:val="16"/>
                <w:szCs w:val="16"/>
              </w:rPr>
              <w:t>25,000-27,499=CTWS</w:t>
            </w:r>
          </w:p>
          <w:p w14:paraId="1511ECC7" w14:textId="77777777" w:rsidR="00A839D2" w:rsidRPr="00694901" w:rsidRDefault="00A839D2" w:rsidP="00A839D2">
            <w:pPr>
              <w:snapToGrid w:val="0"/>
              <w:rPr>
                <w:sz w:val="16"/>
                <w:szCs w:val="16"/>
              </w:rPr>
            </w:pPr>
            <w:r w:rsidRPr="00694901">
              <w:rPr>
                <w:sz w:val="16"/>
                <w:szCs w:val="16"/>
              </w:rPr>
              <w:t>27,500-29,999=YN</w:t>
            </w:r>
          </w:p>
          <w:p w14:paraId="6BB53E2B" w14:textId="77777777" w:rsidR="00A839D2" w:rsidRPr="00694901" w:rsidRDefault="00A839D2" w:rsidP="00A839D2">
            <w:pPr>
              <w:snapToGrid w:val="0"/>
              <w:rPr>
                <w:sz w:val="16"/>
                <w:szCs w:val="16"/>
              </w:rPr>
            </w:pPr>
            <w:r w:rsidRPr="00694901">
              <w:rPr>
                <w:sz w:val="16"/>
                <w:szCs w:val="16"/>
              </w:rPr>
              <w:t>200,000-209,999 = CTUIR</w:t>
            </w:r>
          </w:p>
          <w:p w14:paraId="231EFA73" w14:textId="77777777" w:rsidR="00A839D2" w:rsidRPr="00694901" w:rsidRDefault="00A839D2" w:rsidP="00A839D2">
            <w:pPr>
              <w:snapToGrid w:val="0"/>
              <w:rPr>
                <w:sz w:val="16"/>
                <w:szCs w:val="16"/>
              </w:rPr>
            </w:pPr>
            <w:r w:rsidRPr="00694901">
              <w:rPr>
                <w:sz w:val="16"/>
                <w:szCs w:val="16"/>
              </w:rPr>
              <w:t>30,000-39,999 = USFWS</w:t>
            </w:r>
          </w:p>
          <w:p w14:paraId="767AC6F2" w14:textId="77777777" w:rsidR="00A839D2" w:rsidRPr="00694901" w:rsidRDefault="00A839D2" w:rsidP="00A839D2">
            <w:pPr>
              <w:snapToGrid w:val="0"/>
              <w:rPr>
                <w:sz w:val="16"/>
                <w:szCs w:val="16"/>
              </w:rPr>
            </w:pPr>
            <w:r w:rsidRPr="00694901">
              <w:rPr>
                <w:sz w:val="16"/>
                <w:szCs w:val="16"/>
              </w:rPr>
              <w:t>40,000-49,999 = IDFG</w:t>
            </w:r>
          </w:p>
          <w:p w14:paraId="5F2F2274" w14:textId="77777777" w:rsidR="00A839D2" w:rsidRPr="00694901" w:rsidRDefault="00A839D2" w:rsidP="00A839D2">
            <w:pPr>
              <w:snapToGrid w:val="0"/>
              <w:rPr>
                <w:sz w:val="16"/>
                <w:szCs w:val="16"/>
              </w:rPr>
            </w:pPr>
            <w:r w:rsidRPr="00694901">
              <w:rPr>
                <w:sz w:val="16"/>
                <w:szCs w:val="16"/>
              </w:rPr>
              <w:t>50,000-59,999; 500,000-599,999 = ODFW</w:t>
            </w:r>
          </w:p>
          <w:p w14:paraId="2E49B5C0" w14:textId="77777777" w:rsidR="00A839D2" w:rsidRPr="00694901" w:rsidRDefault="00A839D2" w:rsidP="00A839D2">
            <w:pPr>
              <w:snapToGrid w:val="0"/>
              <w:rPr>
                <w:sz w:val="16"/>
                <w:szCs w:val="16"/>
              </w:rPr>
            </w:pPr>
            <w:r w:rsidRPr="00694901">
              <w:rPr>
                <w:sz w:val="16"/>
                <w:szCs w:val="16"/>
              </w:rPr>
              <w:t>100,000-199,999 = WDFW</w:t>
            </w:r>
          </w:p>
          <w:p w14:paraId="27C7A452" w14:textId="5CCE5905" w:rsidR="00A839D2" w:rsidRPr="00271368" w:rsidRDefault="00A839D2" w:rsidP="00A839D2">
            <w:pPr>
              <w:snapToGrid w:val="0"/>
              <w:rPr>
                <w:sz w:val="16"/>
                <w:szCs w:val="16"/>
              </w:rPr>
            </w:pPr>
            <w:r w:rsidRPr="00694901">
              <w:rPr>
                <w:sz w:val="16"/>
                <w:szCs w:val="16"/>
              </w:rPr>
              <w:t>(CCT range jointly managed by WDFW and CCT)</w:t>
            </w:r>
          </w:p>
        </w:tc>
      </w:tr>
      <w:tr w:rsidR="00EB6050" w:rsidRPr="00EB6050" w14:paraId="45517FBE" w14:textId="77777777" w:rsidTr="003569B4">
        <w:trPr>
          <w:cantSplit/>
        </w:trPr>
        <w:tc>
          <w:tcPr>
            <w:tcW w:w="1728" w:type="dxa"/>
          </w:tcPr>
          <w:p w14:paraId="61B2A8BD" w14:textId="7E46FB0E" w:rsidR="00EB6050" w:rsidRPr="00EB6050" w:rsidRDefault="00EB6050" w:rsidP="00EB6050">
            <w:pPr>
              <w:snapToGrid w:val="0"/>
              <w:rPr>
                <w:color w:val="FF0000"/>
                <w:sz w:val="16"/>
                <w:szCs w:val="16"/>
              </w:rPr>
            </w:pPr>
            <w:r w:rsidRPr="00694901">
              <w:rPr>
                <w:b/>
                <w:bCs/>
                <w:color w:val="FF0000"/>
                <w:sz w:val="16"/>
                <w:szCs w:val="16"/>
              </w:rPr>
              <w:t>CommonName</w:t>
            </w:r>
          </w:p>
        </w:tc>
        <w:tc>
          <w:tcPr>
            <w:tcW w:w="3600" w:type="dxa"/>
          </w:tcPr>
          <w:p w14:paraId="1E004B48" w14:textId="041A4658" w:rsidR="00EB6050" w:rsidRPr="00EB6050" w:rsidRDefault="00EB6050" w:rsidP="00EB6050">
            <w:pPr>
              <w:tabs>
                <w:tab w:val="right" w:pos="14310"/>
              </w:tabs>
              <w:rPr>
                <w:sz w:val="16"/>
                <w:szCs w:val="16"/>
              </w:rPr>
            </w:pPr>
            <w:r w:rsidRPr="00694901">
              <w:rPr>
                <w:sz w:val="16"/>
                <w:szCs w:val="16"/>
              </w:rPr>
              <w:t>Common name of the taxon of fish.</w:t>
            </w:r>
          </w:p>
        </w:tc>
        <w:tc>
          <w:tcPr>
            <w:tcW w:w="950" w:type="dxa"/>
          </w:tcPr>
          <w:p w14:paraId="7F0953F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0C54BCDC" w14:textId="23E80FB1" w:rsidR="00EB6050" w:rsidRPr="00EB6050" w:rsidRDefault="00EB6050" w:rsidP="00EB6050">
            <w:pPr>
              <w:tabs>
                <w:tab w:val="right" w:pos="14310"/>
              </w:tabs>
              <w:jc w:val="center"/>
              <w:rPr>
                <w:color w:val="FF0000"/>
                <w:sz w:val="16"/>
                <w:szCs w:val="16"/>
              </w:rPr>
            </w:pPr>
            <w:r w:rsidRPr="00694901">
              <w:rPr>
                <w:bCs/>
                <w:color w:val="FF0000"/>
                <w:sz w:val="16"/>
                <w:szCs w:val="16"/>
              </w:rPr>
              <w:t>(1-15)</w:t>
            </w:r>
          </w:p>
        </w:tc>
        <w:tc>
          <w:tcPr>
            <w:tcW w:w="2803" w:type="dxa"/>
            <w:shd w:val="clear" w:color="auto" w:fill="auto"/>
          </w:tcPr>
          <w:p w14:paraId="182D3198" w14:textId="18AEB9AB" w:rsidR="00EB6050" w:rsidRPr="00EB6050" w:rsidRDefault="00EB6050" w:rsidP="00EB6050">
            <w:pPr>
              <w:snapToGrid w:val="0"/>
              <w:rPr>
                <w:sz w:val="16"/>
                <w:szCs w:val="16"/>
              </w:rPr>
            </w:pPr>
            <w:r w:rsidRPr="00694901">
              <w:rPr>
                <w:sz w:val="16"/>
                <w:szCs w:val="16"/>
              </w:rPr>
              <w:t>Enter the name of the taxon here, even if taxon name is included in the name of the stock. Select from the following:</w:t>
            </w:r>
          </w:p>
        </w:tc>
        <w:tc>
          <w:tcPr>
            <w:tcW w:w="2803" w:type="dxa"/>
            <w:gridSpan w:val="2"/>
            <w:shd w:val="clear" w:color="auto" w:fill="auto"/>
          </w:tcPr>
          <w:p w14:paraId="021589BA" w14:textId="77777777" w:rsidR="00EB6050" w:rsidRPr="00694901" w:rsidRDefault="00EB6050" w:rsidP="00EB6050">
            <w:pPr>
              <w:numPr>
                <w:ilvl w:val="0"/>
                <w:numId w:val="10"/>
              </w:numPr>
              <w:snapToGrid w:val="0"/>
              <w:ind w:left="173" w:hanging="144"/>
              <w:rPr>
                <w:sz w:val="16"/>
                <w:szCs w:val="16"/>
              </w:rPr>
            </w:pPr>
            <w:r w:rsidRPr="00694901">
              <w:rPr>
                <w:sz w:val="16"/>
                <w:szCs w:val="16"/>
              </w:rPr>
              <w:t>Bull trout</w:t>
            </w:r>
          </w:p>
          <w:p w14:paraId="0F514551" w14:textId="77777777" w:rsidR="00EB6050" w:rsidRPr="00694901" w:rsidRDefault="00EB6050" w:rsidP="00EB6050">
            <w:pPr>
              <w:numPr>
                <w:ilvl w:val="0"/>
                <w:numId w:val="10"/>
              </w:numPr>
              <w:snapToGrid w:val="0"/>
              <w:ind w:left="173" w:hanging="144"/>
              <w:rPr>
                <w:sz w:val="16"/>
                <w:szCs w:val="16"/>
              </w:rPr>
            </w:pPr>
            <w:r w:rsidRPr="00694901">
              <w:rPr>
                <w:sz w:val="16"/>
                <w:szCs w:val="16"/>
              </w:rPr>
              <w:t>Chinook salmon</w:t>
            </w:r>
          </w:p>
          <w:p w14:paraId="3BDCF65E" w14:textId="77777777" w:rsidR="00EB6050" w:rsidRPr="00694901" w:rsidRDefault="00EB6050" w:rsidP="00EB6050">
            <w:pPr>
              <w:numPr>
                <w:ilvl w:val="0"/>
                <w:numId w:val="10"/>
              </w:numPr>
              <w:snapToGrid w:val="0"/>
              <w:ind w:left="173" w:hanging="144"/>
              <w:rPr>
                <w:sz w:val="16"/>
                <w:szCs w:val="16"/>
              </w:rPr>
            </w:pPr>
            <w:r w:rsidRPr="00694901">
              <w:rPr>
                <w:sz w:val="16"/>
                <w:szCs w:val="16"/>
              </w:rPr>
              <w:t>Chum salmon</w:t>
            </w:r>
          </w:p>
          <w:p w14:paraId="26E438A2" w14:textId="77777777" w:rsidR="00EB6050" w:rsidRPr="00694901" w:rsidRDefault="00EB6050" w:rsidP="00EB6050">
            <w:pPr>
              <w:numPr>
                <w:ilvl w:val="0"/>
                <w:numId w:val="10"/>
              </w:numPr>
              <w:snapToGrid w:val="0"/>
              <w:ind w:left="173" w:hanging="144"/>
              <w:rPr>
                <w:sz w:val="16"/>
                <w:szCs w:val="16"/>
              </w:rPr>
            </w:pPr>
            <w:r w:rsidRPr="00694901">
              <w:rPr>
                <w:sz w:val="16"/>
                <w:szCs w:val="16"/>
              </w:rPr>
              <w:t>Coho salmon</w:t>
            </w:r>
          </w:p>
          <w:p w14:paraId="268B0106" w14:textId="77777777" w:rsidR="00EB6050" w:rsidRDefault="00EB6050" w:rsidP="00EB6050">
            <w:pPr>
              <w:numPr>
                <w:ilvl w:val="0"/>
                <w:numId w:val="10"/>
              </w:numPr>
              <w:snapToGrid w:val="0"/>
              <w:ind w:left="173" w:hanging="144"/>
              <w:rPr>
                <w:sz w:val="16"/>
                <w:szCs w:val="16"/>
              </w:rPr>
            </w:pPr>
            <w:r w:rsidRPr="00694901">
              <w:rPr>
                <w:sz w:val="16"/>
                <w:szCs w:val="16"/>
              </w:rPr>
              <w:t>Sockeye salmon</w:t>
            </w:r>
          </w:p>
          <w:p w14:paraId="18D45569" w14:textId="74B0326A" w:rsidR="00EB6050" w:rsidRPr="00EB6050" w:rsidRDefault="00EB6050" w:rsidP="00EB6050">
            <w:pPr>
              <w:numPr>
                <w:ilvl w:val="0"/>
                <w:numId w:val="10"/>
              </w:numPr>
              <w:snapToGrid w:val="0"/>
              <w:ind w:left="173" w:hanging="144"/>
              <w:rPr>
                <w:sz w:val="16"/>
                <w:szCs w:val="16"/>
              </w:rPr>
            </w:pPr>
            <w:r w:rsidRPr="00694901">
              <w:rPr>
                <w:sz w:val="16"/>
                <w:szCs w:val="16"/>
              </w:rPr>
              <w:t>Steelhead</w:t>
            </w:r>
          </w:p>
        </w:tc>
        <w:tc>
          <w:tcPr>
            <w:tcW w:w="2804" w:type="dxa"/>
            <w:shd w:val="clear" w:color="auto" w:fill="auto"/>
          </w:tcPr>
          <w:p w14:paraId="29DE0423" w14:textId="6D221FC0" w:rsidR="00EB6050" w:rsidRPr="00EB6050" w:rsidRDefault="00EB6050" w:rsidP="00EB6050">
            <w:pPr>
              <w:snapToGrid w:val="0"/>
              <w:rPr>
                <w:sz w:val="16"/>
                <w:szCs w:val="16"/>
              </w:rPr>
            </w:pPr>
            <w:r w:rsidRPr="00694901">
              <w:rPr>
                <w:sz w:val="16"/>
                <w:szCs w:val="16"/>
              </w:rPr>
              <w:t xml:space="preserve">Additional species may be added in the future: refer to </w:t>
            </w:r>
            <w:hyperlink r:id="rId33" w:history="1">
              <w:r w:rsidRPr="00694901">
                <w:rPr>
                  <w:rStyle w:val="Hyperlink"/>
                  <w:sz w:val="16"/>
                  <w:szCs w:val="16"/>
                </w:rPr>
                <w:t>https://www.streamnet.org/resources/nw-fish/fish-species/</w:t>
              </w:r>
            </w:hyperlink>
            <w:r w:rsidRPr="00694901">
              <w:rPr>
                <w:sz w:val="16"/>
                <w:szCs w:val="16"/>
              </w:rPr>
              <w:t xml:space="preserve"> for common names.</w:t>
            </w:r>
          </w:p>
        </w:tc>
      </w:tr>
      <w:tr w:rsidR="00EB6050" w:rsidRPr="00EB6050" w14:paraId="0C1E7E51" w14:textId="77777777" w:rsidTr="003569B4">
        <w:trPr>
          <w:cantSplit/>
        </w:trPr>
        <w:tc>
          <w:tcPr>
            <w:tcW w:w="1728" w:type="dxa"/>
          </w:tcPr>
          <w:p w14:paraId="33EF36D0" w14:textId="51290116" w:rsidR="00EB6050" w:rsidRPr="00EB6050" w:rsidRDefault="00EB6050" w:rsidP="00EB6050">
            <w:pPr>
              <w:snapToGrid w:val="0"/>
              <w:rPr>
                <w:color w:val="FF0000"/>
                <w:sz w:val="16"/>
                <w:szCs w:val="16"/>
              </w:rPr>
            </w:pPr>
            <w:r w:rsidRPr="00694901">
              <w:rPr>
                <w:b/>
                <w:bCs/>
                <w:color w:val="FF0000"/>
                <w:sz w:val="16"/>
                <w:szCs w:val="16"/>
              </w:rPr>
              <w:t>Run</w:t>
            </w:r>
          </w:p>
        </w:tc>
        <w:tc>
          <w:tcPr>
            <w:tcW w:w="3600" w:type="dxa"/>
          </w:tcPr>
          <w:p w14:paraId="7B1695FC" w14:textId="2D1B780B" w:rsidR="00EB6050" w:rsidRPr="00EB6050" w:rsidRDefault="00EB6050" w:rsidP="00EB6050">
            <w:pPr>
              <w:tabs>
                <w:tab w:val="right" w:pos="14310"/>
              </w:tabs>
              <w:rPr>
                <w:sz w:val="16"/>
                <w:szCs w:val="16"/>
              </w:rPr>
            </w:pPr>
            <w:r w:rsidRPr="00694901">
              <w:rPr>
                <w:sz w:val="16"/>
                <w:szCs w:val="16"/>
              </w:rPr>
              <w:t>Run of fish.</w:t>
            </w:r>
          </w:p>
        </w:tc>
        <w:tc>
          <w:tcPr>
            <w:tcW w:w="950" w:type="dxa"/>
          </w:tcPr>
          <w:p w14:paraId="11D909A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2C84EF3E" w14:textId="4E54F6DB" w:rsidR="00EB6050" w:rsidRPr="00EB6050" w:rsidRDefault="00EB6050" w:rsidP="00EB6050">
            <w:pPr>
              <w:tabs>
                <w:tab w:val="right" w:pos="14310"/>
              </w:tabs>
              <w:jc w:val="center"/>
              <w:rPr>
                <w:color w:val="FF0000"/>
                <w:sz w:val="16"/>
                <w:szCs w:val="16"/>
              </w:rPr>
            </w:pPr>
            <w:r w:rsidRPr="00694901">
              <w:rPr>
                <w:bCs/>
                <w:color w:val="FF0000"/>
                <w:sz w:val="16"/>
                <w:szCs w:val="16"/>
              </w:rPr>
              <w:t>(3-20)</w:t>
            </w:r>
          </w:p>
        </w:tc>
        <w:tc>
          <w:tcPr>
            <w:tcW w:w="2803" w:type="dxa"/>
            <w:shd w:val="clear" w:color="auto" w:fill="auto"/>
          </w:tcPr>
          <w:p w14:paraId="02DAD965" w14:textId="2C8F1490" w:rsidR="00EB6050" w:rsidRPr="00EB6050" w:rsidRDefault="00EB6050" w:rsidP="00EB6050">
            <w:pPr>
              <w:snapToGrid w:val="0"/>
              <w:rPr>
                <w:sz w:val="16"/>
                <w:szCs w:val="16"/>
              </w:rPr>
            </w:pPr>
            <w:r w:rsidRPr="00694901">
              <w:rPr>
                <w:sz w:val="16"/>
                <w:szCs w:val="16"/>
              </w:rPr>
              <w:t>Enter the name of the run here, even if run name is included in the name of the stock.  Entries in this field are not recognized as taxonomic divisions.  Select from the following:   [</w:t>
            </w:r>
            <w:r w:rsidRPr="00694901">
              <w:rPr>
                <w:i/>
                <w:sz w:val="16"/>
                <w:szCs w:val="16"/>
              </w:rPr>
              <w:t>Do not include comments in brackets.</w:t>
            </w:r>
            <w:r w:rsidRPr="00694901">
              <w:rPr>
                <w:sz w:val="16"/>
                <w:szCs w:val="16"/>
              </w:rPr>
              <w:t>]</w:t>
            </w:r>
          </w:p>
        </w:tc>
        <w:tc>
          <w:tcPr>
            <w:tcW w:w="2803" w:type="dxa"/>
            <w:gridSpan w:val="2"/>
            <w:shd w:val="clear" w:color="auto" w:fill="auto"/>
          </w:tcPr>
          <w:p w14:paraId="0814AC76" w14:textId="77777777" w:rsidR="00EB6050" w:rsidRPr="00694901" w:rsidRDefault="00EB6050" w:rsidP="00EB6050">
            <w:pPr>
              <w:numPr>
                <w:ilvl w:val="0"/>
                <w:numId w:val="6"/>
              </w:numPr>
              <w:snapToGrid w:val="0"/>
              <w:ind w:left="173" w:hanging="144"/>
              <w:rPr>
                <w:sz w:val="16"/>
                <w:szCs w:val="16"/>
              </w:rPr>
            </w:pPr>
            <w:r w:rsidRPr="00694901">
              <w:rPr>
                <w:sz w:val="16"/>
                <w:szCs w:val="16"/>
              </w:rPr>
              <w:t>Spring</w:t>
            </w:r>
          </w:p>
          <w:p w14:paraId="1C28DDAC" w14:textId="77777777" w:rsidR="00EB6050" w:rsidRPr="00694901" w:rsidRDefault="00EB6050" w:rsidP="00EB6050">
            <w:pPr>
              <w:numPr>
                <w:ilvl w:val="0"/>
                <w:numId w:val="6"/>
              </w:numPr>
              <w:snapToGrid w:val="0"/>
              <w:ind w:left="173" w:hanging="144"/>
              <w:rPr>
                <w:sz w:val="16"/>
                <w:szCs w:val="16"/>
              </w:rPr>
            </w:pPr>
            <w:r w:rsidRPr="00694901">
              <w:rPr>
                <w:sz w:val="16"/>
                <w:szCs w:val="16"/>
              </w:rPr>
              <w:t>Summer</w:t>
            </w:r>
          </w:p>
          <w:p w14:paraId="66CCC8CD" w14:textId="77777777" w:rsidR="00EB6050" w:rsidRPr="00694901" w:rsidRDefault="00EB6050" w:rsidP="00EB6050">
            <w:pPr>
              <w:numPr>
                <w:ilvl w:val="0"/>
                <w:numId w:val="6"/>
              </w:numPr>
              <w:snapToGrid w:val="0"/>
              <w:ind w:left="173" w:hanging="144"/>
              <w:rPr>
                <w:sz w:val="16"/>
                <w:szCs w:val="16"/>
              </w:rPr>
            </w:pPr>
            <w:r w:rsidRPr="00694901">
              <w:rPr>
                <w:sz w:val="16"/>
                <w:szCs w:val="16"/>
              </w:rPr>
              <w:t>Fall</w:t>
            </w:r>
          </w:p>
          <w:p w14:paraId="59405EF3" w14:textId="77777777" w:rsidR="00EB6050" w:rsidRPr="00694901" w:rsidRDefault="00EB6050" w:rsidP="00EB6050">
            <w:pPr>
              <w:numPr>
                <w:ilvl w:val="0"/>
                <w:numId w:val="6"/>
              </w:numPr>
              <w:snapToGrid w:val="0"/>
              <w:ind w:left="173" w:hanging="144"/>
              <w:rPr>
                <w:sz w:val="16"/>
                <w:szCs w:val="16"/>
              </w:rPr>
            </w:pPr>
            <w:r w:rsidRPr="00694901">
              <w:rPr>
                <w:sz w:val="16"/>
                <w:szCs w:val="16"/>
              </w:rPr>
              <w:t>Late fall</w:t>
            </w:r>
          </w:p>
          <w:p w14:paraId="269A356A" w14:textId="77777777" w:rsidR="00EB6050" w:rsidRDefault="00EB6050" w:rsidP="00EB6050">
            <w:pPr>
              <w:numPr>
                <w:ilvl w:val="0"/>
                <w:numId w:val="6"/>
              </w:numPr>
              <w:snapToGrid w:val="0"/>
              <w:ind w:left="173" w:hanging="144"/>
              <w:rPr>
                <w:sz w:val="16"/>
                <w:szCs w:val="16"/>
              </w:rPr>
            </w:pPr>
            <w:r w:rsidRPr="00694901">
              <w:rPr>
                <w:sz w:val="16"/>
                <w:szCs w:val="16"/>
              </w:rPr>
              <w:t>Winter</w:t>
            </w:r>
          </w:p>
          <w:p w14:paraId="20D2B031" w14:textId="18483EB4" w:rsidR="00EB6050" w:rsidRPr="00EB6050" w:rsidRDefault="00EB6050" w:rsidP="00EB6050">
            <w:pPr>
              <w:numPr>
                <w:ilvl w:val="0"/>
                <w:numId w:val="6"/>
              </w:numPr>
              <w:snapToGrid w:val="0"/>
              <w:ind w:left="173" w:hanging="144"/>
              <w:rPr>
                <w:sz w:val="16"/>
                <w:szCs w:val="16"/>
              </w:rPr>
            </w:pPr>
            <w:r w:rsidRPr="00694901">
              <w:rPr>
                <w:sz w:val="16"/>
                <w:szCs w:val="16"/>
              </w:rPr>
              <w:t>Spring/summer</w:t>
            </w:r>
          </w:p>
        </w:tc>
        <w:tc>
          <w:tcPr>
            <w:tcW w:w="2804" w:type="dxa"/>
            <w:shd w:val="clear" w:color="auto" w:fill="auto"/>
          </w:tcPr>
          <w:p w14:paraId="5EB21250" w14:textId="77777777" w:rsidR="00EB6050" w:rsidRPr="00694901" w:rsidRDefault="00EB6050" w:rsidP="00EB6050">
            <w:pPr>
              <w:numPr>
                <w:ilvl w:val="0"/>
                <w:numId w:val="6"/>
              </w:numPr>
              <w:snapToGrid w:val="0"/>
              <w:ind w:left="173" w:hanging="144"/>
              <w:rPr>
                <w:sz w:val="16"/>
                <w:szCs w:val="16"/>
              </w:rPr>
            </w:pPr>
            <w:r w:rsidRPr="00694901">
              <w:rPr>
                <w:sz w:val="16"/>
                <w:szCs w:val="16"/>
              </w:rPr>
              <w:t>Both summer &amp; winter</w:t>
            </w:r>
          </w:p>
          <w:p w14:paraId="70757D72" w14:textId="77777777" w:rsidR="00EB6050" w:rsidRPr="00694901" w:rsidRDefault="00EB6050" w:rsidP="00EB6050">
            <w:pPr>
              <w:numPr>
                <w:ilvl w:val="0"/>
                <w:numId w:val="6"/>
              </w:numPr>
              <w:snapToGrid w:val="0"/>
              <w:ind w:left="173" w:hanging="144"/>
              <w:rPr>
                <w:sz w:val="16"/>
                <w:szCs w:val="16"/>
              </w:rPr>
            </w:pPr>
            <w:r w:rsidRPr="00694901">
              <w:rPr>
                <w:sz w:val="16"/>
                <w:szCs w:val="16"/>
              </w:rPr>
              <w:t>Early</w:t>
            </w:r>
          </w:p>
          <w:p w14:paraId="665A7E51" w14:textId="77777777" w:rsidR="00EB6050" w:rsidRPr="00694901" w:rsidRDefault="00EB6050" w:rsidP="00EB6050">
            <w:pPr>
              <w:numPr>
                <w:ilvl w:val="0"/>
                <w:numId w:val="6"/>
              </w:numPr>
              <w:snapToGrid w:val="0"/>
              <w:ind w:left="173" w:hanging="144"/>
              <w:rPr>
                <w:sz w:val="16"/>
                <w:szCs w:val="16"/>
              </w:rPr>
            </w:pPr>
            <w:r w:rsidRPr="00694901">
              <w:rPr>
                <w:sz w:val="16"/>
                <w:szCs w:val="16"/>
              </w:rPr>
              <w:t>Late</w:t>
            </w:r>
          </w:p>
          <w:p w14:paraId="540A50D4" w14:textId="77777777" w:rsidR="00EB6050" w:rsidRDefault="00EB6050" w:rsidP="00EB6050">
            <w:pPr>
              <w:numPr>
                <w:ilvl w:val="0"/>
                <w:numId w:val="6"/>
              </w:numPr>
              <w:snapToGrid w:val="0"/>
              <w:ind w:left="173" w:hanging="144"/>
              <w:rPr>
                <w:sz w:val="16"/>
                <w:szCs w:val="16"/>
              </w:rPr>
            </w:pPr>
            <w:r w:rsidRPr="00694901">
              <w:rPr>
                <w:sz w:val="16"/>
                <w:szCs w:val="16"/>
              </w:rPr>
              <w:t>Both early &amp; late</w:t>
            </w:r>
          </w:p>
          <w:p w14:paraId="4DBDF9A1" w14:textId="6B707375" w:rsidR="00EB6050" w:rsidRPr="00EB6050" w:rsidRDefault="00EB6050" w:rsidP="00EB6050">
            <w:pPr>
              <w:numPr>
                <w:ilvl w:val="0"/>
                <w:numId w:val="6"/>
              </w:numPr>
              <w:snapToGrid w:val="0"/>
              <w:ind w:left="173" w:hanging="144"/>
              <w:rPr>
                <w:sz w:val="16"/>
                <w:szCs w:val="16"/>
              </w:rPr>
            </w:pPr>
            <w:r w:rsidRPr="00694901">
              <w:rPr>
                <w:sz w:val="16"/>
                <w:szCs w:val="16"/>
              </w:rPr>
              <w:t>N/A   [</w:t>
            </w:r>
            <w:r w:rsidRPr="00694901">
              <w:rPr>
                <w:i/>
                <w:sz w:val="16"/>
                <w:szCs w:val="16"/>
              </w:rPr>
              <w:t>For species without recognized runs.  For example, bull trout.</w:t>
            </w:r>
            <w:r w:rsidRPr="00694901">
              <w:rPr>
                <w:sz w:val="16"/>
                <w:szCs w:val="16"/>
              </w:rPr>
              <w:t>]</w:t>
            </w:r>
          </w:p>
        </w:tc>
      </w:tr>
      <w:tr w:rsidR="00A67877" w:rsidRPr="00EB6050" w14:paraId="531A2B7E" w14:textId="77777777" w:rsidTr="003B6FF6">
        <w:trPr>
          <w:cantSplit/>
        </w:trPr>
        <w:tc>
          <w:tcPr>
            <w:tcW w:w="1728" w:type="dxa"/>
          </w:tcPr>
          <w:p w14:paraId="20A7DA8A" w14:textId="5864757D" w:rsidR="00A67877" w:rsidRPr="00694901" w:rsidRDefault="00A67877" w:rsidP="00A67877">
            <w:pPr>
              <w:snapToGrid w:val="0"/>
              <w:rPr>
                <w:b/>
                <w:bCs/>
                <w:color w:val="FF0000"/>
                <w:sz w:val="16"/>
                <w:szCs w:val="16"/>
              </w:rPr>
            </w:pPr>
            <w:proofErr w:type="spellStart"/>
            <w:ins w:id="521" w:author="Mike Banach" w:date="2023-03-30T11:42:00Z">
              <w:r w:rsidRPr="005B162D">
                <w:rPr>
                  <w:b/>
                  <w:bCs/>
                  <w:color w:val="FF0000"/>
                  <w:sz w:val="16"/>
                  <w:szCs w:val="16"/>
                </w:rPr>
                <w:t>HatcheryProgramID</w:t>
              </w:r>
            </w:ins>
            <w:proofErr w:type="spellEnd"/>
          </w:p>
        </w:tc>
        <w:tc>
          <w:tcPr>
            <w:tcW w:w="3600" w:type="dxa"/>
          </w:tcPr>
          <w:p w14:paraId="6277ADFB" w14:textId="20FC137B" w:rsidR="00A67877" w:rsidRPr="00694901" w:rsidRDefault="00A67877" w:rsidP="00A67877">
            <w:pPr>
              <w:tabs>
                <w:tab w:val="right" w:pos="14310"/>
              </w:tabs>
              <w:rPr>
                <w:sz w:val="16"/>
                <w:szCs w:val="16"/>
              </w:rPr>
            </w:pPr>
            <w:ins w:id="522" w:author="Mike Banach" w:date="2023-03-30T11:42:00Z">
              <w:r w:rsidRPr="00F95A1D">
                <w:rPr>
                  <w:sz w:val="16"/>
                  <w:szCs w:val="16"/>
                </w:rPr>
                <w:t xml:space="preserve">StreamNet-defined code for the </w:t>
              </w:r>
              <w:r>
                <w:rPr>
                  <w:sz w:val="16"/>
                  <w:szCs w:val="16"/>
                </w:rPr>
                <w:t>hatchery program</w:t>
              </w:r>
              <w:r w:rsidRPr="00F95A1D">
                <w:rPr>
                  <w:sz w:val="16"/>
                  <w:szCs w:val="16"/>
                </w:rPr>
                <w:t xml:space="preserve"> represented by this record.</w:t>
              </w:r>
            </w:ins>
          </w:p>
        </w:tc>
        <w:tc>
          <w:tcPr>
            <w:tcW w:w="950" w:type="dxa"/>
          </w:tcPr>
          <w:p w14:paraId="01840BB6" w14:textId="77777777" w:rsidR="00A67877" w:rsidRDefault="00A67877" w:rsidP="00A67877">
            <w:pPr>
              <w:tabs>
                <w:tab w:val="right" w:pos="14310"/>
              </w:tabs>
              <w:jc w:val="center"/>
              <w:rPr>
                <w:ins w:id="523" w:author="Mike Banach" w:date="2023-03-30T11:42:00Z"/>
                <w:b/>
                <w:bCs/>
                <w:color w:val="FF0000"/>
                <w:sz w:val="16"/>
                <w:szCs w:val="16"/>
              </w:rPr>
            </w:pPr>
            <w:ins w:id="524" w:author="Mike Banach" w:date="2023-03-30T11:42:00Z">
              <w:r w:rsidRPr="005B162D">
                <w:rPr>
                  <w:b/>
                  <w:bCs/>
                  <w:color w:val="FF0000"/>
                  <w:sz w:val="16"/>
                  <w:szCs w:val="16"/>
                </w:rPr>
                <w:t>Int</w:t>
              </w:r>
              <w:r>
                <w:rPr>
                  <w:b/>
                  <w:bCs/>
                  <w:color w:val="FF0000"/>
                  <w:sz w:val="16"/>
                  <w:szCs w:val="16"/>
                </w:rPr>
                <w:t>eger</w:t>
              </w:r>
            </w:ins>
          </w:p>
          <w:p w14:paraId="245A6BD3" w14:textId="41C1F72B" w:rsidR="00A67877" w:rsidRPr="00694901" w:rsidRDefault="00A67877" w:rsidP="00A67877">
            <w:pPr>
              <w:tabs>
                <w:tab w:val="right" w:pos="14310"/>
              </w:tabs>
              <w:jc w:val="center"/>
              <w:rPr>
                <w:b/>
                <w:bCs/>
                <w:color w:val="FF0000"/>
                <w:sz w:val="16"/>
                <w:szCs w:val="16"/>
              </w:rPr>
            </w:pPr>
            <w:ins w:id="525" w:author="Mike Banach" w:date="2023-03-30T11:42:00Z">
              <w:r w:rsidRPr="002D0A82">
                <w:rPr>
                  <w:bCs/>
                  <w:color w:val="FF0000"/>
                  <w:sz w:val="16"/>
                  <w:szCs w:val="16"/>
                </w:rPr>
                <w:t>(1-max)</w:t>
              </w:r>
            </w:ins>
          </w:p>
        </w:tc>
        <w:tc>
          <w:tcPr>
            <w:tcW w:w="8410" w:type="dxa"/>
            <w:gridSpan w:val="4"/>
            <w:shd w:val="clear" w:color="auto" w:fill="auto"/>
          </w:tcPr>
          <w:p w14:paraId="1EFFB6F2" w14:textId="49341359" w:rsidR="00A67877" w:rsidRPr="00694901" w:rsidRDefault="00A67877" w:rsidP="00A67877">
            <w:pPr>
              <w:snapToGrid w:val="0"/>
              <w:ind w:left="29"/>
              <w:rPr>
                <w:sz w:val="16"/>
                <w:szCs w:val="16"/>
              </w:rPr>
            </w:pPr>
            <w:ins w:id="526" w:author="Mike Banach" w:date="2023-03-30T11:42:00Z">
              <w:r>
                <w:rPr>
                  <w:sz w:val="16"/>
                  <w:szCs w:val="16"/>
                </w:rPr>
                <w:t>[We hope the program can be identified for every record.  To begin, we are including this as a required field.  If the program cannot always be identified for the real data then contact PSMFC to have this field changed to nonrequired.]</w:t>
              </w:r>
            </w:ins>
          </w:p>
        </w:tc>
      </w:tr>
      <w:tr w:rsidR="00D7607B" w:rsidRPr="00694901" w14:paraId="7F3B9668" w14:textId="77777777" w:rsidTr="23C10B09">
        <w:trPr>
          <w:cantSplit/>
        </w:trPr>
        <w:tc>
          <w:tcPr>
            <w:tcW w:w="1728" w:type="dxa"/>
          </w:tcPr>
          <w:p w14:paraId="39ABF0A7" w14:textId="77777777" w:rsidR="00D7607B" w:rsidRPr="003C0E75" w:rsidRDefault="00D7607B" w:rsidP="00485E90">
            <w:pPr>
              <w:snapToGrid w:val="0"/>
              <w:rPr>
                <w:b/>
                <w:bCs/>
                <w:color w:val="FF0000"/>
                <w:sz w:val="16"/>
                <w:szCs w:val="16"/>
                <w:rPrChange w:id="527" w:author="Mike Banach" w:date="2023-03-14T15:29:00Z">
                  <w:rPr>
                    <w:b/>
                    <w:bCs/>
                    <w:color w:val="FF0000"/>
                    <w:sz w:val="16"/>
                    <w:szCs w:val="16"/>
                    <w:u w:val="single"/>
                  </w:rPr>
                </w:rPrChange>
              </w:rPr>
            </w:pPr>
            <w:proofErr w:type="spellStart"/>
            <w:r w:rsidRPr="003C0E75">
              <w:rPr>
                <w:b/>
                <w:color w:val="FF0000"/>
                <w:sz w:val="16"/>
                <w:szCs w:val="16"/>
                <w:rPrChange w:id="528" w:author="Mike Banach" w:date="2023-03-14T15:29:00Z">
                  <w:rPr>
                    <w:b/>
                    <w:color w:val="FF0000"/>
                    <w:sz w:val="16"/>
                    <w:szCs w:val="16"/>
                    <w:u w:val="single"/>
                  </w:rPr>
                </w:rPrChange>
              </w:rPr>
              <w:t>HatcheryFacilityName</w:t>
            </w:r>
            <w:proofErr w:type="spellEnd"/>
          </w:p>
        </w:tc>
        <w:tc>
          <w:tcPr>
            <w:tcW w:w="3600" w:type="dxa"/>
          </w:tcPr>
          <w:p w14:paraId="143BF6F6" w14:textId="77777777" w:rsidR="00D7607B" w:rsidRPr="00694901" w:rsidRDefault="00D7607B" w:rsidP="00485E90">
            <w:pPr>
              <w:tabs>
                <w:tab w:val="right" w:pos="14310"/>
              </w:tabs>
              <w:rPr>
                <w:sz w:val="16"/>
                <w:szCs w:val="16"/>
              </w:rPr>
            </w:pPr>
            <w:r w:rsidRPr="00694901">
              <w:rPr>
                <w:sz w:val="16"/>
                <w:szCs w:val="16"/>
              </w:rPr>
              <w:t>The central facility where the majority of production occurs for a specific group of hatchery fish.</w:t>
            </w:r>
          </w:p>
        </w:tc>
        <w:tc>
          <w:tcPr>
            <w:tcW w:w="950" w:type="dxa"/>
          </w:tcPr>
          <w:p w14:paraId="70448EE6" w14:textId="77777777" w:rsidR="00C70BBB" w:rsidRPr="00694901" w:rsidRDefault="00C70BBB" w:rsidP="00485E90">
            <w:pPr>
              <w:tabs>
                <w:tab w:val="right" w:pos="14310"/>
              </w:tabs>
              <w:jc w:val="center"/>
              <w:rPr>
                <w:b/>
                <w:color w:val="FF0000"/>
                <w:sz w:val="16"/>
                <w:szCs w:val="16"/>
              </w:rPr>
            </w:pPr>
            <w:r w:rsidRPr="00694901">
              <w:rPr>
                <w:b/>
                <w:color w:val="FF0000"/>
                <w:sz w:val="16"/>
                <w:szCs w:val="16"/>
              </w:rPr>
              <w:t>Text</w:t>
            </w:r>
          </w:p>
          <w:p w14:paraId="5B7DE8FF" w14:textId="112B1088" w:rsidR="00D7607B" w:rsidRPr="00694901" w:rsidRDefault="00C70BBB" w:rsidP="00485E90">
            <w:pPr>
              <w:tabs>
                <w:tab w:val="right" w:pos="14310"/>
              </w:tabs>
              <w:jc w:val="center"/>
              <w:rPr>
                <w:b/>
                <w:bCs/>
                <w:color w:val="FF0000"/>
                <w:sz w:val="16"/>
                <w:szCs w:val="16"/>
              </w:rPr>
            </w:pPr>
            <w:r w:rsidRPr="00694901">
              <w:rPr>
                <w:color w:val="FF0000"/>
                <w:sz w:val="16"/>
                <w:szCs w:val="16"/>
              </w:rPr>
              <w:t>(1-100)</w:t>
            </w:r>
          </w:p>
        </w:tc>
        <w:tc>
          <w:tcPr>
            <w:tcW w:w="8410" w:type="dxa"/>
            <w:gridSpan w:val="4"/>
            <w:shd w:val="clear" w:color="auto" w:fill="auto"/>
          </w:tcPr>
          <w:p w14:paraId="0860703B" w14:textId="77777777" w:rsidR="00D7607B" w:rsidRPr="00694901" w:rsidRDefault="00D7607B" w:rsidP="00485E90">
            <w:pPr>
              <w:snapToGrid w:val="0"/>
              <w:rPr>
                <w:sz w:val="16"/>
                <w:szCs w:val="16"/>
              </w:rPr>
            </w:pPr>
            <w:r w:rsidRPr="00694901">
              <w:rPr>
                <w:sz w:val="16"/>
                <w:szCs w:val="16"/>
              </w:rPr>
              <w:t xml:space="preserve">Entries in this field must precisely match a hatchery name in the PSMFC facilities list, available at </w:t>
            </w:r>
            <w:hyperlink r:id="rId34" w:history="1">
              <w:r w:rsidRPr="00694901">
                <w:rPr>
                  <w:rStyle w:val="Hyperlink"/>
                  <w:sz w:val="16"/>
                  <w:szCs w:val="16"/>
                </w:rPr>
                <w:t>https://www.streamnet.org/home/data-maps/fish-facilities-mapper/</w:t>
              </w:r>
            </w:hyperlink>
            <w:r w:rsidRPr="00694901">
              <w:rPr>
                <w:sz w:val="16"/>
                <w:szCs w:val="16"/>
              </w:rPr>
              <w:t>.</w:t>
            </w:r>
          </w:p>
          <w:p w14:paraId="76BE48FE" w14:textId="77777777" w:rsidR="00D7607B" w:rsidRPr="00694901" w:rsidRDefault="00D7607B" w:rsidP="00485E90">
            <w:pPr>
              <w:snapToGrid w:val="0"/>
              <w:rPr>
                <w:sz w:val="16"/>
                <w:szCs w:val="16"/>
              </w:rPr>
            </w:pPr>
          </w:p>
          <w:p w14:paraId="7D033600" w14:textId="77777777" w:rsidR="00D7607B" w:rsidRPr="00694901" w:rsidRDefault="00D7607B" w:rsidP="00485E90">
            <w:pPr>
              <w:snapToGrid w:val="0"/>
              <w:rPr>
                <w:sz w:val="16"/>
                <w:szCs w:val="16"/>
              </w:rPr>
            </w:pPr>
            <w:r w:rsidRPr="00694901">
              <w:rPr>
                <w:sz w:val="16"/>
                <w:szCs w:val="16"/>
              </w:rPr>
              <w:t>[</w:t>
            </w:r>
            <w:r w:rsidRPr="00694901">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694901">
              <w:rPr>
                <w:sz w:val="16"/>
                <w:szCs w:val="16"/>
              </w:rPr>
              <w:t>]</w:t>
            </w:r>
          </w:p>
        </w:tc>
      </w:tr>
      <w:tr w:rsidR="00FC52F5" w:rsidRPr="00694901" w14:paraId="730C4739" w14:textId="77777777" w:rsidTr="23C10B09">
        <w:trPr>
          <w:cantSplit/>
        </w:trPr>
        <w:tc>
          <w:tcPr>
            <w:tcW w:w="1728" w:type="dxa"/>
          </w:tcPr>
          <w:p w14:paraId="3E28075D" w14:textId="550918A9" w:rsidR="00FC52F5" w:rsidRPr="003C0E75" w:rsidRDefault="00FC52F5" w:rsidP="00FC52F5">
            <w:pPr>
              <w:snapToGrid w:val="0"/>
              <w:rPr>
                <w:b/>
                <w:color w:val="FF0000"/>
                <w:sz w:val="16"/>
                <w:szCs w:val="16"/>
                <w:rPrChange w:id="529" w:author="Mike Banach" w:date="2023-03-14T15:29:00Z">
                  <w:rPr>
                    <w:b/>
                    <w:color w:val="FF0000"/>
                    <w:sz w:val="16"/>
                    <w:szCs w:val="16"/>
                    <w:u w:val="single"/>
                  </w:rPr>
                </w:rPrChange>
              </w:rPr>
            </w:pPr>
            <w:r w:rsidRPr="003C0E75">
              <w:rPr>
                <w:b/>
                <w:color w:val="FF0000"/>
                <w:sz w:val="16"/>
                <w:szCs w:val="16"/>
                <w:rPrChange w:id="530" w:author="Mike Banach" w:date="2023-03-14T15:29:00Z">
                  <w:rPr>
                    <w:b/>
                    <w:color w:val="FF0000"/>
                    <w:sz w:val="16"/>
                    <w:szCs w:val="16"/>
                    <w:u w:val="single"/>
                  </w:rPr>
                </w:rPrChange>
              </w:rPr>
              <w:t>StockID</w:t>
            </w:r>
          </w:p>
        </w:tc>
        <w:tc>
          <w:tcPr>
            <w:tcW w:w="3600" w:type="dxa"/>
          </w:tcPr>
          <w:p w14:paraId="20AF4A70" w14:textId="5903F93D" w:rsidR="00FC52F5" w:rsidRPr="00694901" w:rsidRDefault="00FC52F5" w:rsidP="00FC52F5">
            <w:pPr>
              <w:tabs>
                <w:tab w:val="right" w:pos="14310"/>
              </w:tabs>
              <w:rPr>
                <w:sz w:val="16"/>
                <w:szCs w:val="16"/>
              </w:rPr>
            </w:pPr>
            <w:r w:rsidRPr="00694901">
              <w:rPr>
                <w:sz w:val="16"/>
                <w:szCs w:val="16"/>
              </w:rPr>
              <w:t>Code for the stock of hatchery fish represented by this record.</w:t>
            </w:r>
          </w:p>
        </w:tc>
        <w:tc>
          <w:tcPr>
            <w:tcW w:w="950" w:type="dxa"/>
          </w:tcPr>
          <w:p w14:paraId="087D7DF1" w14:textId="77777777" w:rsidR="00FC52F5" w:rsidRPr="00694901" w:rsidRDefault="00FC52F5" w:rsidP="00FC52F5">
            <w:pPr>
              <w:tabs>
                <w:tab w:val="right" w:pos="14310"/>
              </w:tabs>
              <w:jc w:val="center"/>
              <w:rPr>
                <w:b/>
                <w:color w:val="FF0000"/>
                <w:sz w:val="16"/>
                <w:szCs w:val="16"/>
              </w:rPr>
            </w:pPr>
            <w:r w:rsidRPr="00694901">
              <w:rPr>
                <w:b/>
                <w:color w:val="FF0000"/>
                <w:sz w:val="16"/>
                <w:szCs w:val="16"/>
              </w:rPr>
              <w:t>Integer</w:t>
            </w:r>
          </w:p>
          <w:p w14:paraId="7FC76162" w14:textId="515545CA" w:rsidR="00FC52F5" w:rsidRPr="00694901" w:rsidRDefault="00FC52F5" w:rsidP="00FC52F5">
            <w:pPr>
              <w:tabs>
                <w:tab w:val="right" w:pos="14310"/>
              </w:tabs>
              <w:jc w:val="center"/>
              <w:rPr>
                <w:b/>
                <w:color w:val="FF0000"/>
                <w:sz w:val="16"/>
                <w:szCs w:val="16"/>
              </w:rPr>
            </w:pPr>
            <w:r w:rsidRPr="00694901">
              <w:rPr>
                <w:color w:val="FF0000"/>
                <w:sz w:val="16"/>
                <w:szCs w:val="16"/>
              </w:rPr>
              <w:t>(1-max)</w:t>
            </w:r>
          </w:p>
        </w:tc>
        <w:tc>
          <w:tcPr>
            <w:tcW w:w="8410" w:type="dxa"/>
            <w:gridSpan w:val="4"/>
            <w:shd w:val="clear" w:color="auto" w:fill="auto"/>
          </w:tcPr>
          <w:p w14:paraId="1EEFDD5F" w14:textId="77777777" w:rsidR="00FC52F5" w:rsidRPr="00694901" w:rsidRDefault="00FC52F5" w:rsidP="00FC52F5">
            <w:pPr>
              <w:snapToGrid w:val="0"/>
              <w:rPr>
                <w:sz w:val="16"/>
                <w:szCs w:val="16"/>
              </w:rPr>
            </w:pPr>
          </w:p>
        </w:tc>
      </w:tr>
      <w:tr w:rsidR="00FC52F5" w:rsidRPr="00694901" w14:paraId="212D90C4" w14:textId="77777777" w:rsidTr="23C10B09">
        <w:trPr>
          <w:cantSplit/>
        </w:trPr>
        <w:tc>
          <w:tcPr>
            <w:tcW w:w="1728" w:type="dxa"/>
          </w:tcPr>
          <w:p w14:paraId="2C061017" w14:textId="77777777" w:rsidR="00FC52F5" w:rsidRPr="00694901" w:rsidRDefault="00FC52F5" w:rsidP="00FC52F5">
            <w:pPr>
              <w:snapToGrid w:val="0"/>
              <w:rPr>
                <w:b/>
                <w:color w:val="FF0000"/>
                <w:sz w:val="16"/>
                <w:szCs w:val="16"/>
              </w:rPr>
            </w:pPr>
            <w:r w:rsidRPr="00694901">
              <w:rPr>
                <w:b/>
                <w:color w:val="FF0000"/>
                <w:sz w:val="16"/>
                <w:szCs w:val="16"/>
              </w:rPr>
              <w:lastRenderedPageBreak/>
              <w:t>PrimaryOperator</w:t>
            </w:r>
          </w:p>
        </w:tc>
        <w:tc>
          <w:tcPr>
            <w:tcW w:w="3600" w:type="dxa"/>
          </w:tcPr>
          <w:p w14:paraId="7FA40304" w14:textId="77777777" w:rsidR="00FC52F5" w:rsidRPr="00694901" w:rsidRDefault="00FC52F5" w:rsidP="00FC52F5">
            <w:pPr>
              <w:tabs>
                <w:tab w:val="right" w:pos="14310"/>
              </w:tabs>
              <w:rPr>
                <w:sz w:val="16"/>
                <w:szCs w:val="16"/>
              </w:rPr>
            </w:pPr>
            <w:r w:rsidRPr="00694901">
              <w:rPr>
                <w:bCs/>
                <w:sz w:val="16"/>
                <w:szCs w:val="16"/>
              </w:rPr>
              <w:t>Agency, tribe, or other entity that was the primary operator of the hatchery during this time.</w:t>
            </w:r>
          </w:p>
        </w:tc>
        <w:tc>
          <w:tcPr>
            <w:tcW w:w="950" w:type="dxa"/>
          </w:tcPr>
          <w:p w14:paraId="66CA11EC" w14:textId="77777777" w:rsidR="00FC52F5" w:rsidRPr="00694901" w:rsidRDefault="00FC52F5" w:rsidP="00FC52F5">
            <w:pPr>
              <w:tabs>
                <w:tab w:val="right" w:pos="14310"/>
              </w:tabs>
              <w:jc w:val="center"/>
              <w:rPr>
                <w:b/>
                <w:bCs/>
                <w:color w:val="FF0000"/>
                <w:sz w:val="16"/>
                <w:szCs w:val="16"/>
              </w:rPr>
            </w:pPr>
            <w:r w:rsidRPr="00694901">
              <w:rPr>
                <w:b/>
                <w:bCs/>
                <w:color w:val="FF0000"/>
                <w:sz w:val="16"/>
                <w:szCs w:val="16"/>
              </w:rPr>
              <w:t>Text</w:t>
            </w:r>
          </w:p>
          <w:p w14:paraId="5214A74A" w14:textId="711E877D" w:rsidR="00FC52F5" w:rsidRPr="00694901" w:rsidRDefault="00FC52F5" w:rsidP="00FC52F5">
            <w:pPr>
              <w:tabs>
                <w:tab w:val="right" w:pos="14310"/>
              </w:tabs>
              <w:jc w:val="center"/>
              <w:rPr>
                <w:sz w:val="16"/>
                <w:szCs w:val="16"/>
              </w:rPr>
            </w:pPr>
            <w:r w:rsidRPr="00694901">
              <w:rPr>
                <w:bCs/>
                <w:color w:val="FF0000"/>
                <w:sz w:val="16"/>
                <w:szCs w:val="16"/>
              </w:rPr>
              <w:t>(1-255)</w:t>
            </w:r>
          </w:p>
        </w:tc>
        <w:tc>
          <w:tcPr>
            <w:tcW w:w="8410" w:type="dxa"/>
            <w:gridSpan w:val="4"/>
            <w:shd w:val="clear" w:color="auto" w:fill="auto"/>
          </w:tcPr>
          <w:p w14:paraId="7D629F04" w14:textId="77777777" w:rsidR="00FC52F5" w:rsidRPr="00694901" w:rsidRDefault="00FC52F5" w:rsidP="00FC52F5">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B7B54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Columbia River Inter-Tribal Fish Commission</w:t>
            </w:r>
          </w:p>
          <w:p w14:paraId="55599977"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Colville Reservation</w:t>
            </w:r>
          </w:p>
          <w:p w14:paraId="696156E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and Bands of the Yakama Nation</w:t>
            </w:r>
          </w:p>
          <w:p w14:paraId="564EB7C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Umatilla Indian Reservation</w:t>
            </w:r>
          </w:p>
          <w:p w14:paraId="24EC1B9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Warm Springs Reservation of Oregon</w:t>
            </w:r>
          </w:p>
          <w:p w14:paraId="10EA42D9"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Idaho Department of Fish and Game</w:t>
            </w:r>
          </w:p>
          <w:p w14:paraId="06134904"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Nez Perce Tribe</w:t>
            </w:r>
          </w:p>
          <w:p w14:paraId="2CE4CB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Oregon Department of Fish and Wildlife</w:t>
            </w:r>
          </w:p>
          <w:p w14:paraId="6053B4C5"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Shoshone-Bannock Tribes</w:t>
            </w:r>
          </w:p>
          <w:p w14:paraId="064ADC96"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Spokane Tribe of Indians</w:t>
            </w:r>
          </w:p>
          <w:p w14:paraId="00FD130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U.S. Fish and Wildlife Service</w:t>
            </w:r>
          </w:p>
          <w:p w14:paraId="07CEBCCC"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7F73D1D9" w14:textId="77777777" w:rsidTr="003569B4">
        <w:trPr>
          <w:cantSplit/>
        </w:trPr>
        <w:tc>
          <w:tcPr>
            <w:tcW w:w="1728" w:type="dxa"/>
          </w:tcPr>
          <w:p w14:paraId="0CC2B464" w14:textId="1A37F7E3" w:rsidR="00BE4E44" w:rsidRPr="00BE4E44" w:rsidRDefault="00BE4E44" w:rsidP="00BE4E44">
            <w:pPr>
              <w:snapToGrid w:val="0"/>
              <w:rPr>
                <w:color w:val="FF0000"/>
                <w:sz w:val="16"/>
                <w:szCs w:val="16"/>
              </w:rPr>
            </w:pPr>
            <w:r w:rsidRPr="00694901">
              <w:rPr>
                <w:b/>
                <w:bCs/>
                <w:color w:val="FF0000"/>
                <w:sz w:val="16"/>
                <w:szCs w:val="16"/>
              </w:rPr>
              <w:t>ReleaseDef</w:t>
            </w:r>
          </w:p>
        </w:tc>
        <w:tc>
          <w:tcPr>
            <w:tcW w:w="3600" w:type="dxa"/>
          </w:tcPr>
          <w:p w14:paraId="248F0F16" w14:textId="702D7EED" w:rsidR="00BE4E44" w:rsidRPr="00BE4E44" w:rsidRDefault="00BE4E44" w:rsidP="00BE4E44">
            <w:pPr>
              <w:tabs>
                <w:tab w:val="right" w:pos="14310"/>
              </w:tabs>
              <w:rPr>
                <w:bCs/>
                <w:sz w:val="16"/>
                <w:szCs w:val="16"/>
              </w:rPr>
            </w:pPr>
            <w:r w:rsidRPr="00694901">
              <w:rPr>
                <w:bCs/>
                <w:sz w:val="16"/>
                <w:szCs w:val="16"/>
              </w:rPr>
              <w:t>How the number of fish released is defined.</w:t>
            </w:r>
          </w:p>
        </w:tc>
        <w:tc>
          <w:tcPr>
            <w:tcW w:w="950" w:type="dxa"/>
          </w:tcPr>
          <w:p w14:paraId="1C6B4488"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F427FA8" w14:textId="7B09A947" w:rsidR="00BE4E44" w:rsidRPr="00BE4E44" w:rsidRDefault="00BE4E44" w:rsidP="00BE4E44">
            <w:pPr>
              <w:tabs>
                <w:tab w:val="right" w:pos="14310"/>
              </w:tabs>
              <w:jc w:val="center"/>
              <w:rPr>
                <w:bCs/>
                <w:color w:val="FF0000"/>
                <w:sz w:val="16"/>
                <w:szCs w:val="16"/>
              </w:rPr>
            </w:pPr>
            <w:r w:rsidRPr="00694901">
              <w:rPr>
                <w:bCs/>
                <w:color w:val="FF0000"/>
                <w:sz w:val="16"/>
                <w:szCs w:val="16"/>
              </w:rPr>
              <w:t>(</w:t>
            </w:r>
            <w:del w:id="531" w:author="Mike Banach" w:date="2022-12-30T10:00:00Z">
              <w:r w:rsidRPr="00694901" w:rsidDel="003A5D26">
                <w:rPr>
                  <w:bCs/>
                  <w:color w:val="FF0000"/>
                  <w:sz w:val="16"/>
                  <w:szCs w:val="16"/>
                </w:rPr>
                <w:delText>1-</w:delText>
              </w:r>
            </w:del>
            <w:del w:id="532" w:author="Mike Banach" w:date="2022-12-30T09:59:00Z">
              <w:r w:rsidRPr="00694901" w:rsidDel="003A5D26">
                <w:rPr>
                  <w:bCs/>
                  <w:color w:val="FF0000"/>
                  <w:sz w:val="16"/>
                  <w:szCs w:val="16"/>
                </w:rPr>
                <w:delText>255</w:delText>
              </w:r>
            </w:del>
            <w:ins w:id="533" w:author="Mike Banach" w:date="2022-12-30T10:00:00Z">
              <w:r w:rsidR="003A5D26">
                <w:rPr>
                  <w:bCs/>
                  <w:color w:val="FF0000"/>
                  <w:sz w:val="16"/>
                  <w:szCs w:val="16"/>
                </w:rPr>
                <w:t>23-</w:t>
              </w:r>
            </w:ins>
            <w:ins w:id="534" w:author="Mike Banach" w:date="2022-12-30T09:59:00Z">
              <w:r w:rsidR="003A5D26">
                <w:rPr>
                  <w:bCs/>
                  <w:color w:val="FF0000"/>
                  <w:sz w:val="16"/>
                  <w:szCs w:val="16"/>
                </w:rPr>
                <w:t>40</w:t>
              </w:r>
            </w:ins>
            <w:r w:rsidRPr="00694901">
              <w:rPr>
                <w:bCs/>
                <w:color w:val="FF0000"/>
                <w:sz w:val="16"/>
                <w:szCs w:val="16"/>
              </w:rPr>
              <w:t>)</w:t>
            </w:r>
          </w:p>
        </w:tc>
        <w:tc>
          <w:tcPr>
            <w:tcW w:w="4205" w:type="dxa"/>
            <w:gridSpan w:val="2"/>
            <w:shd w:val="clear" w:color="auto" w:fill="auto"/>
          </w:tcPr>
          <w:p w14:paraId="2137A27E"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6E618B45" w14:textId="77777777" w:rsidR="00BE4E44" w:rsidRPr="00694901" w:rsidRDefault="00BE4E44" w:rsidP="00BE4E44">
            <w:pPr>
              <w:numPr>
                <w:ilvl w:val="0"/>
                <w:numId w:val="10"/>
              </w:numPr>
              <w:snapToGrid w:val="0"/>
              <w:ind w:left="173" w:hanging="144"/>
              <w:rPr>
                <w:sz w:val="16"/>
                <w:szCs w:val="16"/>
              </w:rPr>
            </w:pPr>
            <w:r w:rsidRPr="00694901">
              <w:rPr>
                <w:sz w:val="16"/>
                <w:szCs w:val="16"/>
              </w:rPr>
              <w:t>Number of smolts marked</w:t>
            </w:r>
          </w:p>
          <w:p w14:paraId="2E97A640" w14:textId="77777777" w:rsidR="004B4E83" w:rsidRDefault="00BE4E44" w:rsidP="004B4E83">
            <w:pPr>
              <w:numPr>
                <w:ilvl w:val="0"/>
                <w:numId w:val="10"/>
              </w:numPr>
              <w:snapToGrid w:val="0"/>
              <w:ind w:left="173" w:hanging="144"/>
              <w:rPr>
                <w:sz w:val="16"/>
                <w:szCs w:val="16"/>
              </w:rPr>
            </w:pPr>
            <w:r w:rsidRPr="00694901">
              <w:rPr>
                <w:sz w:val="16"/>
                <w:szCs w:val="16"/>
              </w:rPr>
              <w:t>Smolts outmigrating past a point</w:t>
            </w:r>
          </w:p>
          <w:p w14:paraId="3AFFFE50" w14:textId="6144FC80" w:rsidR="00BE4E44" w:rsidRPr="00BE4E44" w:rsidRDefault="00BE4E44" w:rsidP="004B4E83">
            <w:pPr>
              <w:numPr>
                <w:ilvl w:val="0"/>
                <w:numId w:val="10"/>
              </w:numPr>
              <w:snapToGrid w:val="0"/>
              <w:ind w:left="173" w:hanging="144"/>
              <w:rPr>
                <w:sz w:val="16"/>
                <w:szCs w:val="16"/>
              </w:rPr>
            </w:pPr>
            <w:r w:rsidRPr="00694901">
              <w:rPr>
                <w:sz w:val="16"/>
                <w:szCs w:val="16"/>
              </w:rPr>
              <w:t>Smolts outmigrating past multiple points</w:t>
            </w:r>
          </w:p>
        </w:tc>
        <w:tc>
          <w:tcPr>
            <w:tcW w:w="4205" w:type="dxa"/>
            <w:gridSpan w:val="2"/>
            <w:shd w:val="clear" w:color="auto" w:fill="auto"/>
          </w:tcPr>
          <w:p w14:paraId="203B93B0" w14:textId="77777777" w:rsidR="00BE4E44" w:rsidRPr="00694901" w:rsidRDefault="00BE4E44" w:rsidP="00BE4E44">
            <w:pPr>
              <w:numPr>
                <w:ilvl w:val="0"/>
                <w:numId w:val="10"/>
              </w:numPr>
              <w:snapToGrid w:val="0"/>
              <w:ind w:left="173" w:hanging="144"/>
              <w:rPr>
                <w:sz w:val="16"/>
                <w:szCs w:val="16"/>
              </w:rPr>
            </w:pPr>
            <w:r w:rsidRPr="00694901">
              <w:rPr>
                <w:sz w:val="16"/>
                <w:szCs w:val="16"/>
              </w:rPr>
              <w:t>Juveniles leaving tributary mouth</w:t>
            </w:r>
          </w:p>
          <w:p w14:paraId="238B6A64" w14:textId="77777777" w:rsidR="0027489B" w:rsidRDefault="00BE4E44" w:rsidP="0027489B">
            <w:pPr>
              <w:numPr>
                <w:ilvl w:val="0"/>
                <w:numId w:val="10"/>
              </w:numPr>
              <w:snapToGrid w:val="0"/>
              <w:ind w:left="173" w:hanging="144"/>
              <w:rPr>
                <w:sz w:val="16"/>
                <w:szCs w:val="16"/>
              </w:rPr>
            </w:pPr>
            <w:r w:rsidRPr="00694901">
              <w:rPr>
                <w:sz w:val="16"/>
                <w:szCs w:val="16"/>
              </w:rPr>
              <w:t>Number of smolts released</w:t>
            </w:r>
          </w:p>
          <w:p w14:paraId="55282081" w14:textId="21826C8F" w:rsidR="00BE4E44" w:rsidRPr="00BE4E44" w:rsidRDefault="00BE4E44" w:rsidP="0027489B">
            <w:pPr>
              <w:numPr>
                <w:ilvl w:val="0"/>
                <w:numId w:val="10"/>
              </w:numPr>
              <w:snapToGrid w:val="0"/>
              <w:ind w:left="173" w:hanging="144"/>
              <w:rPr>
                <w:sz w:val="16"/>
                <w:szCs w:val="16"/>
              </w:rPr>
            </w:pPr>
            <w:r w:rsidRPr="00694901">
              <w:rPr>
                <w:sz w:val="16"/>
                <w:szCs w:val="16"/>
              </w:rPr>
              <w:t>Number of presmolts released</w:t>
            </w:r>
          </w:p>
        </w:tc>
      </w:tr>
      <w:tr w:rsidR="00770C8A" w:rsidRPr="00392EB9" w14:paraId="7AF731A1" w14:textId="77777777" w:rsidTr="003569B4">
        <w:trPr>
          <w:cantSplit/>
        </w:trPr>
        <w:tc>
          <w:tcPr>
            <w:tcW w:w="1728" w:type="dxa"/>
          </w:tcPr>
          <w:p w14:paraId="4072647C" w14:textId="0D4E8FA8" w:rsidR="00770C8A" w:rsidRPr="003C0E75" w:rsidRDefault="00770C8A" w:rsidP="00770C8A">
            <w:pPr>
              <w:snapToGrid w:val="0"/>
              <w:rPr>
                <w:bCs/>
                <w:color w:val="FF0000"/>
                <w:sz w:val="16"/>
                <w:szCs w:val="16"/>
              </w:rPr>
            </w:pPr>
            <w:r w:rsidRPr="003C0E75">
              <w:rPr>
                <w:b/>
                <w:color w:val="FF0000"/>
                <w:sz w:val="16"/>
                <w:szCs w:val="16"/>
                <w:rPrChange w:id="535" w:author="Mike Banach" w:date="2023-03-14T15:29:00Z">
                  <w:rPr>
                    <w:b/>
                    <w:color w:val="FF0000"/>
                    <w:sz w:val="16"/>
                    <w:szCs w:val="16"/>
                    <w:u w:val="single"/>
                  </w:rPr>
                </w:rPrChange>
              </w:rPr>
              <w:t>ReturnDef</w:t>
            </w:r>
          </w:p>
        </w:tc>
        <w:tc>
          <w:tcPr>
            <w:tcW w:w="3600" w:type="dxa"/>
          </w:tcPr>
          <w:p w14:paraId="7F85CE32" w14:textId="19E9CDF7" w:rsidR="00770C8A" w:rsidRPr="00392EB9" w:rsidRDefault="00770C8A" w:rsidP="00770C8A">
            <w:pPr>
              <w:tabs>
                <w:tab w:val="right" w:pos="14310"/>
              </w:tabs>
              <w:rPr>
                <w:bCs/>
                <w:sz w:val="16"/>
                <w:szCs w:val="16"/>
              </w:rPr>
            </w:pPr>
            <w:r w:rsidRPr="00694901">
              <w:rPr>
                <w:bCs/>
                <w:sz w:val="16"/>
                <w:szCs w:val="16"/>
              </w:rPr>
              <w:t>How "return" is defined for this SAR estimate.</w:t>
            </w:r>
          </w:p>
        </w:tc>
        <w:tc>
          <w:tcPr>
            <w:tcW w:w="950" w:type="dxa"/>
          </w:tcPr>
          <w:p w14:paraId="398F3D78" w14:textId="77777777" w:rsidR="00770C8A" w:rsidRPr="00694901" w:rsidRDefault="00770C8A" w:rsidP="00770C8A">
            <w:pPr>
              <w:tabs>
                <w:tab w:val="right" w:pos="14310"/>
              </w:tabs>
              <w:jc w:val="center"/>
              <w:rPr>
                <w:b/>
                <w:color w:val="FF0000"/>
                <w:sz w:val="16"/>
                <w:szCs w:val="16"/>
              </w:rPr>
            </w:pPr>
            <w:r w:rsidRPr="00694901">
              <w:rPr>
                <w:b/>
                <w:color w:val="FF0000"/>
                <w:sz w:val="16"/>
                <w:szCs w:val="16"/>
              </w:rPr>
              <w:t>Text</w:t>
            </w:r>
          </w:p>
          <w:p w14:paraId="4B445C9C" w14:textId="4735FC09" w:rsidR="00770C8A" w:rsidRPr="00392EB9" w:rsidRDefault="00770C8A" w:rsidP="00770C8A">
            <w:pPr>
              <w:tabs>
                <w:tab w:val="right" w:pos="14310"/>
              </w:tabs>
              <w:jc w:val="center"/>
              <w:rPr>
                <w:bCs/>
                <w:color w:val="FF0000"/>
                <w:sz w:val="16"/>
                <w:szCs w:val="16"/>
              </w:rPr>
            </w:pPr>
            <w:r w:rsidRPr="00694901">
              <w:rPr>
                <w:color w:val="FF0000"/>
                <w:sz w:val="16"/>
                <w:szCs w:val="16"/>
              </w:rPr>
              <w:t>(16-39)</w:t>
            </w:r>
          </w:p>
        </w:tc>
        <w:tc>
          <w:tcPr>
            <w:tcW w:w="8410" w:type="dxa"/>
            <w:gridSpan w:val="4"/>
            <w:shd w:val="clear" w:color="auto" w:fill="auto"/>
          </w:tcPr>
          <w:p w14:paraId="7D12BE22" w14:textId="77777777" w:rsidR="00770C8A" w:rsidRPr="00694901" w:rsidRDefault="00770C8A" w:rsidP="00770C8A">
            <w:pPr>
              <w:tabs>
                <w:tab w:val="right" w:pos="14310"/>
              </w:tabs>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53150886" w14:textId="77777777" w:rsidR="00770C8A" w:rsidRPr="00694901" w:rsidRDefault="00770C8A" w:rsidP="00770C8A">
            <w:pPr>
              <w:numPr>
                <w:ilvl w:val="0"/>
                <w:numId w:val="10"/>
              </w:numPr>
              <w:snapToGrid w:val="0"/>
              <w:ind w:left="173" w:hanging="144"/>
              <w:rPr>
                <w:sz w:val="16"/>
                <w:szCs w:val="16"/>
              </w:rPr>
            </w:pPr>
            <w:r w:rsidRPr="00694901">
              <w:rPr>
                <w:sz w:val="16"/>
                <w:szCs w:val="16"/>
              </w:rPr>
              <w:t>Fish surviving to adulthood   [</w:t>
            </w:r>
            <w:r w:rsidRPr="00694901">
              <w:rPr>
                <w:i/>
                <w:sz w:val="16"/>
                <w:szCs w:val="16"/>
              </w:rPr>
              <w:t>Potential returners before ocean harvest.</w:t>
            </w:r>
            <w:r w:rsidRPr="00694901">
              <w:rPr>
                <w:sz w:val="16"/>
                <w:szCs w:val="16"/>
              </w:rPr>
              <w:t>]</w:t>
            </w:r>
          </w:p>
          <w:p w14:paraId="68F4E55A"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dam   [</w:t>
            </w:r>
            <w:r w:rsidRPr="00694901">
              <w:rPr>
                <w:i/>
                <w:sz w:val="16"/>
                <w:szCs w:val="16"/>
              </w:rPr>
              <w:t>Fish returning to a dam before removing broodstock or other removals at the dam.</w:t>
            </w:r>
            <w:r w:rsidRPr="00694901">
              <w:rPr>
                <w:sz w:val="16"/>
                <w:szCs w:val="16"/>
              </w:rPr>
              <w:t>]</w:t>
            </w:r>
          </w:p>
          <w:p w14:paraId="160FA462"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population boundary   [</w:t>
            </w:r>
            <w:r w:rsidRPr="00694901">
              <w:rPr>
                <w:i/>
                <w:sz w:val="16"/>
                <w:szCs w:val="16"/>
              </w:rPr>
              <w:t>Includes all fish that returned to the population boundary before any removals or mortalities, in the tributaries.</w:t>
            </w:r>
            <w:r w:rsidRPr="00694901">
              <w:rPr>
                <w:sz w:val="16"/>
                <w:szCs w:val="16"/>
              </w:rPr>
              <w:t>]</w:t>
            </w:r>
          </w:p>
          <w:p w14:paraId="712212A6"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mouth   [</w:t>
            </w:r>
            <w:r w:rsidRPr="00694901">
              <w:rPr>
                <w:i/>
                <w:sz w:val="16"/>
                <w:szCs w:val="16"/>
              </w:rPr>
              <w:t>Includes all fish that returned before any removals or mortalities, in the tributaries. Appropriate to use only if the mouth does not define the population.</w:t>
            </w:r>
            <w:r w:rsidRPr="00694901">
              <w:rPr>
                <w:sz w:val="16"/>
                <w:szCs w:val="16"/>
              </w:rPr>
              <w:t>]</w:t>
            </w:r>
          </w:p>
          <w:p w14:paraId="43325C58" w14:textId="77777777" w:rsidR="00770C8A" w:rsidRPr="00694901" w:rsidRDefault="00770C8A" w:rsidP="00770C8A">
            <w:pPr>
              <w:numPr>
                <w:ilvl w:val="0"/>
                <w:numId w:val="10"/>
              </w:numPr>
              <w:snapToGrid w:val="0"/>
              <w:ind w:left="173" w:hanging="144"/>
              <w:rPr>
                <w:sz w:val="16"/>
                <w:szCs w:val="16"/>
              </w:rPr>
            </w:pPr>
            <w:commentRangeStart w:id="536"/>
            <w:r w:rsidRPr="00694901">
              <w:rPr>
                <w:sz w:val="16"/>
                <w:szCs w:val="16"/>
              </w:rPr>
              <w:t>Returns to spawning ground   [</w:t>
            </w:r>
            <w:r w:rsidRPr="00694901">
              <w:rPr>
                <w:i/>
                <w:sz w:val="16"/>
                <w:szCs w:val="16"/>
              </w:rPr>
              <w:t>Fish in river available to spawn after removals, but before pre-spawn mortality, in the tributaries.</w:t>
            </w:r>
            <w:r w:rsidRPr="00694901">
              <w:rPr>
                <w:sz w:val="16"/>
                <w:szCs w:val="16"/>
              </w:rPr>
              <w:t>]</w:t>
            </w:r>
            <w:commentRangeEnd w:id="536"/>
            <w:r w:rsidR="003B6FF6">
              <w:rPr>
                <w:rStyle w:val="CommentReference"/>
              </w:rPr>
              <w:commentReference w:id="536"/>
            </w:r>
          </w:p>
          <w:p w14:paraId="7E0D877D"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weir   [</w:t>
            </w:r>
            <w:r w:rsidRPr="00694901">
              <w:rPr>
                <w:i/>
                <w:sz w:val="16"/>
                <w:szCs w:val="16"/>
              </w:rPr>
              <w:t>Fish returning to weir before removing broodstock or other removals at the weir, in the tributaries.</w:t>
            </w:r>
            <w:r w:rsidRPr="00694901">
              <w:rPr>
                <w:sz w:val="16"/>
                <w:szCs w:val="16"/>
              </w:rPr>
              <w:t>]</w:t>
            </w:r>
          </w:p>
          <w:p w14:paraId="6813B959"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PIT tag array</w:t>
            </w:r>
          </w:p>
          <w:p w14:paraId="2089D11C" w14:textId="5A35E273" w:rsidR="00136AAF" w:rsidRDefault="00136AAF" w:rsidP="00770C8A">
            <w:pPr>
              <w:numPr>
                <w:ilvl w:val="0"/>
                <w:numId w:val="10"/>
              </w:numPr>
              <w:snapToGrid w:val="0"/>
              <w:ind w:left="173" w:hanging="144"/>
              <w:rPr>
                <w:ins w:id="537" w:author="Mike Banach" w:date="2023-01-26T16:56:00Z"/>
                <w:sz w:val="16"/>
                <w:szCs w:val="16"/>
              </w:rPr>
            </w:pPr>
            <w:ins w:id="538" w:author="Mike Banach" w:date="2023-01-26T16:56:00Z">
              <w:r>
                <w:rPr>
                  <w:sz w:val="16"/>
                  <w:szCs w:val="16"/>
                </w:rPr>
                <w:t>Returns to a hatchery</w:t>
              </w:r>
            </w:ins>
          </w:p>
          <w:p w14:paraId="57BA7DBF" w14:textId="1C7A7290" w:rsidR="00770C8A" w:rsidRPr="00694901" w:rsidRDefault="00770C8A" w:rsidP="00770C8A">
            <w:pPr>
              <w:numPr>
                <w:ilvl w:val="0"/>
                <w:numId w:val="10"/>
              </w:numPr>
              <w:snapToGrid w:val="0"/>
              <w:ind w:left="173" w:hanging="144"/>
              <w:rPr>
                <w:sz w:val="16"/>
                <w:szCs w:val="16"/>
              </w:rPr>
            </w:pPr>
            <w:r w:rsidRPr="00694901">
              <w:rPr>
                <w:sz w:val="16"/>
                <w:szCs w:val="16"/>
              </w:rPr>
              <w:t>Estimated number of spawners   [</w:t>
            </w:r>
            <w:r w:rsidRPr="00694901">
              <w:rPr>
                <w:i/>
                <w:sz w:val="16"/>
                <w:szCs w:val="16"/>
              </w:rPr>
              <w:t>Fish available after all removals and pre-spawn mortality, in the tributaries (i.e., NOSA).</w:t>
            </w:r>
            <w:r w:rsidRPr="00694901">
              <w:rPr>
                <w:sz w:val="16"/>
                <w:szCs w:val="16"/>
              </w:rPr>
              <w:t>]</w:t>
            </w:r>
          </w:p>
          <w:p w14:paraId="2A25A80E" w14:textId="77777777" w:rsidR="00770C8A" w:rsidRDefault="00770C8A" w:rsidP="00770C8A">
            <w:pPr>
              <w:numPr>
                <w:ilvl w:val="0"/>
                <w:numId w:val="10"/>
              </w:numPr>
              <w:snapToGrid w:val="0"/>
              <w:ind w:left="173" w:hanging="144"/>
              <w:rPr>
                <w:sz w:val="16"/>
                <w:szCs w:val="16"/>
              </w:rPr>
            </w:pPr>
            <w:r w:rsidRPr="00694901">
              <w:rPr>
                <w:sz w:val="16"/>
                <w:szCs w:val="16"/>
              </w:rPr>
              <w:t>Number of marked adult fish captured</w:t>
            </w:r>
          </w:p>
          <w:p w14:paraId="0B2A9087" w14:textId="17C98CA7" w:rsidR="00770C8A" w:rsidRPr="00392EB9" w:rsidRDefault="00770C8A" w:rsidP="00770C8A">
            <w:pPr>
              <w:numPr>
                <w:ilvl w:val="0"/>
                <w:numId w:val="10"/>
              </w:numPr>
              <w:snapToGrid w:val="0"/>
              <w:ind w:left="173" w:hanging="144"/>
              <w:rPr>
                <w:sz w:val="16"/>
                <w:szCs w:val="16"/>
              </w:rPr>
            </w:pPr>
            <w:r w:rsidRPr="00694901">
              <w:rPr>
                <w:sz w:val="16"/>
                <w:szCs w:val="16"/>
              </w:rPr>
              <w:t>Adult fish migrating to/past a point(s)</w:t>
            </w:r>
          </w:p>
        </w:tc>
      </w:tr>
      <w:tr w:rsidR="000005D7" w:rsidRPr="000005D7" w14:paraId="001F0BD9" w14:textId="77777777" w:rsidTr="23C10B09">
        <w:trPr>
          <w:cantSplit/>
        </w:trPr>
        <w:tc>
          <w:tcPr>
            <w:tcW w:w="1728" w:type="dxa"/>
          </w:tcPr>
          <w:p w14:paraId="0B4EC677" w14:textId="09F35BD3" w:rsidR="000005D7" w:rsidRPr="003C0E75" w:rsidRDefault="000005D7" w:rsidP="000005D7">
            <w:pPr>
              <w:tabs>
                <w:tab w:val="right" w:pos="14310"/>
              </w:tabs>
              <w:rPr>
                <w:bCs/>
                <w:color w:val="FF0000"/>
                <w:sz w:val="16"/>
                <w:szCs w:val="16"/>
              </w:rPr>
            </w:pPr>
            <w:r w:rsidRPr="003C0E75">
              <w:rPr>
                <w:b/>
                <w:color w:val="FF0000"/>
                <w:sz w:val="16"/>
                <w:szCs w:val="16"/>
                <w:rPrChange w:id="539" w:author="Mike Banach" w:date="2023-03-14T15:29:00Z">
                  <w:rPr>
                    <w:b/>
                    <w:color w:val="FF0000"/>
                    <w:sz w:val="16"/>
                    <w:szCs w:val="16"/>
                    <w:u w:val="single"/>
                  </w:rPr>
                </w:rPrChange>
              </w:rPr>
              <w:t>StraysRemoved</w:t>
            </w:r>
          </w:p>
        </w:tc>
        <w:tc>
          <w:tcPr>
            <w:tcW w:w="3600" w:type="dxa"/>
          </w:tcPr>
          <w:p w14:paraId="68207F19" w14:textId="58166998" w:rsidR="000005D7" w:rsidRPr="000005D7" w:rsidRDefault="000005D7" w:rsidP="000005D7">
            <w:pPr>
              <w:tabs>
                <w:tab w:val="right" w:pos="14310"/>
              </w:tabs>
              <w:rPr>
                <w:bCs/>
                <w:sz w:val="16"/>
                <w:szCs w:val="16"/>
              </w:rPr>
            </w:pPr>
            <w:r w:rsidRPr="00694901">
              <w:rPr>
                <w:sz w:val="16"/>
                <w:szCs w:val="16"/>
              </w:rPr>
              <w:t>Are strays removed from the returns used to calculate the SAR value?</w:t>
            </w:r>
          </w:p>
        </w:tc>
        <w:tc>
          <w:tcPr>
            <w:tcW w:w="950" w:type="dxa"/>
          </w:tcPr>
          <w:p w14:paraId="6EDDD20B" w14:textId="77777777" w:rsidR="000005D7" w:rsidRPr="00694901" w:rsidRDefault="000005D7" w:rsidP="000005D7">
            <w:pPr>
              <w:tabs>
                <w:tab w:val="right" w:pos="14310"/>
              </w:tabs>
              <w:jc w:val="center"/>
              <w:rPr>
                <w:b/>
                <w:color w:val="FF0000"/>
                <w:sz w:val="16"/>
                <w:szCs w:val="16"/>
              </w:rPr>
            </w:pPr>
            <w:r w:rsidRPr="00694901">
              <w:rPr>
                <w:b/>
                <w:color w:val="FF0000"/>
                <w:sz w:val="16"/>
                <w:szCs w:val="16"/>
              </w:rPr>
              <w:t>Text</w:t>
            </w:r>
          </w:p>
          <w:p w14:paraId="41B8C0F1" w14:textId="4ECFEA6E" w:rsidR="000005D7" w:rsidRPr="000005D7" w:rsidRDefault="000005D7" w:rsidP="000005D7">
            <w:pPr>
              <w:tabs>
                <w:tab w:val="right" w:pos="14310"/>
              </w:tabs>
              <w:jc w:val="center"/>
              <w:rPr>
                <w:bCs/>
                <w:color w:val="FF0000"/>
                <w:sz w:val="16"/>
                <w:szCs w:val="16"/>
              </w:rPr>
            </w:pPr>
            <w:r w:rsidRPr="00694901">
              <w:rPr>
                <w:color w:val="FF0000"/>
                <w:sz w:val="16"/>
                <w:szCs w:val="16"/>
              </w:rPr>
              <w:t>(2-3)</w:t>
            </w:r>
          </w:p>
        </w:tc>
        <w:tc>
          <w:tcPr>
            <w:tcW w:w="8410" w:type="dxa"/>
            <w:gridSpan w:val="4"/>
          </w:tcPr>
          <w:p w14:paraId="1961504F" w14:textId="77777777" w:rsidR="000005D7" w:rsidRPr="00694901" w:rsidRDefault="000005D7" w:rsidP="000005D7">
            <w:pPr>
              <w:tabs>
                <w:tab w:val="right" w:pos="14310"/>
              </w:tabs>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4552B214" w14:textId="77777777" w:rsidR="000005D7" w:rsidRPr="00694901" w:rsidRDefault="000005D7" w:rsidP="000005D7">
            <w:pPr>
              <w:numPr>
                <w:ilvl w:val="0"/>
                <w:numId w:val="10"/>
              </w:numPr>
              <w:snapToGrid w:val="0"/>
              <w:ind w:left="173" w:hanging="144"/>
              <w:rPr>
                <w:sz w:val="16"/>
                <w:szCs w:val="16"/>
              </w:rPr>
            </w:pPr>
            <w:r w:rsidRPr="00694901">
              <w:rPr>
                <w:sz w:val="16"/>
                <w:szCs w:val="16"/>
              </w:rPr>
              <w:t>Yes   [</w:t>
            </w:r>
            <w:r w:rsidRPr="00694901">
              <w:rPr>
                <w:i/>
                <w:sz w:val="16"/>
                <w:szCs w:val="16"/>
              </w:rPr>
              <w:t>This is preferred; strays should be excluded from the SAR calculation if possible..</w:t>
            </w:r>
            <w:r w:rsidRPr="00694901">
              <w:rPr>
                <w:sz w:val="16"/>
                <w:szCs w:val="16"/>
              </w:rPr>
              <w:t>]</w:t>
            </w:r>
          </w:p>
          <w:p w14:paraId="108678C5" w14:textId="77777777" w:rsidR="000005D7" w:rsidRPr="00694901" w:rsidRDefault="000005D7" w:rsidP="000005D7">
            <w:pPr>
              <w:numPr>
                <w:ilvl w:val="0"/>
                <w:numId w:val="10"/>
              </w:numPr>
              <w:snapToGrid w:val="0"/>
              <w:ind w:left="173" w:hanging="144"/>
              <w:rPr>
                <w:sz w:val="16"/>
                <w:szCs w:val="16"/>
              </w:rPr>
            </w:pPr>
            <w:r w:rsidRPr="00694901">
              <w:rPr>
                <w:sz w:val="16"/>
                <w:szCs w:val="16"/>
              </w:rPr>
              <w:t>No</w:t>
            </w:r>
          </w:p>
          <w:p w14:paraId="11D3C655" w14:textId="77777777" w:rsidR="000005D7" w:rsidRPr="00694901" w:rsidRDefault="000005D7" w:rsidP="000005D7">
            <w:pPr>
              <w:numPr>
                <w:ilvl w:val="0"/>
                <w:numId w:val="10"/>
              </w:numPr>
              <w:snapToGrid w:val="0"/>
              <w:ind w:left="173" w:hanging="144"/>
              <w:rPr>
                <w:sz w:val="16"/>
                <w:szCs w:val="16"/>
              </w:rPr>
            </w:pPr>
            <w:r w:rsidRPr="00694901">
              <w:rPr>
                <w:sz w:val="16"/>
                <w:szCs w:val="16"/>
              </w:rPr>
              <w:t>N/A</w:t>
            </w:r>
          </w:p>
          <w:p w14:paraId="046C572A" w14:textId="77777777" w:rsidR="000005D7" w:rsidRPr="00694901" w:rsidRDefault="000005D7" w:rsidP="000005D7">
            <w:pPr>
              <w:snapToGrid w:val="0"/>
              <w:rPr>
                <w:sz w:val="16"/>
                <w:szCs w:val="16"/>
              </w:rPr>
            </w:pPr>
          </w:p>
          <w:p w14:paraId="67CEB5BD" w14:textId="4B58A725" w:rsidR="000005D7" w:rsidRPr="000005D7" w:rsidRDefault="000005D7" w:rsidP="000005D7">
            <w:pPr>
              <w:snapToGrid w:val="0"/>
              <w:rPr>
                <w:sz w:val="16"/>
                <w:szCs w:val="16"/>
              </w:rPr>
            </w:pPr>
            <w:r w:rsidRPr="00694901">
              <w:rPr>
                <w:sz w:val="16"/>
                <w:szCs w:val="16"/>
              </w:rPr>
              <w:t>Must be "N/A" if NullRecord = "Yes".  Must not be "N/A" if NullRecord = "No".</w:t>
            </w:r>
          </w:p>
        </w:tc>
      </w:tr>
      <w:tr w:rsidR="00BE4E44" w:rsidRPr="00694901" w14:paraId="0E3061B7" w14:textId="77777777" w:rsidTr="23C10B09">
        <w:trPr>
          <w:cantSplit/>
        </w:trPr>
        <w:tc>
          <w:tcPr>
            <w:tcW w:w="1728" w:type="dxa"/>
          </w:tcPr>
          <w:p w14:paraId="623F8217" w14:textId="6640C18F" w:rsidR="00BE4E44" w:rsidRPr="003C0E75" w:rsidRDefault="00BE4E44" w:rsidP="00BE4E44">
            <w:pPr>
              <w:tabs>
                <w:tab w:val="right" w:pos="14310"/>
              </w:tabs>
              <w:rPr>
                <w:b/>
                <w:color w:val="FF0000"/>
                <w:sz w:val="16"/>
                <w:szCs w:val="16"/>
                <w:rPrChange w:id="540" w:author="Mike Banach" w:date="2023-03-14T15:29:00Z">
                  <w:rPr>
                    <w:b/>
                    <w:color w:val="FF0000"/>
                    <w:sz w:val="16"/>
                    <w:szCs w:val="16"/>
                    <w:u w:val="single"/>
                  </w:rPr>
                </w:rPrChange>
              </w:rPr>
            </w:pPr>
            <w:r w:rsidRPr="003C0E75">
              <w:rPr>
                <w:b/>
                <w:bCs/>
                <w:color w:val="FF0000"/>
                <w:sz w:val="16"/>
                <w:szCs w:val="16"/>
                <w:rPrChange w:id="541" w:author="Mike Banach" w:date="2023-03-14T15:29:00Z">
                  <w:rPr>
                    <w:b/>
                    <w:bCs/>
                    <w:color w:val="FF0000"/>
                    <w:sz w:val="16"/>
                    <w:szCs w:val="16"/>
                    <w:u w:val="single"/>
                  </w:rPr>
                </w:rPrChange>
              </w:rPr>
              <w:lastRenderedPageBreak/>
              <w:t>ReleaseLocation</w:t>
            </w:r>
          </w:p>
        </w:tc>
        <w:tc>
          <w:tcPr>
            <w:tcW w:w="3600" w:type="dxa"/>
          </w:tcPr>
          <w:p w14:paraId="396E91CF" w14:textId="3513B301" w:rsidR="00BE4E44" w:rsidRPr="00694901" w:rsidRDefault="00BE4E44" w:rsidP="00BE4E44">
            <w:pPr>
              <w:tabs>
                <w:tab w:val="right" w:pos="14310"/>
              </w:tabs>
              <w:rPr>
                <w:sz w:val="16"/>
                <w:szCs w:val="16"/>
              </w:rPr>
            </w:pPr>
            <w:r w:rsidRPr="00694901">
              <w:rPr>
                <w:bCs/>
                <w:sz w:val="16"/>
                <w:szCs w:val="16"/>
              </w:rPr>
              <w:t>The specific named location(s) where the released fish abundance numbers were determined.</w:t>
            </w:r>
          </w:p>
        </w:tc>
        <w:tc>
          <w:tcPr>
            <w:tcW w:w="950" w:type="dxa"/>
          </w:tcPr>
          <w:p w14:paraId="3BCBCC5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1DC89CA" w14:textId="146B08F7"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302F2B62" w14:textId="77777777" w:rsidR="00BE4E44" w:rsidRPr="00694901" w:rsidRDefault="00BE4E44" w:rsidP="00BE4E44">
            <w:pPr>
              <w:snapToGrid w:val="0"/>
              <w:rPr>
                <w:sz w:val="16"/>
                <w:szCs w:val="16"/>
              </w:rPr>
            </w:pPr>
            <w:r w:rsidRPr="00694901">
              <w:rPr>
                <w:sz w:val="16"/>
                <w:szCs w:val="16"/>
              </w:rPr>
              <w:t>This may be any of the following:</w:t>
            </w:r>
          </w:p>
          <w:p w14:paraId="199462BE" w14:textId="0CAF50F8" w:rsidR="00BE4E44" w:rsidRPr="00694901" w:rsidRDefault="00BE4E44" w:rsidP="00BE4E44">
            <w:pPr>
              <w:numPr>
                <w:ilvl w:val="0"/>
                <w:numId w:val="3"/>
              </w:numPr>
              <w:snapToGrid w:val="0"/>
              <w:ind w:left="173" w:hanging="144"/>
              <w:rPr>
                <w:sz w:val="16"/>
                <w:szCs w:val="16"/>
              </w:rPr>
            </w:pPr>
            <w:r w:rsidRPr="00694901">
              <w:rPr>
                <w:sz w:val="16"/>
                <w:szCs w:val="16"/>
              </w:rPr>
              <w:t>the name of a hatchery facility, acclimation pond, etc.</w:t>
            </w:r>
          </w:p>
          <w:p w14:paraId="65540EB0" w14:textId="6E7BAC78" w:rsidR="00BE4E44" w:rsidRPr="00694901" w:rsidRDefault="00BE4E44" w:rsidP="00BE4E44">
            <w:pPr>
              <w:numPr>
                <w:ilvl w:val="0"/>
                <w:numId w:val="3"/>
              </w:numPr>
              <w:snapToGrid w:val="0"/>
              <w:ind w:left="173" w:hanging="144"/>
              <w:rPr>
                <w:sz w:val="16"/>
                <w:szCs w:val="16"/>
              </w:rPr>
            </w:pPr>
            <w:r w:rsidRPr="00694901">
              <w:rPr>
                <w:sz w:val="16"/>
                <w:szCs w:val="16"/>
              </w:rPr>
              <w:t>the name of a fluvial water body</w:t>
            </w:r>
          </w:p>
          <w:p w14:paraId="0B83DCD5"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an impounded fluvial water body (reservoir)</w:t>
            </w:r>
          </w:p>
          <w:p w14:paraId="762C08BD"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 lentic water body</w:t>
            </w:r>
          </w:p>
          <w:p w14:paraId="0B198E7B" w14:textId="77777777"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p w14:paraId="40977A01" w14:textId="5BA95B1F" w:rsidR="00BE4E44" w:rsidRPr="00694901" w:rsidRDefault="00BE4E44" w:rsidP="00BE4E44">
            <w:pPr>
              <w:numPr>
                <w:ilvl w:val="0"/>
                <w:numId w:val="3"/>
              </w:numPr>
              <w:snapToGrid w:val="0"/>
              <w:ind w:left="173" w:hanging="144"/>
              <w:rPr>
                <w:sz w:val="16"/>
                <w:szCs w:val="16"/>
              </w:rPr>
            </w:pPr>
            <w:r w:rsidRPr="00694901">
              <w:rPr>
                <w:sz w:val="16"/>
                <w:szCs w:val="16"/>
              </w:rPr>
              <w:t>the name of a dam, or weir, or trap, etc.</w:t>
            </w:r>
          </w:p>
        </w:tc>
      </w:tr>
      <w:tr w:rsidR="00BE4E44" w:rsidRPr="00694901" w14:paraId="4A3136ED" w14:textId="77777777" w:rsidTr="23C10B09">
        <w:trPr>
          <w:cantSplit/>
        </w:trPr>
        <w:tc>
          <w:tcPr>
            <w:tcW w:w="1728" w:type="dxa"/>
          </w:tcPr>
          <w:p w14:paraId="45B8DC3D" w14:textId="1DD5F2AD" w:rsidR="00BE4E44" w:rsidRPr="00694901" w:rsidRDefault="00BE4E44" w:rsidP="00BE4E44">
            <w:pPr>
              <w:tabs>
                <w:tab w:val="right" w:pos="14310"/>
              </w:tabs>
              <w:rPr>
                <w:b/>
                <w:bCs/>
                <w:color w:val="FF0000"/>
                <w:sz w:val="16"/>
                <w:szCs w:val="16"/>
                <w:u w:val="single"/>
              </w:rPr>
            </w:pPr>
            <w:r w:rsidRPr="00694901">
              <w:rPr>
                <w:bCs/>
                <w:sz w:val="16"/>
                <w:szCs w:val="16"/>
              </w:rPr>
              <w:t>ReleaseLocPTcode</w:t>
            </w:r>
          </w:p>
        </w:tc>
        <w:tc>
          <w:tcPr>
            <w:tcW w:w="3600" w:type="dxa"/>
          </w:tcPr>
          <w:p w14:paraId="5FE5ED72" w14:textId="338C2F68" w:rsidR="00BE4E44" w:rsidRPr="00694901" w:rsidRDefault="00BE4E44" w:rsidP="00BE4E44">
            <w:pPr>
              <w:tabs>
                <w:tab w:val="right" w:pos="14310"/>
              </w:tabs>
              <w:rPr>
                <w:bCs/>
                <w:sz w:val="16"/>
                <w:szCs w:val="16"/>
              </w:rPr>
            </w:pPr>
            <w:r w:rsidRPr="00694901">
              <w:rPr>
                <w:bCs/>
                <w:sz w:val="16"/>
                <w:szCs w:val="16"/>
              </w:rPr>
              <w:t>PTAGIS code for the location where smolts were released.</w:t>
            </w:r>
          </w:p>
        </w:tc>
        <w:tc>
          <w:tcPr>
            <w:tcW w:w="950" w:type="dxa"/>
          </w:tcPr>
          <w:p w14:paraId="17856F1B" w14:textId="77777777" w:rsidR="00BE4E44" w:rsidRPr="00694901" w:rsidRDefault="00BE4E44" w:rsidP="00BE4E44">
            <w:pPr>
              <w:tabs>
                <w:tab w:val="right" w:pos="14310"/>
              </w:tabs>
              <w:jc w:val="center"/>
              <w:rPr>
                <w:bCs/>
                <w:sz w:val="16"/>
                <w:szCs w:val="16"/>
              </w:rPr>
            </w:pPr>
            <w:r w:rsidRPr="00694901">
              <w:rPr>
                <w:bCs/>
                <w:sz w:val="16"/>
                <w:szCs w:val="16"/>
              </w:rPr>
              <w:t>Text</w:t>
            </w:r>
          </w:p>
          <w:p w14:paraId="12D30DBA" w14:textId="750413A1" w:rsidR="00BE4E44" w:rsidRPr="00694901" w:rsidRDefault="00BE4E44" w:rsidP="00BE4E44">
            <w:pPr>
              <w:tabs>
                <w:tab w:val="right" w:pos="14310"/>
              </w:tabs>
              <w:jc w:val="center"/>
              <w:rPr>
                <w:b/>
                <w:bCs/>
                <w:color w:val="FF0000"/>
                <w:sz w:val="16"/>
                <w:szCs w:val="16"/>
              </w:rPr>
            </w:pPr>
            <w:r w:rsidRPr="00694901">
              <w:rPr>
                <w:bCs/>
                <w:sz w:val="16"/>
                <w:szCs w:val="16"/>
              </w:rPr>
              <w:t>(0-255)</w:t>
            </w:r>
          </w:p>
        </w:tc>
        <w:tc>
          <w:tcPr>
            <w:tcW w:w="8410" w:type="dxa"/>
            <w:gridSpan w:val="4"/>
          </w:tcPr>
          <w:p w14:paraId="45C24DD8" w14:textId="4A484DD9" w:rsidR="00BE4E44" w:rsidRPr="00694901" w:rsidRDefault="00BE4E44" w:rsidP="00BE4E44">
            <w:pPr>
              <w:snapToGrid w:val="0"/>
              <w:rPr>
                <w:sz w:val="16"/>
                <w:szCs w:val="16"/>
              </w:rPr>
            </w:pPr>
            <w:r w:rsidRPr="00694901">
              <w:rPr>
                <w:sz w:val="16"/>
                <w:szCs w:val="16"/>
              </w:rPr>
              <w:t>There should be a PTAGIS code for most locations where smolts were released.  Provide that code, or multiple codes if smolts were released at multiple locations.</w:t>
            </w:r>
          </w:p>
        </w:tc>
      </w:tr>
      <w:tr w:rsidR="00BE4E44" w:rsidRPr="00694901" w14:paraId="74FF37C7" w14:textId="77777777" w:rsidTr="23C10B09">
        <w:trPr>
          <w:cantSplit/>
        </w:trPr>
        <w:tc>
          <w:tcPr>
            <w:tcW w:w="1728" w:type="dxa"/>
          </w:tcPr>
          <w:p w14:paraId="68511D3D" w14:textId="3D9BDE7D"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rPr>
              <w:t>ReleaseRegion</w:t>
            </w:r>
            <w:proofErr w:type="spellEnd"/>
          </w:p>
        </w:tc>
        <w:tc>
          <w:tcPr>
            <w:tcW w:w="3600" w:type="dxa"/>
          </w:tcPr>
          <w:p w14:paraId="0ADB9C22" w14:textId="6A83A550" w:rsidR="00BE4E44" w:rsidRPr="00694901" w:rsidRDefault="00BE4E44" w:rsidP="00BE4E44">
            <w:pPr>
              <w:tabs>
                <w:tab w:val="right" w:pos="14310"/>
              </w:tabs>
              <w:rPr>
                <w:sz w:val="16"/>
                <w:szCs w:val="16"/>
              </w:rPr>
            </w:pPr>
            <w:r w:rsidRPr="00694901">
              <w:rPr>
                <w:sz w:val="16"/>
                <w:szCs w:val="16"/>
              </w:rPr>
              <w:t>General region of the release location.</w:t>
            </w:r>
          </w:p>
        </w:tc>
        <w:tc>
          <w:tcPr>
            <w:tcW w:w="950" w:type="dxa"/>
          </w:tcPr>
          <w:p w14:paraId="599A6D94"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6017834" w14:textId="146AB584" w:rsidR="00BE4E44" w:rsidRPr="00694901" w:rsidRDefault="00BE4E44" w:rsidP="00BE4E44">
            <w:pPr>
              <w:tabs>
                <w:tab w:val="right" w:pos="14310"/>
              </w:tabs>
              <w:jc w:val="center"/>
              <w:rPr>
                <w:b/>
                <w:color w:val="FF0000"/>
                <w:sz w:val="16"/>
                <w:szCs w:val="16"/>
              </w:rPr>
            </w:pPr>
            <w:r w:rsidRPr="00694901">
              <w:rPr>
                <w:color w:val="FF0000"/>
                <w:sz w:val="16"/>
                <w:szCs w:val="16"/>
              </w:rPr>
              <w:t>(11-22)</w:t>
            </w:r>
          </w:p>
        </w:tc>
        <w:tc>
          <w:tcPr>
            <w:tcW w:w="8410" w:type="dxa"/>
            <w:gridSpan w:val="4"/>
          </w:tcPr>
          <w:p w14:paraId="5769CFD8" w14:textId="77777777" w:rsidR="00BE4E44" w:rsidRPr="00694901" w:rsidRDefault="00BE4E44" w:rsidP="00BE4E44">
            <w:pPr>
              <w:rPr>
                <w:sz w:val="16"/>
                <w:szCs w:val="16"/>
              </w:rPr>
            </w:pPr>
            <w:r w:rsidRPr="00694901">
              <w:rPr>
                <w:sz w:val="16"/>
                <w:szCs w:val="16"/>
              </w:rPr>
              <w:t xml:space="preserve">For anadromous Chinook, chum, coho, sockeye, pink salmon, and steelhead use PSC region names as provided in the </w:t>
            </w:r>
            <w:hyperlink r:id="rId35" w:history="1">
              <w:r w:rsidRPr="00694901">
                <w:rPr>
                  <w:rStyle w:val="Hyperlink"/>
                  <w:sz w:val="16"/>
                  <w:szCs w:val="16"/>
                </w:rPr>
                <w:t>RMIS CWT specification document</w:t>
              </w:r>
            </w:hyperlink>
            <w:r w:rsidRPr="00694901">
              <w:rPr>
                <w:sz w:val="16"/>
                <w:szCs w:val="16"/>
              </w:rPr>
              <w:t>.</w:t>
            </w:r>
          </w:p>
          <w:p w14:paraId="11576CE2" w14:textId="77777777" w:rsidR="00BE4E44" w:rsidRPr="00694901" w:rsidRDefault="00BE4E44" w:rsidP="00BE4E44">
            <w:pPr>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61F8E4A7"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Lower Columbia River   [</w:t>
            </w:r>
            <w:r w:rsidRPr="00694901">
              <w:rPr>
                <w:i/>
                <w:sz w:val="16"/>
                <w:szCs w:val="16"/>
              </w:rPr>
              <w:t>mouth to Bonneville Dam</w:t>
            </w:r>
            <w:r w:rsidRPr="00694901">
              <w:rPr>
                <w:sz w:val="16"/>
                <w:szCs w:val="16"/>
              </w:rPr>
              <w:t>]</w:t>
            </w:r>
          </w:p>
          <w:p w14:paraId="2468D09B"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Central Columbia River   [</w:t>
            </w:r>
            <w:r w:rsidRPr="00694901">
              <w:rPr>
                <w:i/>
                <w:sz w:val="16"/>
                <w:szCs w:val="16"/>
              </w:rPr>
              <w:t>Bonneville Dam to McNary Dam</w:t>
            </w:r>
            <w:r w:rsidRPr="00694901">
              <w:rPr>
                <w:sz w:val="16"/>
                <w:szCs w:val="16"/>
              </w:rPr>
              <w:t>]</w:t>
            </w:r>
          </w:p>
          <w:p w14:paraId="6417A066"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Upper Columbia River   [</w:t>
            </w:r>
            <w:r w:rsidRPr="00694901">
              <w:rPr>
                <w:i/>
                <w:sz w:val="16"/>
                <w:szCs w:val="16"/>
              </w:rPr>
              <w:t>above McNary Dam; excludes Snake River</w:t>
            </w:r>
            <w:r w:rsidRPr="00694901">
              <w:rPr>
                <w:sz w:val="16"/>
                <w:szCs w:val="16"/>
              </w:rPr>
              <w:t>]</w:t>
            </w:r>
          </w:p>
          <w:p w14:paraId="79715DF1"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Snake River</w:t>
            </w:r>
          </w:p>
          <w:p w14:paraId="0D2DCE2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Northern Oregon Coast</w:t>
            </w:r>
          </w:p>
          <w:p w14:paraId="314B7648"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Southern Oregon Coast</w:t>
            </w:r>
          </w:p>
          <w:p w14:paraId="216D310B" w14:textId="37056B25" w:rsidR="00BE4E44" w:rsidRPr="00694901" w:rsidRDefault="00BE4E44" w:rsidP="00BE4E44">
            <w:pPr>
              <w:snapToGrid w:val="0"/>
              <w:rPr>
                <w:sz w:val="16"/>
                <w:szCs w:val="16"/>
              </w:rPr>
            </w:pPr>
            <w:r w:rsidRPr="00694901">
              <w:rPr>
                <w:sz w:val="16"/>
                <w:szCs w:val="16"/>
              </w:rPr>
              <w:t>For landlocked salmon/steelhead and other taxa further work will be needed to develop an appropriate suite of regions for each situation.</w:t>
            </w:r>
          </w:p>
        </w:tc>
      </w:tr>
      <w:tr w:rsidR="00BE4E44" w:rsidRPr="00694901" w14:paraId="485E85A7" w14:textId="77777777" w:rsidTr="23C10B09">
        <w:trPr>
          <w:cantSplit/>
        </w:trPr>
        <w:tc>
          <w:tcPr>
            <w:tcW w:w="1728" w:type="dxa"/>
          </w:tcPr>
          <w:p w14:paraId="765314F2" w14:textId="6A13CF8B" w:rsidR="00BE4E44" w:rsidRPr="00694901" w:rsidRDefault="00BE4E44" w:rsidP="00BE4E44">
            <w:pPr>
              <w:tabs>
                <w:tab w:val="right" w:pos="14310"/>
              </w:tabs>
              <w:rPr>
                <w:b/>
                <w:color w:val="FF0000"/>
                <w:sz w:val="16"/>
                <w:szCs w:val="16"/>
                <w:u w:val="single"/>
              </w:rPr>
            </w:pPr>
            <w:r w:rsidRPr="00694901">
              <w:rPr>
                <w:sz w:val="16"/>
                <w:szCs w:val="16"/>
              </w:rPr>
              <w:t>ReleaseHUC</w:t>
            </w:r>
            <w:ins w:id="542" w:author="Mike Banach" w:date="2023-03-16T10:34:00Z">
              <w:r w:rsidR="00CB41DB">
                <w:rPr>
                  <w:sz w:val="16"/>
                  <w:szCs w:val="16"/>
                </w:rPr>
                <w:t>_</w:t>
              </w:r>
            </w:ins>
            <w:r w:rsidRPr="00694901">
              <w:rPr>
                <w:sz w:val="16"/>
                <w:szCs w:val="16"/>
              </w:rPr>
              <w:t>8</w:t>
            </w:r>
          </w:p>
        </w:tc>
        <w:tc>
          <w:tcPr>
            <w:tcW w:w="3600" w:type="dxa"/>
          </w:tcPr>
          <w:p w14:paraId="6C577349" w14:textId="307DB870" w:rsidR="00BE4E44" w:rsidRPr="00694901" w:rsidRDefault="00BE4E44" w:rsidP="00BE4E44">
            <w:pPr>
              <w:tabs>
                <w:tab w:val="right" w:pos="14310"/>
              </w:tabs>
              <w:rPr>
                <w:sz w:val="16"/>
                <w:szCs w:val="16"/>
              </w:rPr>
            </w:pPr>
            <w:r w:rsidRPr="00694901">
              <w:rPr>
                <w:sz w:val="16"/>
                <w:szCs w:val="16"/>
              </w:rPr>
              <w:t>8-digit (fourth-field) HUC of release site.</w:t>
            </w:r>
          </w:p>
        </w:tc>
        <w:tc>
          <w:tcPr>
            <w:tcW w:w="950" w:type="dxa"/>
          </w:tcPr>
          <w:p w14:paraId="69D4D480" w14:textId="77777777" w:rsidR="00BE4E44" w:rsidRPr="00694901" w:rsidRDefault="00BE4E44" w:rsidP="00BE4E44">
            <w:pPr>
              <w:tabs>
                <w:tab w:val="right" w:pos="14310"/>
              </w:tabs>
              <w:jc w:val="center"/>
              <w:rPr>
                <w:sz w:val="16"/>
                <w:szCs w:val="16"/>
              </w:rPr>
            </w:pPr>
            <w:r w:rsidRPr="00694901">
              <w:rPr>
                <w:sz w:val="16"/>
                <w:szCs w:val="16"/>
              </w:rPr>
              <w:t>Text</w:t>
            </w:r>
          </w:p>
          <w:p w14:paraId="71EE9C98" w14:textId="24E91A0E" w:rsidR="00BE4E44" w:rsidRPr="00694901" w:rsidRDefault="00BE4E44" w:rsidP="00BE4E44">
            <w:pPr>
              <w:tabs>
                <w:tab w:val="right" w:pos="14310"/>
              </w:tabs>
              <w:jc w:val="center"/>
              <w:rPr>
                <w:b/>
                <w:color w:val="FF0000"/>
                <w:sz w:val="16"/>
                <w:szCs w:val="16"/>
              </w:rPr>
            </w:pPr>
            <w:r w:rsidRPr="00694901">
              <w:rPr>
                <w:sz w:val="16"/>
                <w:szCs w:val="16"/>
              </w:rPr>
              <w:t>(8-8)</w:t>
            </w:r>
          </w:p>
        </w:tc>
        <w:tc>
          <w:tcPr>
            <w:tcW w:w="8410" w:type="dxa"/>
            <w:gridSpan w:val="4"/>
          </w:tcPr>
          <w:p w14:paraId="69FA74C4" w14:textId="77777777" w:rsidR="00BE4E44" w:rsidRPr="00694901" w:rsidRDefault="00BE4E44" w:rsidP="00BE4E44">
            <w:pPr>
              <w:snapToGrid w:val="0"/>
              <w:rPr>
                <w:sz w:val="16"/>
                <w:szCs w:val="16"/>
              </w:rPr>
            </w:pPr>
          </w:p>
        </w:tc>
      </w:tr>
      <w:tr w:rsidR="00BE4E44" w:rsidRPr="00694901" w14:paraId="0286EA0E" w14:textId="77777777" w:rsidTr="23C10B09">
        <w:trPr>
          <w:cantSplit/>
        </w:trPr>
        <w:tc>
          <w:tcPr>
            <w:tcW w:w="1728" w:type="dxa"/>
          </w:tcPr>
          <w:p w14:paraId="2B495B01" w14:textId="3B4AE888" w:rsidR="00BE4E44" w:rsidRPr="00694901" w:rsidRDefault="00BE4E44" w:rsidP="00BE4E44">
            <w:pPr>
              <w:tabs>
                <w:tab w:val="right" w:pos="14310"/>
              </w:tabs>
              <w:rPr>
                <w:b/>
                <w:color w:val="FF0000"/>
                <w:sz w:val="16"/>
                <w:szCs w:val="16"/>
                <w:u w:val="single"/>
              </w:rPr>
            </w:pPr>
            <w:r w:rsidRPr="00694901">
              <w:rPr>
                <w:sz w:val="16"/>
                <w:szCs w:val="16"/>
              </w:rPr>
              <w:t>ReleaseLong</w:t>
            </w:r>
          </w:p>
        </w:tc>
        <w:tc>
          <w:tcPr>
            <w:tcW w:w="3600" w:type="dxa"/>
          </w:tcPr>
          <w:p w14:paraId="3835101A" w14:textId="044F4ABD" w:rsidR="00BE4E44" w:rsidRPr="00694901" w:rsidRDefault="00BE4E44" w:rsidP="00BE4E44">
            <w:pPr>
              <w:tabs>
                <w:tab w:val="right" w:pos="14310"/>
              </w:tabs>
              <w:rPr>
                <w:sz w:val="16"/>
                <w:szCs w:val="16"/>
              </w:rPr>
            </w:pPr>
            <w:r w:rsidRPr="00694901">
              <w:rPr>
                <w:sz w:val="16"/>
                <w:szCs w:val="16"/>
              </w:rPr>
              <w:t>Longitude of the location specified in the ReleaseLocation field, in decimal degrees.  Calculated using NAD83/WGS84.</w:t>
            </w:r>
          </w:p>
        </w:tc>
        <w:tc>
          <w:tcPr>
            <w:tcW w:w="950" w:type="dxa"/>
          </w:tcPr>
          <w:p w14:paraId="66B78E02" w14:textId="01A3FC03" w:rsidR="00BE4E44" w:rsidRPr="00694901" w:rsidRDefault="00BE4E44" w:rsidP="00BE4E44">
            <w:pPr>
              <w:tabs>
                <w:tab w:val="right" w:pos="14310"/>
              </w:tabs>
              <w:jc w:val="center"/>
              <w:rPr>
                <w:b/>
                <w:color w:val="FF0000"/>
                <w:sz w:val="16"/>
                <w:szCs w:val="16"/>
              </w:rPr>
            </w:pPr>
            <w:r w:rsidRPr="00694901">
              <w:rPr>
                <w:sz w:val="16"/>
                <w:szCs w:val="16"/>
              </w:rPr>
              <w:t>Real</w:t>
            </w:r>
          </w:p>
        </w:tc>
        <w:tc>
          <w:tcPr>
            <w:tcW w:w="8410" w:type="dxa"/>
            <w:gridSpan w:val="4"/>
          </w:tcPr>
          <w:p w14:paraId="795482C6"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3A29E575" w14:textId="77777777" w:rsidR="00BE4E44" w:rsidRPr="00694901" w:rsidRDefault="00BE4E44" w:rsidP="00BE4E44">
            <w:pPr>
              <w:snapToGrid w:val="0"/>
              <w:rPr>
                <w:sz w:val="16"/>
                <w:szCs w:val="16"/>
              </w:rPr>
            </w:pPr>
          </w:p>
          <w:p w14:paraId="2ACFD764" w14:textId="74549956" w:rsidR="00BE4E44" w:rsidRPr="00694901" w:rsidRDefault="00BE4E44" w:rsidP="00BE4E44">
            <w:pPr>
              <w:snapToGrid w:val="0"/>
              <w:rPr>
                <w:sz w:val="16"/>
                <w:szCs w:val="16"/>
              </w:rPr>
            </w:pPr>
            <w:r w:rsidRPr="00694901">
              <w:rPr>
                <w:sz w:val="16"/>
                <w:szCs w:val="16"/>
              </w:rPr>
              <w:t>If the ReleaseLocation field contains multiple locations and you wish to provide a longitude / latitude for each, do that within the ReleaseLocation field.  [ In such cases the ReleaseLong / ReleaseLat fields will be used to provide a general visual reference on the online query system, and the ReleaseLocation field will provide specific longitudes / latitudes for the individual sites for data end users. ]</w:t>
            </w:r>
          </w:p>
        </w:tc>
      </w:tr>
      <w:tr w:rsidR="00BE4E44" w:rsidRPr="00694901" w14:paraId="0D0552BF" w14:textId="77777777" w:rsidTr="23C10B09">
        <w:trPr>
          <w:cantSplit/>
        </w:trPr>
        <w:tc>
          <w:tcPr>
            <w:tcW w:w="1728" w:type="dxa"/>
          </w:tcPr>
          <w:p w14:paraId="674A411A" w14:textId="43C78B1D" w:rsidR="00BE4E44" w:rsidRPr="00694901" w:rsidRDefault="00BE4E44" w:rsidP="00BE4E44">
            <w:pPr>
              <w:tabs>
                <w:tab w:val="right" w:pos="14310"/>
              </w:tabs>
              <w:rPr>
                <w:sz w:val="16"/>
                <w:szCs w:val="16"/>
              </w:rPr>
            </w:pPr>
            <w:r w:rsidRPr="00694901">
              <w:rPr>
                <w:sz w:val="16"/>
                <w:szCs w:val="16"/>
              </w:rPr>
              <w:t>ReleaseLat</w:t>
            </w:r>
          </w:p>
        </w:tc>
        <w:tc>
          <w:tcPr>
            <w:tcW w:w="3600" w:type="dxa"/>
          </w:tcPr>
          <w:p w14:paraId="26B07A7B" w14:textId="3527BB0D" w:rsidR="00BE4E44" w:rsidRPr="00694901" w:rsidRDefault="00BE4E44" w:rsidP="00BE4E44">
            <w:pPr>
              <w:tabs>
                <w:tab w:val="right" w:pos="14310"/>
              </w:tabs>
              <w:rPr>
                <w:sz w:val="16"/>
                <w:szCs w:val="16"/>
              </w:rPr>
            </w:pPr>
            <w:r w:rsidRPr="00694901">
              <w:rPr>
                <w:sz w:val="16"/>
                <w:szCs w:val="16"/>
              </w:rPr>
              <w:t>Latitude of the location specified in the ReleaseLocation field, in decimal degrees.  Calculated using NAD83/WGS84.</w:t>
            </w:r>
          </w:p>
        </w:tc>
        <w:tc>
          <w:tcPr>
            <w:tcW w:w="950" w:type="dxa"/>
          </w:tcPr>
          <w:p w14:paraId="5B579A12" w14:textId="40F59AE0" w:rsidR="00BE4E44" w:rsidRPr="00694901" w:rsidRDefault="00BE4E44" w:rsidP="00BE4E44">
            <w:pPr>
              <w:tabs>
                <w:tab w:val="right" w:pos="14310"/>
              </w:tabs>
              <w:jc w:val="center"/>
              <w:rPr>
                <w:sz w:val="16"/>
                <w:szCs w:val="16"/>
              </w:rPr>
            </w:pPr>
            <w:r w:rsidRPr="00694901">
              <w:rPr>
                <w:sz w:val="16"/>
                <w:szCs w:val="16"/>
              </w:rPr>
              <w:t>Real</w:t>
            </w:r>
          </w:p>
        </w:tc>
        <w:tc>
          <w:tcPr>
            <w:tcW w:w="8410" w:type="dxa"/>
            <w:gridSpan w:val="4"/>
          </w:tcPr>
          <w:p w14:paraId="4ABE9921" w14:textId="76279B8A"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08628202" w14:textId="77777777" w:rsidTr="23C10B09">
        <w:trPr>
          <w:cantSplit/>
        </w:trPr>
        <w:tc>
          <w:tcPr>
            <w:tcW w:w="1728" w:type="dxa"/>
          </w:tcPr>
          <w:p w14:paraId="523B5571" w14:textId="283FA402" w:rsidR="00BE4E44" w:rsidRPr="003C0E75" w:rsidRDefault="00BE4E44" w:rsidP="00BE4E44">
            <w:pPr>
              <w:tabs>
                <w:tab w:val="right" w:pos="14310"/>
              </w:tabs>
              <w:rPr>
                <w:b/>
                <w:color w:val="FF0000"/>
                <w:sz w:val="16"/>
                <w:szCs w:val="16"/>
                <w:rPrChange w:id="543" w:author="Mike Banach" w:date="2023-03-14T15:29:00Z">
                  <w:rPr>
                    <w:b/>
                    <w:color w:val="FF0000"/>
                    <w:sz w:val="16"/>
                    <w:szCs w:val="16"/>
                    <w:u w:val="single"/>
                  </w:rPr>
                </w:rPrChange>
              </w:rPr>
            </w:pPr>
            <w:r w:rsidRPr="003C0E75">
              <w:rPr>
                <w:b/>
                <w:bCs/>
                <w:color w:val="FF0000"/>
                <w:sz w:val="16"/>
                <w:szCs w:val="16"/>
                <w:rPrChange w:id="544" w:author="Mike Banach" w:date="2023-03-14T15:29:00Z">
                  <w:rPr>
                    <w:b/>
                    <w:bCs/>
                    <w:color w:val="FF0000"/>
                    <w:sz w:val="16"/>
                    <w:szCs w:val="16"/>
                    <w:u w:val="single"/>
                  </w:rPr>
                </w:rPrChange>
              </w:rPr>
              <w:t>ReturnLocation</w:t>
            </w:r>
          </w:p>
        </w:tc>
        <w:tc>
          <w:tcPr>
            <w:tcW w:w="3600" w:type="dxa"/>
          </w:tcPr>
          <w:p w14:paraId="4949BF3E" w14:textId="362A1AEC" w:rsidR="00BE4E44" w:rsidRPr="00694901" w:rsidRDefault="00BE4E44" w:rsidP="00BE4E44">
            <w:pPr>
              <w:tabs>
                <w:tab w:val="right" w:pos="14310"/>
              </w:tabs>
              <w:rPr>
                <w:sz w:val="16"/>
                <w:szCs w:val="16"/>
              </w:rPr>
            </w:pPr>
            <w:r w:rsidRPr="00694901">
              <w:rPr>
                <w:bCs/>
                <w:sz w:val="16"/>
                <w:szCs w:val="16"/>
              </w:rPr>
              <w:t>The specific named location(s) where the adult return numbers were determined.</w:t>
            </w:r>
          </w:p>
        </w:tc>
        <w:tc>
          <w:tcPr>
            <w:tcW w:w="950" w:type="dxa"/>
          </w:tcPr>
          <w:p w14:paraId="54395AA9"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2D3A9CA5" w14:textId="3757EE12"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73EF4EF0" w14:textId="77777777" w:rsidR="00BE4E44" w:rsidRPr="00694901" w:rsidRDefault="00BE4E44" w:rsidP="00BE4E44">
            <w:pPr>
              <w:snapToGrid w:val="0"/>
              <w:rPr>
                <w:sz w:val="16"/>
                <w:szCs w:val="16"/>
              </w:rPr>
            </w:pPr>
            <w:r w:rsidRPr="00694901">
              <w:rPr>
                <w:sz w:val="16"/>
                <w:szCs w:val="16"/>
              </w:rPr>
              <w:t>This may be any of the following:</w:t>
            </w:r>
          </w:p>
          <w:p w14:paraId="637CD7E3"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hatchery, dam, weir, or trap, etc.</w:t>
            </w:r>
          </w:p>
          <w:p w14:paraId="4773024C"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acclimation site, if returns are to a release location</w:t>
            </w:r>
          </w:p>
          <w:p w14:paraId="222BE77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fluvial water body</w:t>
            </w:r>
          </w:p>
          <w:p w14:paraId="095C8400"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impounded fluvial water body (reservoir)</w:t>
            </w:r>
          </w:p>
          <w:p w14:paraId="3D40A275"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lentic water body</w:t>
            </w:r>
          </w:p>
          <w:p w14:paraId="3438F6D8" w14:textId="5FA0D115"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tc>
      </w:tr>
      <w:tr w:rsidR="00BE4E44" w:rsidRPr="00694901" w14:paraId="0B5FC3AC" w14:textId="77777777" w:rsidTr="23C10B09">
        <w:trPr>
          <w:cantSplit/>
        </w:trPr>
        <w:tc>
          <w:tcPr>
            <w:tcW w:w="1728" w:type="dxa"/>
          </w:tcPr>
          <w:p w14:paraId="6B9E1E73" w14:textId="05DE6327" w:rsidR="00BE4E44" w:rsidRPr="00694901" w:rsidRDefault="00BE4E44" w:rsidP="00BE4E44">
            <w:pPr>
              <w:tabs>
                <w:tab w:val="right" w:pos="14310"/>
              </w:tabs>
              <w:rPr>
                <w:b/>
                <w:bCs/>
                <w:color w:val="FF0000"/>
                <w:sz w:val="16"/>
                <w:szCs w:val="16"/>
                <w:u w:val="single"/>
              </w:rPr>
            </w:pPr>
            <w:r w:rsidRPr="00694901">
              <w:rPr>
                <w:sz w:val="16"/>
                <w:szCs w:val="16"/>
              </w:rPr>
              <w:t>ReturnLong</w:t>
            </w:r>
          </w:p>
        </w:tc>
        <w:tc>
          <w:tcPr>
            <w:tcW w:w="3600" w:type="dxa"/>
          </w:tcPr>
          <w:p w14:paraId="2C0308F5" w14:textId="2AE6DBFB" w:rsidR="00BE4E44" w:rsidRPr="00694901" w:rsidRDefault="00BE4E44" w:rsidP="00BE4E44">
            <w:pPr>
              <w:tabs>
                <w:tab w:val="right" w:pos="14310"/>
              </w:tabs>
              <w:rPr>
                <w:bCs/>
                <w:sz w:val="16"/>
                <w:szCs w:val="16"/>
              </w:rPr>
            </w:pPr>
            <w:r w:rsidRPr="00694901">
              <w:rPr>
                <w:sz w:val="16"/>
                <w:szCs w:val="16"/>
              </w:rPr>
              <w:t>Longitude of the location specified in the AdultLocation field, in decimal degrees.  Calculated using NAD83/WGS84.</w:t>
            </w:r>
          </w:p>
        </w:tc>
        <w:tc>
          <w:tcPr>
            <w:tcW w:w="950" w:type="dxa"/>
          </w:tcPr>
          <w:p w14:paraId="0B7B5721" w14:textId="18A24573" w:rsidR="00BE4E44" w:rsidRPr="00694901" w:rsidRDefault="00BE4E44" w:rsidP="00BE4E44">
            <w:pPr>
              <w:tabs>
                <w:tab w:val="right" w:pos="14310"/>
              </w:tabs>
              <w:jc w:val="center"/>
              <w:rPr>
                <w:b/>
                <w:bCs/>
                <w:color w:val="FF0000"/>
                <w:sz w:val="16"/>
                <w:szCs w:val="16"/>
              </w:rPr>
            </w:pPr>
            <w:r w:rsidRPr="00694901">
              <w:rPr>
                <w:sz w:val="16"/>
                <w:szCs w:val="16"/>
              </w:rPr>
              <w:t>Real</w:t>
            </w:r>
          </w:p>
        </w:tc>
        <w:tc>
          <w:tcPr>
            <w:tcW w:w="8410" w:type="dxa"/>
            <w:gridSpan w:val="4"/>
          </w:tcPr>
          <w:p w14:paraId="4E60B193"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6E8921F4" w14:textId="77777777" w:rsidR="00BE4E44" w:rsidRPr="00694901" w:rsidRDefault="00BE4E44" w:rsidP="00BE4E44">
            <w:pPr>
              <w:snapToGrid w:val="0"/>
              <w:rPr>
                <w:sz w:val="16"/>
                <w:szCs w:val="16"/>
              </w:rPr>
            </w:pPr>
          </w:p>
          <w:p w14:paraId="15CA4257" w14:textId="0CFFED86" w:rsidR="00BE4E44" w:rsidRPr="00694901" w:rsidRDefault="00BE4E44" w:rsidP="00BE4E44">
            <w:pPr>
              <w:snapToGrid w:val="0"/>
              <w:rPr>
                <w:sz w:val="16"/>
                <w:szCs w:val="16"/>
              </w:rPr>
            </w:pPr>
            <w:r w:rsidRPr="00694901">
              <w:rPr>
                <w:sz w:val="16"/>
                <w:szCs w:val="16"/>
              </w:rPr>
              <w:t>If the ReturnLocation field contains multiple locations and you wish to provide a longitude / latitude for each, do that within the ReturnLocation field.  [ In such cases the ReturnLong / ReturnLat fields will be used to provide a general visual reference on the online query system, and the ReleaseLocation field will provide specific longitudes / latitudes for the individual sites for data end users. ]</w:t>
            </w:r>
          </w:p>
        </w:tc>
      </w:tr>
      <w:tr w:rsidR="00BE4E44" w:rsidRPr="00694901" w14:paraId="7D82C35A" w14:textId="77777777" w:rsidTr="23C10B09">
        <w:trPr>
          <w:cantSplit/>
        </w:trPr>
        <w:tc>
          <w:tcPr>
            <w:tcW w:w="1728" w:type="dxa"/>
          </w:tcPr>
          <w:p w14:paraId="7B5C54A0" w14:textId="0E217752" w:rsidR="00BE4E44" w:rsidRPr="00694901" w:rsidRDefault="00BE4E44" w:rsidP="00BE4E44">
            <w:pPr>
              <w:tabs>
                <w:tab w:val="right" w:pos="14310"/>
              </w:tabs>
              <w:rPr>
                <w:b/>
                <w:bCs/>
                <w:color w:val="FF0000"/>
                <w:sz w:val="16"/>
                <w:szCs w:val="16"/>
                <w:u w:val="single"/>
              </w:rPr>
            </w:pPr>
            <w:r w:rsidRPr="00694901">
              <w:rPr>
                <w:sz w:val="16"/>
                <w:szCs w:val="16"/>
              </w:rPr>
              <w:lastRenderedPageBreak/>
              <w:t>ReturnLat</w:t>
            </w:r>
          </w:p>
        </w:tc>
        <w:tc>
          <w:tcPr>
            <w:tcW w:w="3600" w:type="dxa"/>
          </w:tcPr>
          <w:p w14:paraId="20277710" w14:textId="41A0E1E3" w:rsidR="00BE4E44" w:rsidRPr="00694901" w:rsidRDefault="00BE4E44" w:rsidP="00BE4E44">
            <w:pPr>
              <w:tabs>
                <w:tab w:val="right" w:pos="14310"/>
              </w:tabs>
              <w:rPr>
                <w:bCs/>
                <w:sz w:val="16"/>
                <w:szCs w:val="16"/>
              </w:rPr>
            </w:pPr>
            <w:r w:rsidRPr="00694901">
              <w:rPr>
                <w:sz w:val="16"/>
                <w:szCs w:val="16"/>
              </w:rPr>
              <w:t>Latitude of the location specified in the AdultLocation field, in decimal degrees.  Calculated using NAD83/WGS84.</w:t>
            </w:r>
          </w:p>
        </w:tc>
        <w:tc>
          <w:tcPr>
            <w:tcW w:w="950" w:type="dxa"/>
          </w:tcPr>
          <w:p w14:paraId="250F5AE2" w14:textId="07507DB3" w:rsidR="00BE4E44" w:rsidRPr="00694901" w:rsidRDefault="00BE4E44" w:rsidP="00BE4E44">
            <w:pPr>
              <w:tabs>
                <w:tab w:val="right" w:pos="14310"/>
              </w:tabs>
              <w:jc w:val="center"/>
              <w:rPr>
                <w:b/>
                <w:bCs/>
                <w:color w:val="FF0000"/>
                <w:sz w:val="16"/>
                <w:szCs w:val="16"/>
              </w:rPr>
            </w:pPr>
            <w:r w:rsidRPr="00694901">
              <w:rPr>
                <w:sz w:val="16"/>
                <w:szCs w:val="16"/>
              </w:rPr>
              <w:t>Real</w:t>
            </w:r>
          </w:p>
        </w:tc>
        <w:tc>
          <w:tcPr>
            <w:tcW w:w="8410" w:type="dxa"/>
            <w:gridSpan w:val="4"/>
          </w:tcPr>
          <w:p w14:paraId="591E612C" w14:textId="19B4056E"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2D876849" w14:textId="77777777" w:rsidTr="00590683">
        <w:trPr>
          <w:cantSplit/>
        </w:trPr>
        <w:tc>
          <w:tcPr>
            <w:tcW w:w="1728" w:type="dxa"/>
          </w:tcPr>
          <w:p w14:paraId="0A5BA7C4" w14:textId="02D5E920" w:rsidR="00BE4E44" w:rsidRPr="003C0E75" w:rsidRDefault="00BE4E44" w:rsidP="00BE4E44">
            <w:pPr>
              <w:tabs>
                <w:tab w:val="right" w:pos="14310"/>
              </w:tabs>
              <w:rPr>
                <w:b/>
                <w:color w:val="FF0000"/>
                <w:sz w:val="16"/>
                <w:szCs w:val="16"/>
                <w:rPrChange w:id="545" w:author="Mike Banach" w:date="2023-03-14T15:29:00Z">
                  <w:rPr>
                    <w:b/>
                    <w:color w:val="FF0000"/>
                    <w:sz w:val="16"/>
                    <w:szCs w:val="16"/>
                    <w:u w:val="single"/>
                  </w:rPr>
                </w:rPrChange>
              </w:rPr>
            </w:pPr>
            <w:r w:rsidRPr="003C0E75">
              <w:rPr>
                <w:b/>
                <w:color w:val="FF0000"/>
                <w:sz w:val="16"/>
                <w:szCs w:val="16"/>
                <w:rPrChange w:id="546" w:author="Mike Banach" w:date="2023-03-14T15:29:00Z">
                  <w:rPr>
                    <w:b/>
                    <w:color w:val="FF0000"/>
                    <w:sz w:val="16"/>
                    <w:szCs w:val="16"/>
                    <w:u w:val="single"/>
                  </w:rPr>
                </w:rPrChange>
              </w:rPr>
              <w:t>SARtype</w:t>
            </w:r>
          </w:p>
        </w:tc>
        <w:tc>
          <w:tcPr>
            <w:tcW w:w="3600" w:type="dxa"/>
          </w:tcPr>
          <w:p w14:paraId="793FB103" w14:textId="765951FF" w:rsidR="00BE4E44" w:rsidRPr="00694901" w:rsidRDefault="00BE4E44" w:rsidP="00BE4E44">
            <w:pPr>
              <w:tabs>
                <w:tab w:val="right" w:pos="14310"/>
              </w:tabs>
              <w:rPr>
                <w:sz w:val="16"/>
                <w:szCs w:val="16"/>
              </w:rPr>
            </w:pPr>
            <w:r w:rsidRPr="00694901">
              <w:rPr>
                <w:bCs/>
                <w:sz w:val="16"/>
                <w:szCs w:val="16"/>
              </w:rPr>
              <w:t>The type of return estimate, in terms of what fish are included in the estimate of total returns.  See Codes/Conventions column for details.</w:t>
            </w:r>
          </w:p>
        </w:tc>
        <w:tc>
          <w:tcPr>
            <w:tcW w:w="950" w:type="dxa"/>
          </w:tcPr>
          <w:p w14:paraId="3BC6A24F"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1B76C3BE" w14:textId="4E4D7808" w:rsidR="00BE4E44" w:rsidRPr="00694901" w:rsidRDefault="00BE4E44" w:rsidP="00BE4E44">
            <w:pPr>
              <w:tabs>
                <w:tab w:val="right" w:pos="14310"/>
              </w:tabs>
              <w:jc w:val="center"/>
              <w:rPr>
                <w:b/>
                <w:color w:val="FF0000"/>
                <w:sz w:val="16"/>
                <w:szCs w:val="16"/>
              </w:rPr>
            </w:pPr>
            <w:r w:rsidRPr="00694901">
              <w:rPr>
                <w:color w:val="FF0000"/>
                <w:sz w:val="16"/>
                <w:szCs w:val="16"/>
              </w:rPr>
              <w:t>(10-15)</w:t>
            </w:r>
          </w:p>
        </w:tc>
        <w:tc>
          <w:tcPr>
            <w:tcW w:w="4205" w:type="dxa"/>
            <w:gridSpan w:val="2"/>
          </w:tcPr>
          <w:p w14:paraId="442FF09E" w14:textId="77777777" w:rsidR="00BE4E44" w:rsidRPr="00694901" w:rsidRDefault="00BE4E44" w:rsidP="00BE4E44">
            <w:pPr>
              <w:tabs>
                <w:tab w:val="right" w:pos="14310"/>
              </w:tabs>
              <w:rPr>
                <w:sz w:val="16"/>
                <w:szCs w:val="16"/>
                <w:u w:val="single"/>
              </w:rPr>
            </w:pPr>
            <w:r w:rsidRPr="00694901">
              <w:rPr>
                <w:sz w:val="16"/>
                <w:szCs w:val="16"/>
                <w:u w:val="single"/>
              </w:rPr>
              <w:t>Acceptable values:</w:t>
            </w:r>
          </w:p>
          <w:p w14:paraId="270AB6E6" w14:textId="77777777" w:rsidR="00BE4E44" w:rsidRPr="00694901" w:rsidRDefault="00BE4E44" w:rsidP="00BE4E44">
            <w:pPr>
              <w:numPr>
                <w:ilvl w:val="0"/>
                <w:numId w:val="10"/>
              </w:numPr>
              <w:snapToGrid w:val="0"/>
              <w:ind w:left="173" w:hanging="144"/>
              <w:rPr>
                <w:sz w:val="16"/>
                <w:szCs w:val="16"/>
              </w:rPr>
            </w:pPr>
            <w:r w:rsidRPr="00694901">
              <w:rPr>
                <w:sz w:val="16"/>
                <w:szCs w:val="16"/>
              </w:rPr>
              <w:t>Including jacks</w:t>
            </w:r>
          </w:p>
          <w:p w14:paraId="1281CE97" w14:textId="77777777" w:rsidR="00BE4E44" w:rsidRPr="00694901" w:rsidRDefault="00BE4E44" w:rsidP="00BE4E44">
            <w:pPr>
              <w:numPr>
                <w:ilvl w:val="0"/>
                <w:numId w:val="10"/>
              </w:numPr>
              <w:snapToGrid w:val="0"/>
              <w:ind w:left="173" w:hanging="144"/>
              <w:rPr>
                <w:sz w:val="16"/>
                <w:szCs w:val="16"/>
              </w:rPr>
            </w:pPr>
            <w:r w:rsidRPr="00694901">
              <w:rPr>
                <w:sz w:val="16"/>
                <w:szCs w:val="16"/>
              </w:rPr>
              <w:t>Excluding jacks</w:t>
            </w:r>
          </w:p>
        </w:tc>
        <w:tc>
          <w:tcPr>
            <w:tcW w:w="4205" w:type="dxa"/>
            <w:gridSpan w:val="2"/>
          </w:tcPr>
          <w:p w14:paraId="499C2D03" w14:textId="59AE65BC" w:rsidR="00BE4E44" w:rsidRPr="00694901" w:rsidRDefault="00BE4E44" w:rsidP="00BE4E44">
            <w:pPr>
              <w:numPr>
                <w:ilvl w:val="0"/>
                <w:numId w:val="10"/>
              </w:numPr>
              <w:snapToGrid w:val="0"/>
              <w:ind w:left="173" w:hanging="144"/>
              <w:rPr>
                <w:sz w:val="16"/>
                <w:szCs w:val="16"/>
              </w:rPr>
            </w:pPr>
            <w:r w:rsidRPr="00694901">
              <w:rPr>
                <w:sz w:val="16"/>
                <w:szCs w:val="16"/>
              </w:rPr>
              <w:t>Jacks only</w:t>
            </w:r>
          </w:p>
          <w:p w14:paraId="51A7CD9A" w14:textId="7C0C417F" w:rsidR="00BE4E44" w:rsidRPr="00694901" w:rsidRDefault="00BE4E44" w:rsidP="00BE4E44">
            <w:pPr>
              <w:numPr>
                <w:ilvl w:val="0"/>
                <w:numId w:val="10"/>
              </w:numPr>
              <w:snapToGrid w:val="0"/>
              <w:ind w:left="173" w:hanging="144"/>
              <w:rPr>
                <w:sz w:val="16"/>
                <w:szCs w:val="16"/>
              </w:rPr>
            </w:pPr>
            <w:r w:rsidRPr="00694901">
              <w:rPr>
                <w:sz w:val="16"/>
                <w:szCs w:val="16"/>
              </w:rPr>
              <w:t>Females only</w:t>
            </w:r>
          </w:p>
        </w:tc>
      </w:tr>
      <w:tr w:rsidR="00BE4E44" w:rsidRPr="00694901" w14:paraId="1A6D1E6E" w14:textId="77777777" w:rsidTr="23C10B09">
        <w:trPr>
          <w:cantSplit/>
        </w:trPr>
        <w:tc>
          <w:tcPr>
            <w:tcW w:w="1728" w:type="dxa"/>
          </w:tcPr>
          <w:p w14:paraId="62EB93BD" w14:textId="0D7A0192" w:rsidR="00BE4E44" w:rsidRPr="00694901" w:rsidRDefault="00BE4E44" w:rsidP="00BE4E44">
            <w:pPr>
              <w:tabs>
                <w:tab w:val="right" w:pos="14310"/>
              </w:tabs>
              <w:rPr>
                <w:b/>
                <w:color w:val="FF0000"/>
                <w:sz w:val="16"/>
                <w:szCs w:val="16"/>
              </w:rPr>
            </w:pPr>
            <w:r w:rsidRPr="00694901">
              <w:rPr>
                <w:b/>
                <w:color w:val="FF0000"/>
                <w:sz w:val="16"/>
                <w:szCs w:val="16"/>
              </w:rPr>
              <w:t>BroodYear</w:t>
            </w:r>
          </w:p>
        </w:tc>
        <w:tc>
          <w:tcPr>
            <w:tcW w:w="3600" w:type="dxa"/>
          </w:tcPr>
          <w:p w14:paraId="028FAD94" w14:textId="77777777" w:rsidR="00BE4E44" w:rsidRPr="00694901" w:rsidRDefault="00BE4E44" w:rsidP="00BE4E44">
            <w:pPr>
              <w:tabs>
                <w:tab w:val="right" w:pos="14310"/>
              </w:tabs>
              <w:rPr>
                <w:sz w:val="16"/>
                <w:szCs w:val="16"/>
              </w:rPr>
            </w:pPr>
            <w:r w:rsidRPr="00694901">
              <w:rPr>
                <w:sz w:val="16"/>
                <w:szCs w:val="16"/>
              </w:rPr>
              <w:t>The four-digit year in which spawning this cohort's parents began.</w:t>
            </w:r>
          </w:p>
          <w:p w14:paraId="5D02BA2A" w14:textId="77777777" w:rsidR="00BE4E44" w:rsidRPr="00694901" w:rsidRDefault="00BE4E44" w:rsidP="00BE4E44">
            <w:pPr>
              <w:tabs>
                <w:tab w:val="right" w:pos="14310"/>
              </w:tabs>
              <w:rPr>
                <w:sz w:val="16"/>
                <w:szCs w:val="16"/>
              </w:rPr>
            </w:pPr>
          </w:p>
          <w:p w14:paraId="4CACCE54" w14:textId="77777777" w:rsidR="00BE4E44" w:rsidRPr="00694901" w:rsidRDefault="00BE4E44" w:rsidP="00BE4E44">
            <w:pPr>
              <w:tabs>
                <w:tab w:val="right" w:pos="14310"/>
              </w:tabs>
              <w:rPr>
                <w:sz w:val="16"/>
                <w:szCs w:val="16"/>
              </w:rPr>
            </w:pPr>
            <w:r w:rsidRPr="00694901">
              <w:rPr>
                <w:sz w:val="16"/>
                <w:szCs w:val="16"/>
              </w:rPr>
              <w:t>In this table, this BroodYear field is the year the released juveniles started out as eggs.</w:t>
            </w:r>
          </w:p>
        </w:tc>
        <w:tc>
          <w:tcPr>
            <w:tcW w:w="950" w:type="dxa"/>
          </w:tcPr>
          <w:p w14:paraId="511870AD"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1C743AAB" w14:textId="31A78B5E"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31FB76E8" w14:textId="77777777" w:rsidR="00BE4E44" w:rsidRPr="00694901" w:rsidRDefault="00BE4E44" w:rsidP="00BE4E44">
            <w:pPr>
              <w:rPr>
                <w:sz w:val="16"/>
                <w:szCs w:val="16"/>
              </w:rPr>
            </w:pPr>
            <w:r w:rsidRPr="00694901">
              <w:rPr>
                <w:sz w:val="16"/>
                <w:szCs w:val="16"/>
              </w:rPr>
              <w:t>This is the year in which the spawning of this species (and run where appropriate) began.</w:t>
            </w:r>
          </w:p>
          <w:p w14:paraId="170D7262" w14:textId="77777777" w:rsidR="00BE4E44" w:rsidRPr="00694901" w:rsidRDefault="00BE4E44" w:rsidP="00BE4E44">
            <w:pPr>
              <w:rPr>
                <w:sz w:val="16"/>
                <w:szCs w:val="16"/>
              </w:rPr>
            </w:pPr>
          </w:p>
          <w:p w14:paraId="79E9D3BE" w14:textId="77777777" w:rsidR="00BE4E44" w:rsidRPr="00694901" w:rsidRDefault="00BE4E44" w:rsidP="00BE4E44">
            <w:pPr>
              <w:snapToGrid w:val="0"/>
              <w:rPr>
                <w:sz w:val="16"/>
                <w:szCs w:val="16"/>
              </w:rPr>
            </w:pPr>
            <w:r w:rsidRPr="00694901">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BE4E44" w:rsidRPr="00694901" w14:paraId="5686D430" w14:textId="77777777" w:rsidTr="23C10B09">
        <w:trPr>
          <w:cantSplit/>
        </w:trPr>
        <w:tc>
          <w:tcPr>
            <w:tcW w:w="1728" w:type="dxa"/>
          </w:tcPr>
          <w:p w14:paraId="673525EB" w14:textId="22FC585E" w:rsidR="00BE4E44" w:rsidRPr="00694901" w:rsidRDefault="00BE4E44" w:rsidP="00BE4E44">
            <w:pPr>
              <w:tabs>
                <w:tab w:val="right" w:pos="14310"/>
              </w:tabs>
              <w:rPr>
                <w:b/>
                <w:color w:val="FF0000"/>
                <w:sz w:val="16"/>
                <w:szCs w:val="16"/>
                <w:u w:val="single"/>
              </w:rPr>
            </w:pPr>
            <w:r w:rsidRPr="00694901">
              <w:rPr>
                <w:b/>
                <w:color w:val="FF0000"/>
                <w:sz w:val="16"/>
                <w:szCs w:val="16"/>
                <w:u w:val="single"/>
              </w:rPr>
              <w:t>ReleaseYear</w:t>
            </w:r>
          </w:p>
        </w:tc>
        <w:tc>
          <w:tcPr>
            <w:tcW w:w="3600" w:type="dxa"/>
          </w:tcPr>
          <w:p w14:paraId="7CFC9EE7" w14:textId="77777777" w:rsidR="00BE4E44" w:rsidRPr="00694901" w:rsidRDefault="00BE4E44" w:rsidP="00BE4E44">
            <w:pPr>
              <w:rPr>
                <w:sz w:val="16"/>
                <w:szCs w:val="16"/>
              </w:rPr>
            </w:pPr>
            <w:r w:rsidRPr="00694901">
              <w:rPr>
                <w:sz w:val="16"/>
                <w:szCs w:val="16"/>
              </w:rPr>
              <w:t>The four-digit year in which the fish were released.</w:t>
            </w:r>
          </w:p>
        </w:tc>
        <w:tc>
          <w:tcPr>
            <w:tcW w:w="950" w:type="dxa"/>
          </w:tcPr>
          <w:p w14:paraId="6166ADAC"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026911C3" w14:textId="3B2195CC"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13DB1379" w14:textId="77777777" w:rsidR="00BE4E44" w:rsidRPr="00694901" w:rsidRDefault="00BE4E44" w:rsidP="00BE4E44">
            <w:pPr>
              <w:tabs>
                <w:tab w:val="right" w:pos="14310"/>
              </w:tabs>
              <w:rPr>
                <w:sz w:val="16"/>
                <w:szCs w:val="16"/>
              </w:rPr>
            </w:pPr>
            <w:r w:rsidRPr="00694901">
              <w:rPr>
                <w:sz w:val="16"/>
                <w:szCs w:val="16"/>
              </w:rPr>
              <w:t>In unusual cases the progeny from a single broodstock may be released in more than one year.  In such cases two records would be created; both records would have the same BroodYear, but their ReleaseYear values would differ.</w:t>
            </w:r>
          </w:p>
        </w:tc>
      </w:tr>
      <w:tr w:rsidR="00BE4E44" w:rsidRPr="00694901" w14:paraId="2F630584" w14:textId="77777777" w:rsidTr="00590683">
        <w:trPr>
          <w:cantSplit/>
        </w:trPr>
        <w:tc>
          <w:tcPr>
            <w:tcW w:w="1728" w:type="dxa"/>
          </w:tcPr>
          <w:p w14:paraId="0D870E02" w14:textId="77777777" w:rsidR="00BE4E44" w:rsidRPr="00694901" w:rsidRDefault="00BE4E44" w:rsidP="00BE4E44">
            <w:pPr>
              <w:rPr>
                <w:b/>
                <w:color w:val="FF0000"/>
                <w:sz w:val="16"/>
                <w:szCs w:val="16"/>
                <w:u w:val="single"/>
              </w:rPr>
            </w:pPr>
            <w:proofErr w:type="spellStart"/>
            <w:r w:rsidRPr="00694901">
              <w:rPr>
                <w:b/>
                <w:color w:val="FF0000"/>
                <w:sz w:val="16"/>
                <w:szCs w:val="16"/>
                <w:u w:val="single"/>
              </w:rPr>
              <w:t>ReleaseSeason</w:t>
            </w:r>
            <w:proofErr w:type="spellEnd"/>
          </w:p>
        </w:tc>
        <w:tc>
          <w:tcPr>
            <w:tcW w:w="3600" w:type="dxa"/>
          </w:tcPr>
          <w:p w14:paraId="11310AAB" w14:textId="77777777" w:rsidR="00BE4E44" w:rsidRPr="00694901" w:rsidRDefault="00BE4E44" w:rsidP="00BE4E44">
            <w:pPr>
              <w:rPr>
                <w:sz w:val="16"/>
                <w:szCs w:val="16"/>
              </w:rPr>
            </w:pPr>
            <w:r w:rsidRPr="00694901">
              <w:rPr>
                <w:sz w:val="16"/>
                <w:szCs w:val="16"/>
              </w:rPr>
              <w:t>Season of release.</w:t>
            </w:r>
          </w:p>
        </w:tc>
        <w:tc>
          <w:tcPr>
            <w:tcW w:w="950" w:type="dxa"/>
          </w:tcPr>
          <w:p w14:paraId="1A946A33"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172EE7B" w14:textId="4ABAF786" w:rsidR="00BE4E44" w:rsidRPr="00694901" w:rsidRDefault="00BE4E44" w:rsidP="00BE4E44">
            <w:pPr>
              <w:tabs>
                <w:tab w:val="right" w:pos="14310"/>
              </w:tabs>
              <w:jc w:val="center"/>
              <w:rPr>
                <w:b/>
                <w:color w:val="FF0000"/>
                <w:sz w:val="16"/>
                <w:szCs w:val="16"/>
              </w:rPr>
            </w:pPr>
            <w:r w:rsidRPr="00694901">
              <w:rPr>
                <w:color w:val="FF0000"/>
                <w:sz w:val="16"/>
                <w:szCs w:val="16"/>
              </w:rPr>
              <w:t>(4-6)</w:t>
            </w:r>
          </w:p>
        </w:tc>
        <w:tc>
          <w:tcPr>
            <w:tcW w:w="4205" w:type="dxa"/>
            <w:gridSpan w:val="2"/>
          </w:tcPr>
          <w:p w14:paraId="5133AC8A"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466F0B64" w14:textId="77777777" w:rsidR="00BE4E44" w:rsidRPr="00694901" w:rsidRDefault="00BE4E44" w:rsidP="00BE4E44">
            <w:pPr>
              <w:numPr>
                <w:ilvl w:val="0"/>
                <w:numId w:val="10"/>
              </w:numPr>
              <w:snapToGrid w:val="0"/>
              <w:ind w:left="173" w:hanging="144"/>
              <w:rPr>
                <w:sz w:val="16"/>
                <w:szCs w:val="16"/>
              </w:rPr>
            </w:pPr>
            <w:r w:rsidRPr="00694901">
              <w:rPr>
                <w:sz w:val="16"/>
                <w:szCs w:val="16"/>
              </w:rPr>
              <w:t>Spring</w:t>
            </w:r>
          </w:p>
          <w:p w14:paraId="64D84B02" w14:textId="77777777" w:rsidR="00BE4E44" w:rsidRPr="00694901" w:rsidRDefault="00BE4E44" w:rsidP="00BE4E44">
            <w:pPr>
              <w:numPr>
                <w:ilvl w:val="0"/>
                <w:numId w:val="10"/>
              </w:numPr>
              <w:snapToGrid w:val="0"/>
              <w:ind w:left="173" w:hanging="144"/>
              <w:rPr>
                <w:sz w:val="16"/>
                <w:szCs w:val="16"/>
              </w:rPr>
            </w:pPr>
            <w:r w:rsidRPr="00694901">
              <w:rPr>
                <w:sz w:val="16"/>
                <w:szCs w:val="16"/>
              </w:rPr>
              <w:t>Summer</w:t>
            </w:r>
          </w:p>
        </w:tc>
        <w:tc>
          <w:tcPr>
            <w:tcW w:w="4205" w:type="dxa"/>
            <w:gridSpan w:val="2"/>
          </w:tcPr>
          <w:p w14:paraId="11EF738E" w14:textId="23C20220" w:rsidR="00BE4E44" w:rsidRPr="00694901" w:rsidRDefault="00BE4E44" w:rsidP="00BE4E44">
            <w:pPr>
              <w:numPr>
                <w:ilvl w:val="0"/>
                <w:numId w:val="10"/>
              </w:numPr>
              <w:snapToGrid w:val="0"/>
              <w:ind w:left="173" w:hanging="144"/>
              <w:rPr>
                <w:sz w:val="16"/>
                <w:szCs w:val="16"/>
              </w:rPr>
            </w:pPr>
            <w:r w:rsidRPr="00694901">
              <w:rPr>
                <w:sz w:val="16"/>
                <w:szCs w:val="16"/>
              </w:rPr>
              <w:t>Fall</w:t>
            </w:r>
          </w:p>
          <w:p w14:paraId="2A30DB8A" w14:textId="77777777" w:rsidR="00BE4E44" w:rsidRPr="00694901" w:rsidRDefault="00BE4E44" w:rsidP="00BE4E44">
            <w:pPr>
              <w:numPr>
                <w:ilvl w:val="0"/>
                <w:numId w:val="10"/>
              </w:numPr>
              <w:snapToGrid w:val="0"/>
              <w:ind w:left="173" w:hanging="144"/>
              <w:rPr>
                <w:sz w:val="16"/>
                <w:szCs w:val="16"/>
              </w:rPr>
            </w:pPr>
            <w:r w:rsidRPr="00694901">
              <w:rPr>
                <w:sz w:val="16"/>
                <w:szCs w:val="16"/>
              </w:rPr>
              <w:t>Winter</w:t>
            </w:r>
          </w:p>
        </w:tc>
      </w:tr>
      <w:tr w:rsidR="00BE4E44" w:rsidRPr="00694901" w14:paraId="72223052" w14:textId="77777777" w:rsidTr="23C10B09">
        <w:trPr>
          <w:cantSplit/>
        </w:trPr>
        <w:tc>
          <w:tcPr>
            <w:tcW w:w="1728" w:type="dxa"/>
          </w:tcPr>
          <w:p w14:paraId="04D75E44" w14:textId="076FFE32" w:rsidR="00BE4E44" w:rsidRPr="00694901" w:rsidRDefault="00BE4E44" w:rsidP="00BE4E44">
            <w:pPr>
              <w:tabs>
                <w:tab w:val="right" w:pos="14310"/>
              </w:tabs>
              <w:rPr>
                <w:b/>
                <w:color w:val="FF0000"/>
                <w:sz w:val="16"/>
                <w:szCs w:val="16"/>
                <w:u w:val="single"/>
              </w:rPr>
            </w:pPr>
            <w:r w:rsidRPr="00694901">
              <w:rPr>
                <w:b/>
                <w:color w:val="FF0000"/>
                <w:sz w:val="16"/>
                <w:szCs w:val="16"/>
                <w:u w:val="single"/>
              </w:rPr>
              <w:t>OutmigrationYear</w:t>
            </w:r>
          </w:p>
        </w:tc>
        <w:tc>
          <w:tcPr>
            <w:tcW w:w="3600" w:type="dxa"/>
          </w:tcPr>
          <w:p w14:paraId="55480ADA" w14:textId="1D572C09" w:rsidR="00BE4E44" w:rsidRPr="00694901" w:rsidRDefault="00BE4E44" w:rsidP="00BE4E44">
            <w:pPr>
              <w:tabs>
                <w:tab w:val="right" w:pos="14310"/>
              </w:tabs>
              <w:rPr>
                <w:sz w:val="16"/>
                <w:szCs w:val="16"/>
              </w:rPr>
            </w:pPr>
            <w:r w:rsidRPr="00694901">
              <w:rPr>
                <w:sz w:val="16"/>
                <w:szCs w:val="16"/>
              </w:rPr>
              <w:t>The four-digit year in which the fish were expected to migrate to the ocean.  For fish released as parr in summer or fall this can be after the release year.</w:t>
            </w:r>
          </w:p>
        </w:tc>
        <w:tc>
          <w:tcPr>
            <w:tcW w:w="950" w:type="dxa"/>
          </w:tcPr>
          <w:p w14:paraId="6E65CA98"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47D53738" w14:textId="521A1FC1" w:rsidR="00BE4E44" w:rsidRPr="00694901" w:rsidRDefault="00BE4E44" w:rsidP="00BE4E44">
            <w:pPr>
              <w:tabs>
                <w:tab w:val="right" w:pos="14310"/>
              </w:tabs>
              <w:jc w:val="center"/>
              <w:rPr>
                <w:sz w:val="16"/>
                <w:szCs w:val="16"/>
              </w:rPr>
            </w:pPr>
            <w:r w:rsidRPr="00694901">
              <w:rPr>
                <w:color w:val="FF0000"/>
                <w:sz w:val="16"/>
                <w:szCs w:val="16"/>
              </w:rPr>
              <w:t>(1890-current year)</w:t>
            </w:r>
          </w:p>
        </w:tc>
        <w:tc>
          <w:tcPr>
            <w:tcW w:w="8410" w:type="dxa"/>
            <w:gridSpan w:val="4"/>
          </w:tcPr>
          <w:p w14:paraId="59B43A01" w14:textId="77777777" w:rsidR="00BE4E44" w:rsidRPr="00694901" w:rsidRDefault="00BE4E44" w:rsidP="00BE4E44">
            <w:pPr>
              <w:tabs>
                <w:tab w:val="right" w:pos="14310"/>
              </w:tabs>
              <w:rPr>
                <w:sz w:val="16"/>
                <w:szCs w:val="16"/>
              </w:rPr>
            </w:pPr>
          </w:p>
        </w:tc>
      </w:tr>
      <w:tr w:rsidR="0042372D" w:rsidRPr="00694901" w14:paraId="66D18477" w14:textId="77777777" w:rsidTr="00550787">
        <w:trPr>
          <w:cantSplit/>
          <w:trHeight w:val="360"/>
        </w:trPr>
        <w:tc>
          <w:tcPr>
            <w:tcW w:w="14688" w:type="dxa"/>
            <w:gridSpan w:val="7"/>
            <w:shd w:val="clear" w:color="auto" w:fill="DBE5F1"/>
            <w:vAlign w:val="center"/>
          </w:tcPr>
          <w:p w14:paraId="0B701B3C" w14:textId="3566F950" w:rsidR="0042372D" w:rsidRPr="00694901" w:rsidRDefault="0042372D" w:rsidP="00550787">
            <w:pPr>
              <w:keepNext/>
              <w:tabs>
                <w:tab w:val="right" w:pos="14310"/>
              </w:tabs>
              <w:jc w:val="center"/>
              <w:rPr>
                <w:b/>
                <w:sz w:val="16"/>
                <w:szCs w:val="16"/>
              </w:rPr>
            </w:pPr>
            <w:r>
              <w:rPr>
                <w:b/>
                <w:sz w:val="16"/>
                <w:szCs w:val="16"/>
              </w:rPr>
              <w:t>Indicators</w:t>
            </w:r>
          </w:p>
        </w:tc>
      </w:tr>
      <w:tr w:rsidR="00BE4E44" w:rsidRPr="00694901" w14:paraId="50320F89" w14:textId="77777777" w:rsidTr="23C10B09">
        <w:trPr>
          <w:cantSplit/>
        </w:trPr>
        <w:tc>
          <w:tcPr>
            <w:tcW w:w="1728" w:type="dxa"/>
          </w:tcPr>
          <w:p w14:paraId="24A4B293" w14:textId="5428238B" w:rsidR="00BE4E44" w:rsidRPr="00694901" w:rsidRDefault="00BE4E44" w:rsidP="00BE4E44">
            <w:pPr>
              <w:tabs>
                <w:tab w:val="right" w:pos="14310"/>
              </w:tabs>
              <w:rPr>
                <w:b/>
                <w:color w:val="FF0000"/>
                <w:sz w:val="16"/>
                <w:szCs w:val="16"/>
                <w:u w:val="single"/>
              </w:rPr>
            </w:pPr>
            <w:r w:rsidRPr="00694901">
              <w:rPr>
                <w:b/>
                <w:bCs/>
                <w:i/>
                <w:color w:val="FF0000"/>
                <w:sz w:val="16"/>
                <w:szCs w:val="16"/>
              </w:rPr>
              <w:t>SAR</w:t>
            </w:r>
          </w:p>
        </w:tc>
        <w:tc>
          <w:tcPr>
            <w:tcW w:w="3600" w:type="dxa"/>
          </w:tcPr>
          <w:p w14:paraId="5D6383BF" w14:textId="4831429C" w:rsidR="00BE4E44" w:rsidRPr="00694901" w:rsidRDefault="00BE4E44" w:rsidP="00BE4E44">
            <w:pPr>
              <w:tabs>
                <w:tab w:val="right" w:pos="14310"/>
              </w:tabs>
              <w:rPr>
                <w:sz w:val="16"/>
                <w:szCs w:val="16"/>
              </w:rPr>
            </w:pPr>
            <w:r w:rsidRPr="00694901">
              <w:rPr>
                <w:bCs/>
                <w:sz w:val="16"/>
                <w:szCs w:val="16"/>
              </w:rPr>
              <w:t xml:space="preserve">The point estimate for smolt-to-adult return rate, calculated as 100 X the point estimate of the number of returning </w:t>
            </w:r>
            <w:r w:rsidRPr="00694901">
              <w:rPr>
                <w:bCs/>
                <w:sz w:val="16"/>
                <w:szCs w:val="16"/>
                <w:u w:val="single"/>
              </w:rPr>
              <w:t>hatchery origin</w:t>
            </w:r>
            <w:r w:rsidRPr="00694901">
              <w:rPr>
                <w:bCs/>
                <w:sz w:val="16"/>
                <w:szCs w:val="16"/>
              </w:rPr>
              <w:t xml:space="preserve"> adults, divided by the point estimate of the number of smolts that produced those returning adults.</w:t>
            </w:r>
          </w:p>
        </w:tc>
        <w:tc>
          <w:tcPr>
            <w:tcW w:w="950" w:type="dxa"/>
          </w:tcPr>
          <w:p w14:paraId="4DC22821" w14:textId="4608A072" w:rsidR="00BE4E44" w:rsidRPr="00694901" w:rsidRDefault="00BE4E44" w:rsidP="00BE4E44">
            <w:pPr>
              <w:tabs>
                <w:tab w:val="right" w:pos="14310"/>
              </w:tabs>
              <w:jc w:val="center"/>
              <w:rPr>
                <w:sz w:val="16"/>
                <w:szCs w:val="16"/>
              </w:rPr>
            </w:pPr>
            <w:r w:rsidRPr="00694901">
              <w:rPr>
                <w:b/>
                <w:bCs/>
                <w:i/>
                <w:color w:val="FF0000"/>
                <w:sz w:val="16"/>
                <w:szCs w:val="16"/>
              </w:rPr>
              <w:t>Real</w:t>
            </w:r>
          </w:p>
        </w:tc>
        <w:tc>
          <w:tcPr>
            <w:tcW w:w="8410" w:type="dxa"/>
            <w:gridSpan w:val="4"/>
          </w:tcPr>
          <w:p w14:paraId="6DF0CF79" w14:textId="77777777" w:rsidR="00BE4E44" w:rsidRPr="00694901" w:rsidRDefault="00BE4E44" w:rsidP="00BE4E44">
            <w:pPr>
              <w:snapToGrid w:val="0"/>
              <w:rPr>
                <w:sz w:val="16"/>
                <w:szCs w:val="16"/>
              </w:rPr>
            </w:pPr>
            <w:r w:rsidRPr="00694901">
              <w:rPr>
                <w:sz w:val="16"/>
                <w:szCs w:val="16"/>
              </w:rPr>
              <w:t>Express these values as percentages (numbers from zero to one hundred), with two digits to the right of the decimal point.  Examples:  .020 = 2.00,  .0015 = 0.15.</w:t>
            </w:r>
          </w:p>
          <w:p w14:paraId="4A544593" w14:textId="77777777" w:rsidR="00BE4E44" w:rsidRPr="00694901" w:rsidRDefault="00BE4E44" w:rsidP="00BE4E44">
            <w:pPr>
              <w:snapToGrid w:val="0"/>
              <w:rPr>
                <w:sz w:val="16"/>
                <w:szCs w:val="16"/>
              </w:rPr>
            </w:pPr>
          </w:p>
          <w:p w14:paraId="1DFDF28B" w14:textId="77777777" w:rsidR="00BE4E44" w:rsidRPr="00694901" w:rsidRDefault="00BE4E44" w:rsidP="00BE4E44">
            <w:pPr>
              <w:snapToGrid w:val="0"/>
              <w:rPr>
                <w:sz w:val="16"/>
                <w:szCs w:val="16"/>
              </w:rPr>
            </w:pPr>
            <w:r w:rsidRPr="00694901">
              <w:rPr>
                <w:sz w:val="16"/>
                <w:szCs w:val="16"/>
              </w:rPr>
              <w:t>This field holds a numeric value only -- the percent sign is implied but not included.</w:t>
            </w:r>
          </w:p>
          <w:p w14:paraId="324E85AE" w14:textId="77777777" w:rsidR="00BE4E44" w:rsidRPr="00694901" w:rsidRDefault="00BE4E44" w:rsidP="00BE4E44">
            <w:pPr>
              <w:snapToGrid w:val="0"/>
              <w:rPr>
                <w:sz w:val="16"/>
                <w:szCs w:val="16"/>
              </w:rPr>
            </w:pPr>
          </w:p>
          <w:p w14:paraId="6FDE39F9" w14:textId="77777777" w:rsidR="00BE4E44" w:rsidRPr="00694901" w:rsidRDefault="00BE4E44" w:rsidP="00BE4E44">
            <w:pPr>
              <w:tabs>
                <w:tab w:val="right" w:pos="14310"/>
              </w:tabs>
              <w:rPr>
                <w:sz w:val="16"/>
                <w:szCs w:val="16"/>
              </w:rPr>
            </w:pPr>
            <w:r w:rsidRPr="00694901">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p w14:paraId="2C8A497D" w14:textId="425EDC55" w:rsidR="00BE4E44" w:rsidRPr="00694901" w:rsidRDefault="00BE4E44" w:rsidP="00BE4E44">
            <w:pPr>
              <w:tabs>
                <w:tab w:val="right" w:pos="14310"/>
              </w:tabs>
              <w:rPr>
                <w:i/>
                <w:sz w:val="16"/>
                <w:szCs w:val="16"/>
              </w:rPr>
            </w:pPr>
            <w:r w:rsidRPr="00694901">
              <w:rPr>
                <w:bCs/>
                <w:i/>
                <w:color w:val="FF0000"/>
                <w:sz w:val="16"/>
                <w:szCs w:val="16"/>
              </w:rPr>
              <w:t>Required if NullRecord = "No".  Must be null if NullRecord = "Yes".</w:t>
            </w:r>
          </w:p>
        </w:tc>
      </w:tr>
      <w:tr w:rsidR="00BE4E44" w:rsidRPr="00694901" w14:paraId="0D65E2A3" w14:textId="77777777" w:rsidTr="23C10B09">
        <w:trPr>
          <w:cantSplit/>
        </w:trPr>
        <w:tc>
          <w:tcPr>
            <w:tcW w:w="1728" w:type="dxa"/>
          </w:tcPr>
          <w:p w14:paraId="2B8ACD6B" w14:textId="22E86F9A" w:rsidR="00BE4E44" w:rsidRPr="00694901" w:rsidRDefault="00BE4E44" w:rsidP="00BE4E44">
            <w:pPr>
              <w:tabs>
                <w:tab w:val="right" w:pos="14310"/>
              </w:tabs>
              <w:rPr>
                <w:b/>
                <w:color w:val="FF0000"/>
                <w:sz w:val="16"/>
                <w:szCs w:val="16"/>
                <w:u w:val="single"/>
              </w:rPr>
            </w:pPr>
            <w:r w:rsidRPr="00694901">
              <w:rPr>
                <w:b/>
                <w:bCs/>
                <w:color w:val="FF0000"/>
                <w:sz w:val="16"/>
                <w:szCs w:val="16"/>
              </w:rPr>
              <w:t>ReturnsMissing</w:t>
            </w:r>
          </w:p>
        </w:tc>
        <w:tc>
          <w:tcPr>
            <w:tcW w:w="3600" w:type="dxa"/>
          </w:tcPr>
          <w:p w14:paraId="06F742C3" w14:textId="601A6061" w:rsidR="00BE4E44" w:rsidRPr="00694901" w:rsidRDefault="00BE4E44" w:rsidP="00BE4E44">
            <w:pPr>
              <w:tabs>
                <w:tab w:val="right" w:pos="14310"/>
              </w:tabs>
              <w:rPr>
                <w:sz w:val="16"/>
                <w:szCs w:val="16"/>
              </w:rPr>
            </w:pPr>
            <w:r w:rsidRPr="00694901">
              <w:rPr>
                <w:bCs/>
                <w:sz w:val="16"/>
                <w:szCs w:val="16"/>
              </w:rPr>
              <w:t>Whether any adult return years for this out-migration year were missing.</w:t>
            </w:r>
          </w:p>
        </w:tc>
        <w:tc>
          <w:tcPr>
            <w:tcW w:w="950" w:type="dxa"/>
          </w:tcPr>
          <w:p w14:paraId="1269385A"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6C8F1DA" w14:textId="795AE3CE" w:rsidR="00BE4E44" w:rsidRPr="00694901" w:rsidRDefault="00BE4E44" w:rsidP="00BE4E44">
            <w:pPr>
              <w:tabs>
                <w:tab w:val="right" w:pos="14310"/>
              </w:tabs>
              <w:jc w:val="center"/>
              <w:rPr>
                <w:color w:val="FF0000"/>
                <w:sz w:val="16"/>
                <w:szCs w:val="16"/>
              </w:rPr>
            </w:pPr>
            <w:r w:rsidRPr="00694901">
              <w:rPr>
                <w:bCs/>
                <w:color w:val="FF0000"/>
                <w:sz w:val="16"/>
                <w:szCs w:val="16"/>
              </w:rPr>
              <w:t>(2-18)</w:t>
            </w:r>
          </w:p>
        </w:tc>
        <w:tc>
          <w:tcPr>
            <w:tcW w:w="8410" w:type="dxa"/>
            <w:gridSpan w:val="4"/>
          </w:tcPr>
          <w:p w14:paraId="5C759BB0" w14:textId="4DCD131A"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7F28A60C" w14:textId="77777777" w:rsidR="00BE4E44" w:rsidRPr="00694901" w:rsidRDefault="00BE4E44" w:rsidP="00BE4E44">
            <w:pPr>
              <w:numPr>
                <w:ilvl w:val="0"/>
                <w:numId w:val="4"/>
              </w:numPr>
              <w:snapToGrid w:val="0"/>
              <w:ind w:left="173" w:hanging="144"/>
              <w:rPr>
                <w:sz w:val="16"/>
                <w:szCs w:val="16"/>
              </w:rPr>
            </w:pPr>
            <w:r w:rsidRPr="00694901">
              <w:rPr>
                <w:sz w:val="16"/>
                <w:szCs w:val="16"/>
              </w:rPr>
              <w:t>Yes   [</w:t>
            </w:r>
            <w:r w:rsidRPr="00694901">
              <w:rPr>
                <w:i/>
                <w:sz w:val="16"/>
                <w:szCs w:val="16"/>
              </w:rPr>
              <w:t>Years were missing.</w:t>
            </w:r>
            <w:r w:rsidRPr="00694901">
              <w:rPr>
                <w:sz w:val="16"/>
                <w:szCs w:val="16"/>
              </w:rPr>
              <w:t>]</w:t>
            </w:r>
          </w:p>
          <w:p w14:paraId="55A1F951" w14:textId="5E633BEB" w:rsidR="00BE4E44" w:rsidRPr="00694901" w:rsidRDefault="00BE4E44" w:rsidP="00BE4E44">
            <w:pPr>
              <w:numPr>
                <w:ilvl w:val="0"/>
                <w:numId w:val="4"/>
              </w:numPr>
              <w:snapToGrid w:val="0"/>
              <w:ind w:left="173" w:hanging="144"/>
              <w:rPr>
                <w:sz w:val="16"/>
                <w:szCs w:val="16"/>
              </w:rPr>
            </w:pPr>
            <w:r w:rsidRPr="00694901">
              <w:rPr>
                <w:sz w:val="16"/>
                <w:szCs w:val="16"/>
              </w:rPr>
              <w:t>No   [</w:t>
            </w:r>
            <w:r w:rsidRPr="00694901">
              <w:rPr>
                <w:i/>
                <w:sz w:val="16"/>
                <w:szCs w:val="16"/>
              </w:rPr>
              <w:t>No years missing; return estimates were complete.</w:t>
            </w:r>
            <w:r w:rsidRPr="00694901">
              <w:rPr>
                <w:sz w:val="16"/>
                <w:szCs w:val="16"/>
              </w:rPr>
              <w:t>]</w:t>
            </w:r>
          </w:p>
          <w:p w14:paraId="1FFE9A83" w14:textId="0473E3D4" w:rsidR="00BE4E44" w:rsidRPr="00694901" w:rsidRDefault="00BE4E44" w:rsidP="00BE4E44">
            <w:pPr>
              <w:numPr>
                <w:ilvl w:val="0"/>
                <w:numId w:val="4"/>
              </w:numPr>
              <w:snapToGrid w:val="0"/>
              <w:ind w:left="173" w:hanging="144"/>
              <w:rPr>
                <w:sz w:val="16"/>
                <w:szCs w:val="16"/>
              </w:rPr>
            </w:pPr>
            <w:r w:rsidRPr="00694901">
              <w:rPr>
                <w:sz w:val="16"/>
                <w:szCs w:val="16"/>
              </w:rPr>
              <w:t>Not yet determined</w:t>
            </w:r>
          </w:p>
          <w:p w14:paraId="75F32F2E" w14:textId="4606570B" w:rsidR="00BE4E44" w:rsidRPr="00694901" w:rsidRDefault="00BE4E44" w:rsidP="00BE4E44">
            <w:pPr>
              <w:snapToGrid w:val="0"/>
              <w:rPr>
                <w:sz w:val="16"/>
                <w:szCs w:val="16"/>
              </w:rPr>
            </w:pPr>
            <w:r w:rsidRPr="00694901">
              <w:rPr>
                <w:sz w:val="16"/>
                <w:szCs w:val="16"/>
              </w:rPr>
              <w:t xml:space="preserve">If some years were missing, describe how that gap was addressed </w:t>
            </w:r>
            <w:r w:rsidR="00A677A9">
              <w:rPr>
                <w:sz w:val="16"/>
                <w:szCs w:val="16"/>
              </w:rPr>
              <w:t>in the</w:t>
            </w:r>
            <w:r w:rsidRPr="00694901">
              <w:rPr>
                <w:sz w:val="16"/>
                <w:szCs w:val="16"/>
              </w:rPr>
              <w:t xml:space="preserve"> ReturnsMissingExplanation</w:t>
            </w:r>
            <w:r w:rsidR="00A677A9">
              <w:rPr>
                <w:sz w:val="16"/>
                <w:szCs w:val="16"/>
              </w:rPr>
              <w:t xml:space="preserve"> field.</w:t>
            </w:r>
          </w:p>
        </w:tc>
      </w:tr>
      <w:tr w:rsidR="00BE4E44" w:rsidRPr="00694901" w14:paraId="37AEFBD0" w14:textId="77777777" w:rsidTr="23C10B09">
        <w:trPr>
          <w:cantSplit/>
        </w:trPr>
        <w:tc>
          <w:tcPr>
            <w:tcW w:w="1728" w:type="dxa"/>
          </w:tcPr>
          <w:p w14:paraId="18B4427C" w14:textId="4A0E3432" w:rsidR="00BE4E44" w:rsidRPr="00694901" w:rsidRDefault="00BE4E44" w:rsidP="00BE4E44">
            <w:pPr>
              <w:tabs>
                <w:tab w:val="right" w:pos="14310"/>
              </w:tabs>
              <w:rPr>
                <w:b/>
                <w:color w:val="FF0000"/>
                <w:sz w:val="16"/>
                <w:szCs w:val="16"/>
                <w:u w:val="single"/>
              </w:rPr>
            </w:pPr>
            <w:r w:rsidRPr="00694901">
              <w:rPr>
                <w:bCs/>
                <w:sz w:val="16"/>
                <w:szCs w:val="16"/>
              </w:rPr>
              <w:t>ReturnsMissingExplanation</w:t>
            </w:r>
          </w:p>
        </w:tc>
        <w:tc>
          <w:tcPr>
            <w:tcW w:w="3600" w:type="dxa"/>
          </w:tcPr>
          <w:p w14:paraId="56675C86" w14:textId="1C0BA111" w:rsidR="00BE4E44" w:rsidRPr="00694901" w:rsidRDefault="00BE4E44" w:rsidP="00BE4E44">
            <w:pPr>
              <w:tabs>
                <w:tab w:val="right" w:pos="14310"/>
              </w:tabs>
              <w:rPr>
                <w:sz w:val="16"/>
                <w:szCs w:val="16"/>
              </w:rPr>
            </w:pPr>
            <w:r w:rsidRPr="00694901">
              <w:rPr>
                <w:bCs/>
                <w:sz w:val="16"/>
                <w:szCs w:val="16"/>
              </w:rPr>
              <w:t>If some return data are not accounted for in the SAR estimate, explain the gap.</w:t>
            </w:r>
          </w:p>
        </w:tc>
        <w:tc>
          <w:tcPr>
            <w:tcW w:w="950" w:type="dxa"/>
          </w:tcPr>
          <w:p w14:paraId="33C3B8BF" w14:textId="77777777" w:rsidR="00BE4E44" w:rsidRPr="00694901" w:rsidRDefault="00BE4E44" w:rsidP="00BE4E44">
            <w:pPr>
              <w:tabs>
                <w:tab w:val="right" w:pos="14310"/>
              </w:tabs>
              <w:jc w:val="center"/>
              <w:rPr>
                <w:bCs/>
                <w:sz w:val="16"/>
                <w:szCs w:val="16"/>
              </w:rPr>
            </w:pPr>
            <w:r w:rsidRPr="00694901">
              <w:rPr>
                <w:bCs/>
                <w:sz w:val="16"/>
                <w:szCs w:val="16"/>
              </w:rPr>
              <w:t>Text</w:t>
            </w:r>
          </w:p>
          <w:p w14:paraId="56555379" w14:textId="769351D2" w:rsidR="00BE4E44" w:rsidRPr="00694901" w:rsidRDefault="00BE4E44" w:rsidP="00BE4E44">
            <w:pPr>
              <w:tabs>
                <w:tab w:val="right" w:pos="14310"/>
              </w:tabs>
              <w:jc w:val="center"/>
              <w:rPr>
                <w:b/>
                <w:color w:val="FF0000"/>
                <w:sz w:val="16"/>
                <w:szCs w:val="16"/>
              </w:rPr>
            </w:pPr>
            <w:r w:rsidRPr="00694901">
              <w:rPr>
                <w:bCs/>
                <w:sz w:val="16"/>
                <w:szCs w:val="16"/>
              </w:rPr>
              <w:t>(0-max)</w:t>
            </w:r>
          </w:p>
        </w:tc>
        <w:tc>
          <w:tcPr>
            <w:tcW w:w="8410" w:type="dxa"/>
            <w:gridSpan w:val="4"/>
          </w:tcPr>
          <w:p w14:paraId="3D4C6AEE" w14:textId="36A38337" w:rsidR="00BE4E44" w:rsidRPr="00694901" w:rsidRDefault="00BE4E44" w:rsidP="00BE4E44">
            <w:pPr>
              <w:ind w:left="18"/>
              <w:rPr>
                <w:sz w:val="16"/>
                <w:szCs w:val="16"/>
              </w:rPr>
            </w:pPr>
            <w:r w:rsidRPr="00694901">
              <w:rPr>
                <w:sz w:val="16"/>
                <w:szCs w:val="16"/>
              </w:rPr>
              <w:t>Describe how any gap in return years was addressed:  Filled in with an interpolated estimate; ignored; etc.</w:t>
            </w:r>
          </w:p>
        </w:tc>
      </w:tr>
      <w:tr w:rsidR="00BE4E44" w:rsidRPr="00694901" w14:paraId="36E55BEB" w14:textId="77777777" w:rsidTr="004B7338">
        <w:trPr>
          <w:cantSplit/>
          <w:trHeight w:val="360"/>
        </w:trPr>
        <w:tc>
          <w:tcPr>
            <w:tcW w:w="14688" w:type="dxa"/>
            <w:gridSpan w:val="7"/>
            <w:shd w:val="clear" w:color="auto" w:fill="DBE5F1"/>
            <w:vAlign w:val="center"/>
          </w:tcPr>
          <w:p w14:paraId="2E420C79" w14:textId="406C0E94" w:rsidR="00BE4E44" w:rsidRPr="00694901" w:rsidRDefault="00BE4E44" w:rsidP="00BE4E44">
            <w:pPr>
              <w:keepNext/>
              <w:tabs>
                <w:tab w:val="right" w:pos="14310"/>
              </w:tabs>
              <w:jc w:val="center"/>
              <w:rPr>
                <w:b/>
                <w:sz w:val="16"/>
                <w:szCs w:val="16"/>
              </w:rPr>
            </w:pPr>
            <w:bookmarkStart w:id="547" w:name="_Hlk125645478"/>
            <w:r w:rsidRPr="00694901">
              <w:rPr>
                <w:b/>
                <w:sz w:val="16"/>
                <w:szCs w:val="16"/>
              </w:rPr>
              <w:t>Release numbers</w:t>
            </w:r>
            <w:r w:rsidR="0077178E">
              <w:rPr>
                <w:b/>
                <w:sz w:val="16"/>
                <w:szCs w:val="16"/>
              </w:rPr>
              <w:t xml:space="preserve"> and return numbers</w:t>
            </w:r>
          </w:p>
        </w:tc>
      </w:tr>
      <w:bookmarkEnd w:id="547"/>
      <w:tr w:rsidR="00BE4E44" w:rsidRPr="00694901" w14:paraId="22CB4C97" w14:textId="77777777" w:rsidTr="23C10B09">
        <w:trPr>
          <w:cantSplit/>
        </w:trPr>
        <w:tc>
          <w:tcPr>
            <w:tcW w:w="1728" w:type="dxa"/>
          </w:tcPr>
          <w:p w14:paraId="180417AC" w14:textId="1DF5466C" w:rsidR="00BE4E44" w:rsidRPr="00694901" w:rsidRDefault="00BE4E44" w:rsidP="00BE4E44">
            <w:pPr>
              <w:tabs>
                <w:tab w:val="right" w:pos="14310"/>
              </w:tabs>
              <w:rPr>
                <w:sz w:val="16"/>
                <w:szCs w:val="16"/>
              </w:rPr>
            </w:pPr>
            <w:r w:rsidRPr="00694901">
              <w:rPr>
                <w:sz w:val="16"/>
                <w:szCs w:val="16"/>
              </w:rPr>
              <w:t>NumberReleased</w:t>
            </w:r>
          </w:p>
        </w:tc>
        <w:tc>
          <w:tcPr>
            <w:tcW w:w="3600" w:type="dxa"/>
          </w:tcPr>
          <w:p w14:paraId="700CD808" w14:textId="471E064D" w:rsidR="00BE4E44" w:rsidRPr="00694901" w:rsidRDefault="00BE4E44" w:rsidP="00BE4E44">
            <w:pPr>
              <w:tabs>
                <w:tab w:val="right" w:pos="14310"/>
              </w:tabs>
              <w:rPr>
                <w:sz w:val="16"/>
                <w:szCs w:val="16"/>
              </w:rPr>
            </w:pPr>
            <w:r w:rsidRPr="00694901">
              <w:rPr>
                <w:sz w:val="16"/>
                <w:szCs w:val="16"/>
              </w:rPr>
              <w:t>Number of fish released at the indicated site and time.</w:t>
            </w:r>
          </w:p>
        </w:tc>
        <w:tc>
          <w:tcPr>
            <w:tcW w:w="950" w:type="dxa"/>
          </w:tcPr>
          <w:p w14:paraId="1B54AFF7" w14:textId="77777777" w:rsidR="00BE4E44" w:rsidRPr="00694901" w:rsidRDefault="00BE4E44" w:rsidP="00BE4E44">
            <w:pPr>
              <w:tabs>
                <w:tab w:val="right" w:pos="14310"/>
              </w:tabs>
              <w:jc w:val="center"/>
              <w:rPr>
                <w:sz w:val="16"/>
                <w:szCs w:val="16"/>
              </w:rPr>
            </w:pPr>
            <w:r w:rsidRPr="00694901">
              <w:rPr>
                <w:sz w:val="16"/>
                <w:szCs w:val="16"/>
              </w:rPr>
              <w:t>Integer</w:t>
            </w:r>
          </w:p>
          <w:p w14:paraId="37C88DBD" w14:textId="1AEF5945"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68796C4A" w14:textId="77777777" w:rsidR="00BE4E44" w:rsidRPr="00694901" w:rsidRDefault="00BE4E44" w:rsidP="00BE4E44">
            <w:pPr>
              <w:snapToGrid w:val="0"/>
              <w:rPr>
                <w:sz w:val="16"/>
                <w:szCs w:val="16"/>
              </w:rPr>
            </w:pPr>
            <w:r w:rsidRPr="00694901">
              <w:rPr>
                <w:sz w:val="16"/>
                <w:szCs w:val="16"/>
              </w:rPr>
              <w:t>This should be the denominator in the return rate calculation, with all previous losses (handling mortality, tag loss estimate, etc.) already taken out.  The Methods citation should address how this was done.</w:t>
            </w:r>
          </w:p>
          <w:p w14:paraId="23F2559E" w14:textId="153C4766"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4361F0C3" w14:textId="77777777" w:rsidTr="23C10B09">
        <w:trPr>
          <w:cantSplit/>
        </w:trPr>
        <w:tc>
          <w:tcPr>
            <w:tcW w:w="1728" w:type="dxa"/>
          </w:tcPr>
          <w:p w14:paraId="3E2550C5" w14:textId="77777777" w:rsidR="00BE4E44" w:rsidRPr="00694901" w:rsidRDefault="00BE4E44" w:rsidP="00BE4E44">
            <w:pPr>
              <w:tabs>
                <w:tab w:val="right" w:pos="14310"/>
              </w:tabs>
              <w:rPr>
                <w:sz w:val="16"/>
                <w:szCs w:val="16"/>
              </w:rPr>
            </w:pPr>
            <w:r w:rsidRPr="00694901">
              <w:rPr>
                <w:sz w:val="16"/>
                <w:szCs w:val="16"/>
              </w:rPr>
              <w:lastRenderedPageBreak/>
              <w:t>AvgLength</w:t>
            </w:r>
          </w:p>
        </w:tc>
        <w:tc>
          <w:tcPr>
            <w:tcW w:w="3600" w:type="dxa"/>
          </w:tcPr>
          <w:p w14:paraId="38987853" w14:textId="77777777" w:rsidR="00BE4E44" w:rsidRPr="00694901" w:rsidRDefault="00BE4E44" w:rsidP="00BE4E44">
            <w:pPr>
              <w:tabs>
                <w:tab w:val="right" w:pos="14310"/>
              </w:tabs>
              <w:rPr>
                <w:sz w:val="16"/>
                <w:szCs w:val="16"/>
              </w:rPr>
            </w:pPr>
            <w:r w:rsidRPr="00694901">
              <w:rPr>
                <w:sz w:val="16"/>
                <w:szCs w:val="16"/>
              </w:rPr>
              <w:t>Average length in mm of the released fish.</w:t>
            </w:r>
          </w:p>
        </w:tc>
        <w:tc>
          <w:tcPr>
            <w:tcW w:w="950" w:type="dxa"/>
          </w:tcPr>
          <w:p w14:paraId="71FA0FE0" w14:textId="77777777" w:rsidR="00BE4E44" w:rsidRPr="00694901" w:rsidRDefault="00BE4E44" w:rsidP="00BE4E44">
            <w:pPr>
              <w:tabs>
                <w:tab w:val="right" w:pos="14310"/>
              </w:tabs>
              <w:jc w:val="center"/>
              <w:rPr>
                <w:sz w:val="16"/>
                <w:szCs w:val="16"/>
              </w:rPr>
            </w:pPr>
            <w:r w:rsidRPr="00694901">
              <w:rPr>
                <w:sz w:val="16"/>
                <w:szCs w:val="16"/>
              </w:rPr>
              <w:t>Integer</w:t>
            </w:r>
          </w:p>
          <w:p w14:paraId="4C4CCB10" w14:textId="773962AF" w:rsidR="00BE4E44" w:rsidRPr="00694901" w:rsidRDefault="00BE4E44" w:rsidP="00BE4E44">
            <w:pPr>
              <w:tabs>
                <w:tab w:val="right" w:pos="14310"/>
              </w:tabs>
              <w:jc w:val="center"/>
              <w:rPr>
                <w:sz w:val="16"/>
                <w:szCs w:val="16"/>
              </w:rPr>
            </w:pPr>
            <w:r w:rsidRPr="00694901">
              <w:rPr>
                <w:sz w:val="16"/>
                <w:szCs w:val="16"/>
              </w:rPr>
              <w:t>(10-350)</w:t>
            </w:r>
          </w:p>
        </w:tc>
        <w:tc>
          <w:tcPr>
            <w:tcW w:w="8410" w:type="dxa"/>
            <w:gridSpan w:val="4"/>
          </w:tcPr>
          <w:p w14:paraId="39170685" w14:textId="77777777" w:rsidR="00BE4E44" w:rsidRPr="00694901" w:rsidRDefault="00BE4E44" w:rsidP="00BE4E44">
            <w:pPr>
              <w:tabs>
                <w:tab w:val="right" w:pos="14310"/>
              </w:tabs>
              <w:rPr>
                <w:sz w:val="16"/>
                <w:szCs w:val="16"/>
              </w:rPr>
            </w:pPr>
          </w:p>
        </w:tc>
      </w:tr>
      <w:tr w:rsidR="00BE4E44" w:rsidRPr="00694901" w14:paraId="35CB10AC" w14:textId="77777777" w:rsidTr="00590683">
        <w:trPr>
          <w:cantSplit/>
        </w:trPr>
        <w:tc>
          <w:tcPr>
            <w:tcW w:w="1728" w:type="dxa"/>
          </w:tcPr>
          <w:p w14:paraId="1F5E3784" w14:textId="30151FA2" w:rsidR="00BE4E44" w:rsidRPr="00694901" w:rsidRDefault="00BE4E44" w:rsidP="00BE4E44">
            <w:pPr>
              <w:tabs>
                <w:tab w:val="right" w:pos="14310"/>
              </w:tabs>
              <w:rPr>
                <w:sz w:val="16"/>
                <w:szCs w:val="16"/>
              </w:rPr>
            </w:pPr>
            <w:r w:rsidRPr="00694901">
              <w:rPr>
                <w:b/>
                <w:color w:val="FF0000"/>
                <w:sz w:val="16"/>
                <w:szCs w:val="16"/>
              </w:rPr>
              <w:t>LengthType</w:t>
            </w:r>
          </w:p>
        </w:tc>
        <w:tc>
          <w:tcPr>
            <w:tcW w:w="3600" w:type="dxa"/>
          </w:tcPr>
          <w:p w14:paraId="7C849226" w14:textId="77777777" w:rsidR="00BE4E44" w:rsidRPr="00694901" w:rsidRDefault="00BE4E44" w:rsidP="00BE4E44">
            <w:pPr>
              <w:tabs>
                <w:tab w:val="right" w:pos="14310"/>
              </w:tabs>
              <w:rPr>
                <w:sz w:val="16"/>
                <w:szCs w:val="16"/>
              </w:rPr>
            </w:pPr>
            <w:r w:rsidRPr="00694901">
              <w:rPr>
                <w:sz w:val="16"/>
                <w:szCs w:val="16"/>
              </w:rPr>
              <w:t>Type of lengths represented in the LengthMin, LengthMean, LengthMax, and LengthSD fields.</w:t>
            </w:r>
          </w:p>
        </w:tc>
        <w:tc>
          <w:tcPr>
            <w:tcW w:w="950" w:type="dxa"/>
          </w:tcPr>
          <w:p w14:paraId="5C167EFA"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04E7BBC9" w14:textId="4E8BB6C4" w:rsidR="00BE4E44" w:rsidRPr="00694901" w:rsidRDefault="00BE4E44" w:rsidP="00BE4E44">
            <w:pPr>
              <w:tabs>
                <w:tab w:val="right" w:pos="14310"/>
              </w:tabs>
              <w:jc w:val="center"/>
              <w:rPr>
                <w:b/>
                <w:color w:val="FF0000"/>
                <w:sz w:val="16"/>
                <w:szCs w:val="16"/>
              </w:rPr>
            </w:pPr>
            <w:r w:rsidRPr="00694901">
              <w:rPr>
                <w:color w:val="FF0000"/>
                <w:sz w:val="16"/>
                <w:szCs w:val="16"/>
              </w:rPr>
              <w:t>(3-12)</w:t>
            </w:r>
          </w:p>
        </w:tc>
        <w:tc>
          <w:tcPr>
            <w:tcW w:w="4205" w:type="dxa"/>
            <w:gridSpan w:val="2"/>
          </w:tcPr>
          <w:p w14:paraId="491BCAC9" w14:textId="77777777"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4A3F66C6" w14:textId="77777777" w:rsidR="00BE4E44" w:rsidRPr="00694901" w:rsidRDefault="00BE4E44" w:rsidP="00BE4E44">
            <w:pPr>
              <w:numPr>
                <w:ilvl w:val="0"/>
                <w:numId w:val="4"/>
              </w:numPr>
              <w:snapToGrid w:val="0"/>
              <w:ind w:left="173" w:hanging="144"/>
              <w:rPr>
                <w:sz w:val="16"/>
                <w:szCs w:val="16"/>
              </w:rPr>
            </w:pPr>
            <w:r w:rsidRPr="00694901">
              <w:rPr>
                <w:sz w:val="16"/>
                <w:szCs w:val="16"/>
              </w:rPr>
              <w:t>Total length</w:t>
            </w:r>
          </w:p>
          <w:p w14:paraId="7D568707" w14:textId="77777777" w:rsidR="00BE4E44" w:rsidRPr="00694901" w:rsidRDefault="00BE4E44" w:rsidP="00BE4E44">
            <w:pPr>
              <w:numPr>
                <w:ilvl w:val="0"/>
                <w:numId w:val="4"/>
              </w:numPr>
              <w:snapToGrid w:val="0"/>
              <w:ind w:left="173" w:hanging="144"/>
              <w:rPr>
                <w:sz w:val="16"/>
                <w:szCs w:val="16"/>
              </w:rPr>
            </w:pPr>
            <w:r w:rsidRPr="00694901">
              <w:rPr>
                <w:sz w:val="16"/>
                <w:szCs w:val="16"/>
              </w:rPr>
              <w:t>Fork length</w:t>
            </w:r>
          </w:p>
          <w:p w14:paraId="7EB564E5" w14:textId="71D7DD19" w:rsidR="00BE4E44" w:rsidRPr="00694901" w:rsidRDefault="00BE4E44" w:rsidP="00BE4E44">
            <w:pPr>
              <w:numPr>
                <w:ilvl w:val="0"/>
                <w:numId w:val="4"/>
              </w:numPr>
              <w:snapToGrid w:val="0"/>
              <w:ind w:left="173" w:hanging="144"/>
              <w:rPr>
                <w:sz w:val="16"/>
                <w:szCs w:val="16"/>
              </w:rPr>
            </w:pPr>
            <w:r w:rsidRPr="00694901">
              <w:rPr>
                <w:sz w:val="16"/>
                <w:szCs w:val="16"/>
              </w:rPr>
              <w:t>N/A   [</w:t>
            </w:r>
            <w:r w:rsidRPr="00694901">
              <w:rPr>
                <w:i/>
                <w:sz w:val="16"/>
                <w:szCs w:val="16"/>
              </w:rPr>
              <w:t>Not applicable</w:t>
            </w:r>
            <w:r w:rsidRPr="00694901">
              <w:rPr>
                <w:sz w:val="16"/>
                <w:szCs w:val="16"/>
              </w:rPr>
              <w:t>]</w:t>
            </w:r>
          </w:p>
        </w:tc>
        <w:tc>
          <w:tcPr>
            <w:tcW w:w="4205" w:type="dxa"/>
            <w:gridSpan w:val="2"/>
          </w:tcPr>
          <w:p w14:paraId="6F6E7B4F" w14:textId="77777777" w:rsidR="00BE4E44" w:rsidRPr="00694901" w:rsidRDefault="00BE4E44" w:rsidP="00BE4E44">
            <w:pPr>
              <w:snapToGrid w:val="0"/>
              <w:rPr>
                <w:sz w:val="16"/>
                <w:szCs w:val="16"/>
              </w:rPr>
            </w:pPr>
          </w:p>
          <w:p w14:paraId="4301C40D" w14:textId="77777777" w:rsidR="00BE4E44" w:rsidRPr="00694901" w:rsidRDefault="00BE4E44" w:rsidP="00BE4E44">
            <w:pPr>
              <w:tabs>
                <w:tab w:val="right" w:pos="14310"/>
              </w:tabs>
              <w:rPr>
                <w:sz w:val="16"/>
                <w:szCs w:val="16"/>
              </w:rPr>
            </w:pPr>
            <w:r w:rsidRPr="00694901">
              <w:rPr>
                <w:sz w:val="16"/>
                <w:szCs w:val="16"/>
              </w:rPr>
              <w:t>Must be "N/A" when AvgLength is null.  Must be one of the other entries when AvgLength contains a value.</w:t>
            </w:r>
          </w:p>
        </w:tc>
      </w:tr>
      <w:tr w:rsidR="00BE4E44" w:rsidRPr="00694901" w14:paraId="7E776B59" w14:textId="77777777" w:rsidTr="23C10B09">
        <w:trPr>
          <w:cantSplit/>
        </w:trPr>
        <w:tc>
          <w:tcPr>
            <w:tcW w:w="1728" w:type="dxa"/>
          </w:tcPr>
          <w:p w14:paraId="4A4B6A2E" w14:textId="77777777" w:rsidR="00BE4E44" w:rsidRPr="00694901" w:rsidRDefault="00BE4E44" w:rsidP="00BE4E44">
            <w:pPr>
              <w:tabs>
                <w:tab w:val="right" w:pos="14310"/>
              </w:tabs>
              <w:rPr>
                <w:sz w:val="16"/>
                <w:szCs w:val="16"/>
              </w:rPr>
            </w:pPr>
            <w:r w:rsidRPr="00694901">
              <w:rPr>
                <w:sz w:val="16"/>
                <w:szCs w:val="16"/>
              </w:rPr>
              <w:t>AvgWeight</w:t>
            </w:r>
          </w:p>
        </w:tc>
        <w:tc>
          <w:tcPr>
            <w:tcW w:w="3600" w:type="dxa"/>
          </w:tcPr>
          <w:p w14:paraId="4A353C6E" w14:textId="77777777" w:rsidR="00BE4E44" w:rsidRPr="00694901" w:rsidRDefault="00BE4E44" w:rsidP="00BE4E44">
            <w:pPr>
              <w:rPr>
                <w:sz w:val="16"/>
                <w:szCs w:val="16"/>
              </w:rPr>
            </w:pPr>
            <w:r w:rsidRPr="00694901">
              <w:rPr>
                <w:sz w:val="16"/>
                <w:szCs w:val="16"/>
              </w:rPr>
              <w:t>Average weight in g of the released fish.</w:t>
            </w:r>
          </w:p>
        </w:tc>
        <w:tc>
          <w:tcPr>
            <w:tcW w:w="950" w:type="dxa"/>
          </w:tcPr>
          <w:p w14:paraId="5E545B36" w14:textId="77777777" w:rsidR="008A7624" w:rsidRDefault="00BE4E44" w:rsidP="008A7624">
            <w:pPr>
              <w:tabs>
                <w:tab w:val="right" w:pos="14310"/>
              </w:tabs>
              <w:jc w:val="center"/>
              <w:rPr>
                <w:ins w:id="548" w:author="Mike Banach" w:date="2022-12-30T09:34:00Z"/>
                <w:sz w:val="16"/>
                <w:szCs w:val="16"/>
              </w:rPr>
            </w:pPr>
            <w:del w:id="549" w:author="Mike Banach" w:date="2022-12-30T09:34:00Z">
              <w:r w:rsidRPr="00694901" w:rsidDel="008A7624">
                <w:rPr>
                  <w:sz w:val="16"/>
                  <w:szCs w:val="16"/>
                </w:rPr>
                <w:delText>Real</w:delText>
              </w:r>
            </w:del>
            <w:ins w:id="550" w:author="Mike Banach" w:date="2022-12-30T09:34:00Z">
              <w:r w:rsidR="008A7624">
                <w:rPr>
                  <w:sz w:val="16"/>
                  <w:szCs w:val="16"/>
                </w:rPr>
                <w:t>Integer</w:t>
              </w:r>
            </w:ins>
          </w:p>
          <w:p w14:paraId="775C1A01" w14:textId="653BFD9B" w:rsidR="00BE4E44" w:rsidRPr="00694901" w:rsidRDefault="008A7624" w:rsidP="008A7624">
            <w:pPr>
              <w:tabs>
                <w:tab w:val="right" w:pos="14310"/>
              </w:tabs>
              <w:jc w:val="center"/>
              <w:rPr>
                <w:sz w:val="16"/>
                <w:szCs w:val="16"/>
              </w:rPr>
            </w:pPr>
            <w:ins w:id="551" w:author="Mike Banach" w:date="2022-12-30T09:34:00Z">
              <w:r>
                <w:rPr>
                  <w:sz w:val="16"/>
                  <w:szCs w:val="16"/>
                </w:rPr>
                <w:t>(1-max)</w:t>
              </w:r>
            </w:ins>
          </w:p>
        </w:tc>
        <w:tc>
          <w:tcPr>
            <w:tcW w:w="8410" w:type="dxa"/>
            <w:gridSpan w:val="4"/>
          </w:tcPr>
          <w:p w14:paraId="02C29DCE" w14:textId="77777777" w:rsidR="008A7624" w:rsidRDefault="008A7624" w:rsidP="008A7624">
            <w:pPr>
              <w:rPr>
                <w:ins w:id="552" w:author="Mike Banach" w:date="2022-12-30T09:34:00Z"/>
                <w:sz w:val="16"/>
                <w:szCs w:val="16"/>
              </w:rPr>
            </w:pPr>
            <w:ins w:id="553" w:author="Mike Banach" w:date="2022-12-30T09:34:00Z">
              <w:r>
                <w:rPr>
                  <w:sz w:val="16"/>
                  <w:szCs w:val="16"/>
                </w:rPr>
                <w:t>(Whole numbers only.  No decimal places.)</w:t>
              </w:r>
            </w:ins>
          </w:p>
          <w:p w14:paraId="235E9499" w14:textId="7F2CA6FF" w:rsidR="00BE4E44" w:rsidRPr="00694901" w:rsidRDefault="008A7624" w:rsidP="008A7624">
            <w:pPr>
              <w:rPr>
                <w:sz w:val="16"/>
                <w:szCs w:val="16"/>
              </w:rPr>
            </w:pPr>
            <w:ins w:id="554" w:author="Mike Banach" w:date="2022-12-30T09:34:00Z">
              <w:r w:rsidRPr="00751367">
                <w:rPr>
                  <w:sz w:val="16"/>
                  <w:szCs w:val="16"/>
                </w:rPr>
                <w:t>The AvgWeight field, or the FishPerPound field, or both, or neither may be filled in.</w:t>
              </w:r>
            </w:ins>
          </w:p>
        </w:tc>
      </w:tr>
      <w:tr w:rsidR="00BE4E44" w:rsidRPr="00694901" w14:paraId="67741C70" w14:textId="77777777" w:rsidTr="23C10B09">
        <w:trPr>
          <w:cantSplit/>
        </w:trPr>
        <w:tc>
          <w:tcPr>
            <w:tcW w:w="1728" w:type="dxa"/>
          </w:tcPr>
          <w:p w14:paraId="465E3742" w14:textId="77777777" w:rsidR="00BE4E44" w:rsidRPr="00694901" w:rsidRDefault="00BE4E44" w:rsidP="00BE4E44">
            <w:pPr>
              <w:tabs>
                <w:tab w:val="right" w:pos="14310"/>
              </w:tabs>
              <w:rPr>
                <w:sz w:val="16"/>
                <w:szCs w:val="16"/>
              </w:rPr>
            </w:pPr>
            <w:r w:rsidRPr="00694901">
              <w:rPr>
                <w:sz w:val="16"/>
                <w:szCs w:val="16"/>
              </w:rPr>
              <w:t>FishPerPound</w:t>
            </w:r>
          </w:p>
        </w:tc>
        <w:tc>
          <w:tcPr>
            <w:tcW w:w="3600" w:type="dxa"/>
          </w:tcPr>
          <w:p w14:paraId="277AB79E" w14:textId="77777777" w:rsidR="00BE4E44" w:rsidRPr="00694901" w:rsidRDefault="00BE4E44" w:rsidP="00BE4E44">
            <w:pPr>
              <w:tabs>
                <w:tab w:val="right" w:pos="14310"/>
              </w:tabs>
              <w:rPr>
                <w:sz w:val="16"/>
                <w:szCs w:val="16"/>
              </w:rPr>
            </w:pPr>
            <w:r w:rsidRPr="00694901">
              <w:rPr>
                <w:sz w:val="16"/>
                <w:szCs w:val="16"/>
              </w:rPr>
              <w:t>Fish per pound of the released fish.</w:t>
            </w:r>
          </w:p>
        </w:tc>
        <w:tc>
          <w:tcPr>
            <w:tcW w:w="950" w:type="dxa"/>
          </w:tcPr>
          <w:p w14:paraId="497D1F17" w14:textId="77777777" w:rsidR="008A7624" w:rsidRDefault="00BE4E44" w:rsidP="008A7624">
            <w:pPr>
              <w:tabs>
                <w:tab w:val="right" w:pos="14310"/>
              </w:tabs>
              <w:jc w:val="center"/>
              <w:rPr>
                <w:ins w:id="555" w:author="Mike Banach" w:date="2022-12-30T09:34:00Z"/>
                <w:sz w:val="16"/>
                <w:szCs w:val="16"/>
              </w:rPr>
            </w:pPr>
            <w:del w:id="556" w:author="Mike Banach" w:date="2022-12-30T09:34:00Z">
              <w:r w:rsidRPr="00694901" w:rsidDel="008A7624">
                <w:rPr>
                  <w:sz w:val="16"/>
                  <w:szCs w:val="16"/>
                </w:rPr>
                <w:delText>Real</w:delText>
              </w:r>
            </w:del>
            <w:ins w:id="557" w:author="Mike Banach" w:date="2022-12-30T09:34:00Z">
              <w:r w:rsidR="008A7624">
                <w:rPr>
                  <w:sz w:val="16"/>
                  <w:szCs w:val="16"/>
                </w:rPr>
                <w:t>Integer</w:t>
              </w:r>
            </w:ins>
          </w:p>
          <w:p w14:paraId="29E2FDAB" w14:textId="601E91E4" w:rsidR="00BE4E44" w:rsidRPr="00694901" w:rsidRDefault="008A7624" w:rsidP="008A7624">
            <w:pPr>
              <w:tabs>
                <w:tab w:val="right" w:pos="14310"/>
              </w:tabs>
              <w:jc w:val="center"/>
              <w:rPr>
                <w:sz w:val="16"/>
                <w:szCs w:val="16"/>
              </w:rPr>
            </w:pPr>
            <w:ins w:id="558" w:author="Mike Banach" w:date="2022-12-30T09:34:00Z">
              <w:r>
                <w:rPr>
                  <w:sz w:val="16"/>
                  <w:szCs w:val="16"/>
                </w:rPr>
                <w:t>(1-max)</w:t>
              </w:r>
            </w:ins>
          </w:p>
        </w:tc>
        <w:tc>
          <w:tcPr>
            <w:tcW w:w="8410" w:type="dxa"/>
            <w:gridSpan w:val="4"/>
          </w:tcPr>
          <w:p w14:paraId="6F0F898F" w14:textId="77777777" w:rsidR="008A7624" w:rsidRDefault="008A7624" w:rsidP="008A7624">
            <w:pPr>
              <w:rPr>
                <w:ins w:id="559" w:author="Mike Banach" w:date="2022-12-30T09:34:00Z"/>
                <w:sz w:val="16"/>
                <w:szCs w:val="16"/>
              </w:rPr>
            </w:pPr>
            <w:ins w:id="560" w:author="Mike Banach" w:date="2022-12-30T09:34:00Z">
              <w:r>
                <w:rPr>
                  <w:sz w:val="16"/>
                  <w:szCs w:val="16"/>
                </w:rPr>
                <w:t>(Whole numbers only.  No decimal places.)</w:t>
              </w:r>
            </w:ins>
          </w:p>
          <w:p w14:paraId="042A57BA" w14:textId="421D2CB5" w:rsidR="00BE4E44" w:rsidRPr="00694901" w:rsidRDefault="008A7624" w:rsidP="008A7624">
            <w:pPr>
              <w:tabs>
                <w:tab w:val="right" w:pos="14310"/>
              </w:tabs>
              <w:rPr>
                <w:sz w:val="16"/>
                <w:szCs w:val="16"/>
              </w:rPr>
            </w:pPr>
            <w:ins w:id="561" w:author="Mike Banach" w:date="2022-12-30T09:34:00Z">
              <w:r w:rsidRPr="00751367">
                <w:rPr>
                  <w:sz w:val="16"/>
                  <w:szCs w:val="16"/>
                </w:rPr>
                <w:t>The AvgWeight field, or the FishPerPound field, or both, or neither may be filled in.</w:t>
              </w:r>
            </w:ins>
          </w:p>
        </w:tc>
      </w:tr>
      <w:tr w:rsidR="00BE4E44" w:rsidRPr="00694901" w14:paraId="519F901B" w14:textId="77777777" w:rsidTr="23C10B09">
        <w:trPr>
          <w:cantSplit/>
        </w:trPr>
        <w:tc>
          <w:tcPr>
            <w:tcW w:w="1728" w:type="dxa"/>
          </w:tcPr>
          <w:p w14:paraId="7FB85652" w14:textId="314235D5" w:rsidR="00BE4E44" w:rsidRPr="00694901" w:rsidRDefault="00BE4E44" w:rsidP="00BE4E44">
            <w:pPr>
              <w:tabs>
                <w:tab w:val="right" w:pos="14310"/>
              </w:tabs>
              <w:rPr>
                <w:sz w:val="16"/>
                <w:szCs w:val="16"/>
              </w:rPr>
            </w:pPr>
            <w:r w:rsidRPr="00694901">
              <w:rPr>
                <w:bCs/>
                <w:sz w:val="16"/>
                <w:szCs w:val="16"/>
              </w:rPr>
              <w:t>TAR</w:t>
            </w:r>
          </w:p>
        </w:tc>
        <w:tc>
          <w:tcPr>
            <w:tcW w:w="3600" w:type="dxa"/>
          </w:tcPr>
          <w:p w14:paraId="5DD48EE2" w14:textId="36B55A1B" w:rsidR="00BE4E44" w:rsidRPr="00694901" w:rsidRDefault="00BE4E44" w:rsidP="00BE4E44">
            <w:pPr>
              <w:tabs>
                <w:tab w:val="right" w:pos="14310"/>
              </w:tabs>
              <w:rPr>
                <w:sz w:val="16"/>
                <w:szCs w:val="16"/>
              </w:rPr>
            </w:pPr>
            <w:r w:rsidRPr="00694901">
              <w:rPr>
                <w:bCs/>
                <w:sz w:val="16"/>
                <w:szCs w:val="16"/>
              </w:rPr>
              <w:t xml:space="preserve">Total adult return.  The number of </w:t>
            </w:r>
            <w:ins w:id="562" w:author="Mike Banach" w:date="2023-06-09T14:01:00Z">
              <w:r w:rsidR="004023EA">
                <w:rPr>
                  <w:bCs/>
                  <w:sz w:val="16"/>
                  <w:szCs w:val="16"/>
                </w:rPr>
                <w:t xml:space="preserve">hatchery origin </w:t>
              </w:r>
            </w:ins>
            <w:r w:rsidRPr="00694901">
              <w:rPr>
                <w:bCs/>
                <w:sz w:val="16"/>
                <w:szCs w:val="16"/>
              </w:rPr>
              <w:t xml:space="preserve">adults returning </w:t>
            </w:r>
            <w:r w:rsidRPr="00694901">
              <w:rPr>
                <w:bCs/>
                <w:sz w:val="16"/>
                <w:szCs w:val="16"/>
                <w:u w:val="single"/>
              </w:rPr>
              <w:t>for the first time</w:t>
            </w:r>
            <w:r w:rsidRPr="00694901">
              <w:rPr>
                <w:bCs/>
                <w:sz w:val="16"/>
                <w:szCs w:val="16"/>
              </w:rPr>
              <w:t xml:space="preserve"> from the indicated outmigration year, or the group of marked smolts (as appropriate), to match the outmigrants in the NumberReleased field.</w:t>
            </w:r>
          </w:p>
        </w:tc>
        <w:tc>
          <w:tcPr>
            <w:tcW w:w="950" w:type="dxa"/>
          </w:tcPr>
          <w:p w14:paraId="56FEAEED" w14:textId="77777777" w:rsidR="00BE4E44" w:rsidRPr="00694901" w:rsidRDefault="00BE4E44" w:rsidP="00BE4E44">
            <w:pPr>
              <w:tabs>
                <w:tab w:val="right" w:pos="14310"/>
              </w:tabs>
              <w:jc w:val="center"/>
              <w:rPr>
                <w:bCs/>
                <w:sz w:val="16"/>
                <w:szCs w:val="16"/>
              </w:rPr>
            </w:pPr>
            <w:r w:rsidRPr="00694901">
              <w:rPr>
                <w:bCs/>
                <w:sz w:val="16"/>
                <w:szCs w:val="16"/>
              </w:rPr>
              <w:t>Integer</w:t>
            </w:r>
          </w:p>
          <w:p w14:paraId="3E7A611F" w14:textId="0389A46D" w:rsidR="00BE4E44" w:rsidRPr="00694901" w:rsidRDefault="00BE4E44" w:rsidP="00BE4E44">
            <w:pPr>
              <w:tabs>
                <w:tab w:val="right" w:pos="14310"/>
              </w:tabs>
              <w:jc w:val="center"/>
              <w:rPr>
                <w:sz w:val="16"/>
                <w:szCs w:val="16"/>
              </w:rPr>
            </w:pPr>
            <w:r w:rsidRPr="00694901">
              <w:rPr>
                <w:bCs/>
                <w:sz w:val="16"/>
                <w:szCs w:val="16"/>
              </w:rPr>
              <w:t>(0-max)</w:t>
            </w:r>
          </w:p>
        </w:tc>
        <w:tc>
          <w:tcPr>
            <w:tcW w:w="8410" w:type="dxa"/>
            <w:gridSpan w:val="4"/>
          </w:tcPr>
          <w:p w14:paraId="49DF7AFD" w14:textId="77777777" w:rsidR="00BE4E44" w:rsidRPr="00694901" w:rsidRDefault="00BE4E44" w:rsidP="00BE4E44">
            <w:pPr>
              <w:snapToGrid w:val="0"/>
              <w:rPr>
                <w:sz w:val="16"/>
                <w:szCs w:val="16"/>
              </w:rPr>
            </w:pPr>
            <w:r w:rsidRPr="00694901">
              <w:rPr>
                <w:sz w:val="16"/>
                <w:szCs w:val="16"/>
              </w:rPr>
              <w:t>For iteroparous species such as steelhead, include only those adults returning to spawn for the first time.  (Failure to do so will result in some adults being counted twice for returns purposes.)</w:t>
            </w:r>
          </w:p>
          <w:p w14:paraId="1D7E14ED" w14:textId="77777777" w:rsidR="00BE4E44" w:rsidRPr="00694901" w:rsidRDefault="00BE4E44" w:rsidP="00BE4E44">
            <w:pPr>
              <w:snapToGrid w:val="0"/>
              <w:rPr>
                <w:sz w:val="16"/>
                <w:szCs w:val="16"/>
              </w:rPr>
            </w:pPr>
          </w:p>
          <w:p w14:paraId="77ECC71D" w14:textId="08F599D9"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00718041" w14:textId="77777777" w:rsidTr="23C10B09">
        <w:trPr>
          <w:cantSplit/>
        </w:trPr>
        <w:tc>
          <w:tcPr>
            <w:tcW w:w="1728" w:type="dxa"/>
          </w:tcPr>
          <w:p w14:paraId="70C1C53B" w14:textId="77777777" w:rsidR="00BE4E44" w:rsidRPr="00694901" w:rsidRDefault="00BE4E44" w:rsidP="00BE4E44">
            <w:pPr>
              <w:tabs>
                <w:tab w:val="right" w:pos="14310"/>
              </w:tabs>
              <w:rPr>
                <w:sz w:val="16"/>
                <w:szCs w:val="16"/>
              </w:rPr>
            </w:pPr>
            <w:r w:rsidRPr="00694901">
              <w:rPr>
                <w:sz w:val="16"/>
                <w:szCs w:val="16"/>
              </w:rPr>
              <w:t>HarvestAdj</w:t>
            </w:r>
          </w:p>
          <w:p w14:paraId="18493DBB" w14:textId="3A913C44" w:rsidR="00BE4E44" w:rsidRPr="00694901" w:rsidRDefault="00BE4E44" w:rsidP="00BE4E44">
            <w:pPr>
              <w:tabs>
                <w:tab w:val="right" w:pos="14310"/>
              </w:tabs>
              <w:rPr>
                <w:sz w:val="16"/>
                <w:szCs w:val="16"/>
              </w:rPr>
            </w:pPr>
            <w:r w:rsidRPr="00694901">
              <w:rPr>
                <w:sz w:val="16"/>
                <w:szCs w:val="16"/>
              </w:rPr>
              <w:t>OceanHarvest,</w:t>
            </w:r>
          </w:p>
          <w:p w14:paraId="1C1A64A4" w14:textId="5CC10BF1" w:rsidR="00BE4E44" w:rsidRPr="00694901" w:rsidRDefault="00BE4E44" w:rsidP="00BE4E44">
            <w:pPr>
              <w:tabs>
                <w:tab w:val="right" w:pos="14310"/>
              </w:tabs>
              <w:rPr>
                <w:sz w:val="16"/>
                <w:szCs w:val="16"/>
              </w:rPr>
            </w:pPr>
            <w:r w:rsidRPr="00694901">
              <w:rPr>
                <w:sz w:val="16"/>
                <w:szCs w:val="16"/>
              </w:rPr>
              <w:t>MainstemHarvest,</w:t>
            </w:r>
          </w:p>
          <w:p w14:paraId="58284DE0" w14:textId="74F40D2A" w:rsidR="00BE4E44" w:rsidRPr="00694901" w:rsidRDefault="00BE4E44" w:rsidP="00BE4E44">
            <w:pPr>
              <w:tabs>
                <w:tab w:val="right" w:pos="14310"/>
              </w:tabs>
              <w:rPr>
                <w:sz w:val="16"/>
                <w:szCs w:val="16"/>
              </w:rPr>
            </w:pPr>
            <w:r w:rsidRPr="00694901">
              <w:rPr>
                <w:sz w:val="16"/>
                <w:szCs w:val="16"/>
              </w:rPr>
              <w:t>TribHarvest,</w:t>
            </w:r>
          </w:p>
          <w:p w14:paraId="49E0F7D1" w14:textId="2405A580" w:rsidR="00BE4E44" w:rsidRPr="00694901" w:rsidRDefault="00BE4E44" w:rsidP="00BE4E44">
            <w:pPr>
              <w:tabs>
                <w:tab w:val="right" w:pos="14310"/>
              </w:tabs>
              <w:rPr>
                <w:sz w:val="16"/>
                <w:szCs w:val="16"/>
              </w:rPr>
            </w:pPr>
            <w:r w:rsidRPr="00694901">
              <w:rPr>
                <w:sz w:val="16"/>
                <w:szCs w:val="16"/>
              </w:rPr>
              <w:t>OtherHarvest</w:t>
            </w:r>
          </w:p>
        </w:tc>
        <w:tc>
          <w:tcPr>
            <w:tcW w:w="3600" w:type="dxa"/>
          </w:tcPr>
          <w:p w14:paraId="568FE1E5" w14:textId="2828AA8D" w:rsidR="00BE4E44" w:rsidRPr="00694901" w:rsidRDefault="00BE4E44" w:rsidP="00BE4E44">
            <w:pPr>
              <w:tabs>
                <w:tab w:val="right" w:pos="14310"/>
              </w:tabs>
              <w:rPr>
                <w:sz w:val="16"/>
                <w:szCs w:val="16"/>
              </w:rPr>
            </w:pPr>
            <w:ins w:id="563" w:author="Mike Banach" w:date="2022-12-07T09:59:00Z">
              <w:r w:rsidRPr="00694901">
                <w:rPr>
                  <w:sz w:val="16"/>
                  <w:szCs w:val="16"/>
                </w:rPr>
                <w:t>These fields are not yet included in this table.</w:t>
              </w:r>
            </w:ins>
          </w:p>
        </w:tc>
        <w:tc>
          <w:tcPr>
            <w:tcW w:w="950" w:type="dxa"/>
          </w:tcPr>
          <w:p w14:paraId="0664BAD1" w14:textId="77777777" w:rsidR="00BE4E44" w:rsidRPr="00694901" w:rsidRDefault="00BE4E44" w:rsidP="00BE4E44">
            <w:pPr>
              <w:tabs>
                <w:tab w:val="right" w:pos="14310"/>
              </w:tabs>
              <w:jc w:val="center"/>
              <w:rPr>
                <w:sz w:val="16"/>
                <w:szCs w:val="16"/>
              </w:rPr>
            </w:pPr>
            <w:r w:rsidRPr="00694901">
              <w:rPr>
                <w:sz w:val="16"/>
                <w:szCs w:val="16"/>
              </w:rPr>
              <w:t>Integer</w:t>
            </w:r>
          </w:p>
          <w:p w14:paraId="68D9E747" w14:textId="615FA99B"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1B9FA818" w14:textId="642C1189" w:rsidR="00BE4E44" w:rsidRPr="00694901" w:rsidRDefault="00BE4E44" w:rsidP="00BE4E44">
            <w:pPr>
              <w:snapToGrid w:val="0"/>
              <w:rPr>
                <w:sz w:val="16"/>
                <w:szCs w:val="16"/>
              </w:rPr>
            </w:pPr>
            <w:r w:rsidRPr="00694901">
              <w:rPr>
                <w:sz w:val="16"/>
                <w:szCs w:val="16"/>
              </w:rPr>
              <w:t>These fields will be for indicating whether/how/which/how many harvested fish are accounted for in the SAR value.</w:t>
            </w:r>
          </w:p>
          <w:p w14:paraId="3527A3B6" w14:textId="7B742A5B" w:rsidR="00BE4E44" w:rsidRPr="00694901" w:rsidRDefault="00BE4E44" w:rsidP="00BE4E44">
            <w:pPr>
              <w:snapToGrid w:val="0"/>
              <w:rPr>
                <w:sz w:val="16"/>
                <w:szCs w:val="16"/>
              </w:rPr>
            </w:pPr>
          </w:p>
          <w:p w14:paraId="0A8A8DE0" w14:textId="24C86F44" w:rsidR="00BE4E44" w:rsidRPr="00694901" w:rsidRDefault="00BE4E44" w:rsidP="00BE4E44">
            <w:pPr>
              <w:snapToGrid w:val="0"/>
              <w:rPr>
                <w:sz w:val="16"/>
                <w:szCs w:val="16"/>
              </w:rPr>
            </w:pPr>
            <w:r w:rsidRPr="00694901">
              <w:rPr>
                <w:sz w:val="16"/>
                <w:szCs w:val="16"/>
              </w:rPr>
              <w:t>[</w:t>
            </w:r>
            <w:ins w:id="564" w:author="Mike Banach" w:date="2022-12-07T09:55:00Z">
              <w:r w:rsidRPr="00694901">
                <w:rPr>
                  <w:i/>
                  <w:sz w:val="16"/>
                  <w:szCs w:val="16"/>
                </w:rPr>
                <w:t>Harvest Fields are to be further define</w:t>
              </w:r>
            </w:ins>
            <w:ins w:id="565" w:author="Mike Banach" w:date="2022-12-12T17:20:00Z">
              <w:r w:rsidRPr="00694901">
                <w:rPr>
                  <w:i/>
                  <w:sz w:val="16"/>
                  <w:szCs w:val="16"/>
                </w:rPr>
                <w:t>d</w:t>
              </w:r>
            </w:ins>
            <w:ins w:id="566" w:author="Mike Banach" w:date="2022-12-07T09:55:00Z">
              <w:r w:rsidRPr="00694901">
                <w:rPr>
                  <w:i/>
                  <w:sz w:val="16"/>
                  <w:szCs w:val="16"/>
                </w:rPr>
                <w:t xml:space="preserve"> through another process before inclusion in th</w:t>
              </w:r>
            </w:ins>
            <w:ins w:id="567" w:author="Mike Banach" w:date="2022-12-12T17:20:00Z">
              <w:r w:rsidRPr="00694901">
                <w:rPr>
                  <w:i/>
                  <w:sz w:val="16"/>
                  <w:szCs w:val="16"/>
                </w:rPr>
                <w:t>is</w:t>
              </w:r>
            </w:ins>
            <w:ins w:id="568" w:author="Mike Banach" w:date="2022-12-07T09:55:00Z">
              <w:r w:rsidRPr="00694901">
                <w:rPr>
                  <w:i/>
                  <w:sz w:val="16"/>
                  <w:szCs w:val="16"/>
                </w:rPr>
                <w:t xml:space="preserve"> DES.  This will be addressed </w:t>
              </w:r>
            </w:ins>
            <w:ins w:id="569" w:author="Mike Banach" w:date="2022-12-12T17:20:00Z">
              <w:r w:rsidRPr="00694901">
                <w:rPr>
                  <w:i/>
                  <w:sz w:val="16"/>
                  <w:szCs w:val="16"/>
                </w:rPr>
                <w:t xml:space="preserve">in </w:t>
              </w:r>
            </w:ins>
            <w:ins w:id="570" w:author="Mike Banach" w:date="2022-12-07T09:55:00Z">
              <w:r w:rsidRPr="00694901">
                <w:rPr>
                  <w:i/>
                  <w:sz w:val="16"/>
                  <w:szCs w:val="16"/>
                </w:rPr>
                <w:t>a future version of this document.</w:t>
              </w:r>
            </w:ins>
            <w:r w:rsidRPr="00694901">
              <w:rPr>
                <w:sz w:val="16"/>
                <w:szCs w:val="16"/>
              </w:rPr>
              <w:t>]</w:t>
            </w:r>
          </w:p>
        </w:tc>
      </w:tr>
      <w:tr w:rsidR="00BE4E44" w:rsidRPr="00694901" w14:paraId="75342E9D" w14:textId="77777777" w:rsidTr="23C10B09">
        <w:trPr>
          <w:cantSplit/>
          <w:trHeight w:val="360"/>
        </w:trPr>
        <w:tc>
          <w:tcPr>
            <w:tcW w:w="14688" w:type="dxa"/>
            <w:gridSpan w:val="7"/>
            <w:shd w:val="clear" w:color="auto" w:fill="DBE5F1"/>
            <w:vAlign w:val="center"/>
          </w:tcPr>
          <w:p w14:paraId="535EC18D" w14:textId="2C9B4378" w:rsidR="00BE4E44" w:rsidRPr="00694901" w:rsidRDefault="00BE4E44" w:rsidP="00FF646A">
            <w:pPr>
              <w:keepNext/>
              <w:snapToGrid w:val="0"/>
              <w:jc w:val="center"/>
              <w:rPr>
                <w:b/>
                <w:sz w:val="16"/>
                <w:szCs w:val="16"/>
              </w:rPr>
            </w:pPr>
            <w:r w:rsidRPr="00694901">
              <w:rPr>
                <w:b/>
                <w:sz w:val="16"/>
                <w:szCs w:val="16"/>
              </w:rPr>
              <w:t>Protocol and method documentation</w:t>
            </w:r>
          </w:p>
        </w:tc>
      </w:tr>
      <w:tr w:rsidR="00BE4E44" w:rsidRPr="00694901" w14:paraId="2190B531" w14:textId="77777777" w:rsidTr="23C10B09">
        <w:trPr>
          <w:cantSplit/>
        </w:trPr>
        <w:tc>
          <w:tcPr>
            <w:tcW w:w="1728" w:type="dxa"/>
          </w:tcPr>
          <w:p w14:paraId="70E638D5" w14:textId="15E9500F" w:rsidR="00BE4E44" w:rsidRPr="00694901" w:rsidRDefault="00BE4E44" w:rsidP="00BE4E44">
            <w:pPr>
              <w:tabs>
                <w:tab w:val="right" w:pos="14310"/>
              </w:tabs>
              <w:rPr>
                <w:bCs/>
                <w:sz w:val="16"/>
                <w:szCs w:val="16"/>
              </w:rPr>
            </w:pPr>
            <w:r w:rsidRPr="00694901">
              <w:rPr>
                <w:bCs/>
                <w:sz w:val="16"/>
                <w:szCs w:val="16"/>
              </w:rPr>
              <w:t>ProtMethName</w:t>
            </w:r>
          </w:p>
        </w:tc>
        <w:tc>
          <w:tcPr>
            <w:tcW w:w="3600" w:type="dxa"/>
          </w:tcPr>
          <w:p w14:paraId="4B1F2828" w14:textId="32B10519" w:rsidR="00BE4E44" w:rsidRPr="00694901" w:rsidRDefault="00BE4E44" w:rsidP="00BE4E44">
            <w:pPr>
              <w:tabs>
                <w:tab w:val="right" w:pos="14310"/>
              </w:tabs>
              <w:rPr>
                <w:bCs/>
                <w:sz w:val="16"/>
                <w:szCs w:val="16"/>
              </w:rPr>
            </w:pPr>
            <w:r w:rsidRPr="00694901">
              <w:rPr>
                <w:sz w:val="16"/>
                <w:szCs w:val="16"/>
              </w:rPr>
              <w:t>The name(s) of all protocols and associated data collection and data analysis methods used to calculate the indicator estimate.</w:t>
            </w:r>
          </w:p>
        </w:tc>
        <w:tc>
          <w:tcPr>
            <w:tcW w:w="950" w:type="dxa"/>
          </w:tcPr>
          <w:p w14:paraId="60F074B0" w14:textId="77777777" w:rsidR="00BE4E44" w:rsidRPr="00694901" w:rsidRDefault="00BE4E44" w:rsidP="00BE4E44">
            <w:pPr>
              <w:tabs>
                <w:tab w:val="right" w:pos="14310"/>
              </w:tabs>
              <w:jc w:val="center"/>
              <w:rPr>
                <w:bCs/>
                <w:sz w:val="16"/>
                <w:szCs w:val="16"/>
              </w:rPr>
            </w:pPr>
            <w:r w:rsidRPr="00694901">
              <w:rPr>
                <w:bCs/>
                <w:sz w:val="16"/>
                <w:szCs w:val="16"/>
              </w:rPr>
              <w:t>Text</w:t>
            </w:r>
          </w:p>
          <w:p w14:paraId="05546C36" w14:textId="03B9631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1FC5D0CA" w14:textId="77777777" w:rsidR="00BE4E44" w:rsidRPr="00694901" w:rsidRDefault="00BE4E44" w:rsidP="00BE4E44">
            <w:pPr>
              <w:snapToGrid w:val="0"/>
              <w:rPr>
                <w:sz w:val="16"/>
                <w:szCs w:val="16"/>
              </w:rPr>
            </w:pPr>
            <w:r w:rsidRPr="00694901">
              <w:rPr>
                <w:sz w:val="16"/>
                <w:szCs w:val="16"/>
              </w:rPr>
              <w:t>Provide title of protocol and name(s) of relevant methods used.</w:t>
            </w:r>
          </w:p>
          <w:p w14:paraId="02E7881D" w14:textId="77777777" w:rsidR="00BE4E44" w:rsidRPr="00694901" w:rsidRDefault="00BE4E44" w:rsidP="00BE4E44">
            <w:pPr>
              <w:snapToGrid w:val="0"/>
              <w:rPr>
                <w:sz w:val="16"/>
                <w:szCs w:val="16"/>
              </w:rPr>
            </w:pPr>
          </w:p>
          <w:p w14:paraId="12C819C1" w14:textId="075D72E4" w:rsidR="00BE4E44" w:rsidRPr="00694901" w:rsidRDefault="00BE4E44" w:rsidP="00BE4E44">
            <w:pPr>
              <w:snapToGrid w:val="0"/>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BE4E44" w:rsidRPr="00694901" w14:paraId="00B379CB" w14:textId="77777777" w:rsidTr="23C10B09">
        <w:trPr>
          <w:cantSplit/>
        </w:trPr>
        <w:tc>
          <w:tcPr>
            <w:tcW w:w="1728" w:type="dxa"/>
          </w:tcPr>
          <w:p w14:paraId="0D421E20" w14:textId="270D4AB5" w:rsidR="00BE4E44" w:rsidRPr="00694901" w:rsidRDefault="00BE4E44" w:rsidP="00BE4E44">
            <w:pPr>
              <w:tabs>
                <w:tab w:val="right" w:pos="14310"/>
              </w:tabs>
              <w:rPr>
                <w:bCs/>
                <w:sz w:val="16"/>
                <w:szCs w:val="16"/>
              </w:rPr>
            </w:pPr>
            <w:r w:rsidRPr="00694901">
              <w:rPr>
                <w:b/>
                <w:bCs/>
                <w:i/>
                <w:color w:val="FF0000"/>
                <w:sz w:val="16"/>
                <w:szCs w:val="16"/>
              </w:rPr>
              <w:t>ProtMethURL</w:t>
            </w:r>
          </w:p>
        </w:tc>
        <w:tc>
          <w:tcPr>
            <w:tcW w:w="3600" w:type="dxa"/>
          </w:tcPr>
          <w:p w14:paraId="3C8A6CBE" w14:textId="1E97AFBB" w:rsidR="00BE4E44" w:rsidRPr="00694901" w:rsidRDefault="00BE4E44" w:rsidP="00BE4E44">
            <w:pPr>
              <w:tabs>
                <w:tab w:val="right" w:pos="14310"/>
              </w:tabs>
              <w:rPr>
                <w:bCs/>
                <w:sz w:val="16"/>
                <w:szCs w:val="16"/>
              </w:rPr>
            </w:pPr>
            <w:r w:rsidRPr="00694901">
              <w:rPr>
                <w:bCs/>
                <w:sz w:val="16"/>
                <w:szCs w:val="16"/>
              </w:rPr>
              <w:t xml:space="preserve">URL(s) for published protocols and methods describing the methodology and documenting the derivation of the indicator.  If published in </w:t>
            </w:r>
            <w:del w:id="571" w:author="Mike Banach" w:date="2023-02-13T11:47:00Z">
              <w:r w:rsidRPr="00694901" w:rsidDel="007A137C">
                <w:rPr>
                  <w:bCs/>
                  <w:sz w:val="16"/>
                  <w:szCs w:val="16"/>
                </w:rPr>
                <w:delText>MonitoringMethods</w:delText>
              </w:r>
            </w:del>
            <w:ins w:id="572" w:author="Mike Banach" w:date="2023-02-13T11:47:00Z">
              <w:r w:rsidR="007A137C">
                <w:rPr>
                  <w:bCs/>
                  <w:sz w:val="16"/>
                  <w:szCs w:val="16"/>
                </w:rPr>
                <w:t>MonitoringResources</w:t>
              </w:r>
            </w:ins>
            <w:r w:rsidRPr="00694901">
              <w:rPr>
                <w:bCs/>
                <w:sz w:val="16"/>
                <w:szCs w:val="16"/>
              </w:rPr>
              <w:t>.org, this link will provide access to study design information and all methods associated with the protocol.</w:t>
            </w:r>
          </w:p>
        </w:tc>
        <w:tc>
          <w:tcPr>
            <w:tcW w:w="950" w:type="dxa"/>
          </w:tcPr>
          <w:p w14:paraId="0C9B775C"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257A9AEE" w14:textId="433EC6E2"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61038594" w14:textId="3062EF12" w:rsidR="00BE4E44" w:rsidRPr="00694901" w:rsidRDefault="00BE4E44" w:rsidP="00BE4E44">
            <w:pPr>
              <w:snapToGrid w:val="0"/>
              <w:rPr>
                <w:bCs/>
                <w:sz w:val="16"/>
                <w:szCs w:val="16"/>
              </w:rPr>
            </w:pPr>
            <w:r w:rsidRPr="00694901">
              <w:rPr>
                <w:bCs/>
                <w:sz w:val="16"/>
                <w:szCs w:val="16"/>
              </w:rPr>
              <w:t xml:space="preserve">Provide URL(s) to source documentation of methodology.  For </w:t>
            </w:r>
            <w:del w:id="573" w:author="Mike Banach" w:date="2023-02-13T11:47:00Z">
              <w:r w:rsidRPr="00694901" w:rsidDel="007A137C">
                <w:rPr>
                  <w:bCs/>
                  <w:sz w:val="16"/>
                  <w:szCs w:val="16"/>
                </w:rPr>
                <w:delText>MonitoringMethods</w:delText>
              </w:r>
            </w:del>
            <w:ins w:id="574" w:author="Mike Banach" w:date="2023-02-13T11:47:00Z">
              <w:r w:rsidR="007A137C">
                <w:rPr>
                  <w:bCs/>
                  <w:sz w:val="16"/>
                  <w:szCs w:val="16"/>
                </w:rPr>
                <w:t>MonitoringResources</w:t>
              </w:r>
            </w:ins>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del w:id="575" w:author="Mike Banach" w:date="2023-02-13T11:47:00Z">
              <w:r w:rsidRPr="00694901" w:rsidDel="007A137C">
                <w:rPr>
                  <w:bCs/>
                  <w:sz w:val="16"/>
                  <w:szCs w:val="16"/>
                </w:rPr>
                <w:delText>MonitoringMethods</w:delText>
              </w:r>
            </w:del>
            <w:ins w:id="576" w:author="Mike Banach" w:date="2023-02-13T11:47:00Z">
              <w:r w:rsidR="007A137C">
                <w:rPr>
                  <w:bCs/>
                  <w:sz w:val="16"/>
                  <w:szCs w:val="16"/>
                </w:rPr>
                <w:t>MonitoringResources</w:t>
              </w:r>
            </w:ins>
            <w:r w:rsidRPr="00694901">
              <w:rPr>
                <w:bCs/>
                <w:sz w:val="16"/>
                <w:szCs w:val="16"/>
              </w:rPr>
              <w:t>.org, other online resources, or online literature.</w:t>
            </w:r>
          </w:p>
          <w:p w14:paraId="5F28748D" w14:textId="77777777" w:rsidR="00BE4E44" w:rsidRPr="00694901" w:rsidRDefault="00BE4E44" w:rsidP="00BE4E44">
            <w:pPr>
              <w:snapToGrid w:val="0"/>
              <w:rPr>
                <w:bCs/>
                <w:sz w:val="16"/>
                <w:szCs w:val="16"/>
              </w:rPr>
            </w:pPr>
          </w:p>
          <w:p w14:paraId="6E4CB7A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6B965122" w14:textId="102E7E47" w:rsidR="00BE4E44" w:rsidRPr="00694901" w:rsidRDefault="00BE4E44" w:rsidP="00BE4E44">
            <w:pPr>
              <w:snapToGrid w:val="0"/>
              <w:rPr>
                <w:i/>
                <w:sz w:val="16"/>
                <w:szCs w:val="16"/>
              </w:rPr>
            </w:pPr>
            <w:r w:rsidRPr="00694901">
              <w:rPr>
                <w:bCs/>
                <w:i/>
                <w:color w:val="FF0000"/>
                <w:sz w:val="16"/>
                <w:szCs w:val="16"/>
              </w:rPr>
              <w:t>Required if ProtMethDocumentation is null.</w:t>
            </w:r>
          </w:p>
        </w:tc>
      </w:tr>
      <w:tr w:rsidR="00BE4E44" w:rsidRPr="00694901" w14:paraId="039FF15A" w14:textId="77777777" w:rsidTr="23C10B09">
        <w:trPr>
          <w:cantSplit/>
        </w:trPr>
        <w:tc>
          <w:tcPr>
            <w:tcW w:w="1728" w:type="dxa"/>
          </w:tcPr>
          <w:p w14:paraId="545D1587" w14:textId="2529D6CB" w:rsidR="00BE4E44" w:rsidRPr="00694901" w:rsidRDefault="00BE4E44" w:rsidP="00BE4E44">
            <w:pPr>
              <w:tabs>
                <w:tab w:val="right" w:pos="14310"/>
              </w:tabs>
              <w:rPr>
                <w:bCs/>
                <w:sz w:val="16"/>
                <w:szCs w:val="16"/>
              </w:rPr>
            </w:pPr>
            <w:r w:rsidRPr="00694901">
              <w:rPr>
                <w:b/>
                <w:bCs/>
                <w:i/>
                <w:color w:val="FF0000"/>
                <w:sz w:val="16"/>
                <w:szCs w:val="16"/>
              </w:rPr>
              <w:lastRenderedPageBreak/>
              <w:t>ProtMethDocumentation</w:t>
            </w:r>
          </w:p>
        </w:tc>
        <w:tc>
          <w:tcPr>
            <w:tcW w:w="3600" w:type="dxa"/>
          </w:tcPr>
          <w:p w14:paraId="120FBEE0" w14:textId="18115942" w:rsidR="00BE4E44" w:rsidRPr="00694901" w:rsidRDefault="00BE4E44" w:rsidP="00BE4E44">
            <w:pPr>
              <w:tabs>
                <w:tab w:val="right" w:pos="14310"/>
              </w:tabs>
              <w:rPr>
                <w:bCs/>
                <w:sz w:val="16"/>
                <w:szCs w:val="16"/>
              </w:rPr>
            </w:pPr>
            <w:r w:rsidRPr="00694901">
              <w:rPr>
                <w:bCs/>
                <w:sz w:val="16"/>
                <w:szCs w:val="16"/>
              </w:rPr>
              <w:t xml:space="preserve">Citation or documentation that describes the protocol and/or method(s) listed in the ProtMethName field.  Include references not documented in </w:t>
            </w:r>
            <w:del w:id="577" w:author="Mike Banach" w:date="2023-02-13T11:47:00Z">
              <w:r w:rsidRPr="00694901" w:rsidDel="007A137C">
                <w:rPr>
                  <w:bCs/>
                  <w:sz w:val="16"/>
                  <w:szCs w:val="16"/>
                </w:rPr>
                <w:delText>MonitoringMethods</w:delText>
              </w:r>
            </w:del>
            <w:ins w:id="578" w:author="Mike Banach" w:date="2023-02-13T11:47:00Z">
              <w:r w:rsidR="007A137C">
                <w:rPr>
                  <w:bCs/>
                  <w:sz w:val="16"/>
                  <w:szCs w:val="16"/>
                </w:rPr>
                <w:t>MonitoringResources</w:t>
              </w:r>
            </w:ins>
            <w:r w:rsidRPr="00694901">
              <w:rPr>
                <w:bCs/>
                <w:sz w:val="16"/>
                <w:szCs w:val="16"/>
              </w:rPr>
              <w:t>.org, such as reports, journal articles or other publications that describe the survey design, field methodology and analytical approach used to derive the indicator estimate.</w:t>
            </w:r>
          </w:p>
        </w:tc>
        <w:tc>
          <w:tcPr>
            <w:tcW w:w="950" w:type="dxa"/>
          </w:tcPr>
          <w:p w14:paraId="4974789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11A6142" w14:textId="14432BA6"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08498FF" w14:textId="21DA7D2D" w:rsidR="00BE4E44" w:rsidRPr="00694901" w:rsidRDefault="00BE4E44" w:rsidP="00BE4E44">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del w:id="579" w:author="Mike Banach" w:date="2023-02-13T11:47:00Z">
              <w:r w:rsidRPr="00694901" w:rsidDel="007A137C">
                <w:rPr>
                  <w:bCs/>
                  <w:sz w:val="16"/>
                  <w:szCs w:val="16"/>
                </w:rPr>
                <w:delText>MonitoringMethods</w:delText>
              </w:r>
            </w:del>
            <w:ins w:id="580" w:author="Mike Banach" w:date="2023-02-13T11:47:00Z">
              <w:r w:rsidR="007A137C">
                <w:rPr>
                  <w:bCs/>
                  <w:sz w:val="16"/>
                  <w:szCs w:val="16"/>
                </w:rPr>
                <w:t>MonitoringResources</w:t>
              </w:r>
            </w:ins>
            <w:r w:rsidRPr="00694901">
              <w:rPr>
                <w:bCs/>
                <w:sz w:val="16"/>
                <w:szCs w:val="16"/>
              </w:rPr>
              <w:t>.org.</w:t>
            </w:r>
          </w:p>
          <w:p w14:paraId="19EE3B71" w14:textId="77777777" w:rsidR="00BE4E44" w:rsidRPr="00694901" w:rsidRDefault="00BE4E44" w:rsidP="00BE4E44">
            <w:pPr>
              <w:snapToGrid w:val="0"/>
              <w:rPr>
                <w:bCs/>
                <w:sz w:val="16"/>
                <w:szCs w:val="16"/>
              </w:rPr>
            </w:pPr>
          </w:p>
          <w:p w14:paraId="636B187E" w14:textId="77777777" w:rsidR="00BE4E44" w:rsidRPr="00694901" w:rsidRDefault="00BE4E44" w:rsidP="00BE4E44">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1E978DB1" w14:textId="77777777" w:rsidR="00BE4E44" w:rsidRPr="00694901" w:rsidRDefault="00BE4E44" w:rsidP="00BE4E44">
            <w:pPr>
              <w:snapToGrid w:val="0"/>
              <w:rPr>
                <w:bCs/>
                <w:sz w:val="16"/>
                <w:szCs w:val="16"/>
              </w:rPr>
            </w:pPr>
          </w:p>
          <w:p w14:paraId="69280C8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6C11D832" w14:textId="40758CE8" w:rsidR="00BE4E44" w:rsidRPr="00694901" w:rsidRDefault="00BE4E44" w:rsidP="00BE4E44">
            <w:pPr>
              <w:snapToGrid w:val="0"/>
              <w:rPr>
                <w:i/>
                <w:sz w:val="16"/>
                <w:szCs w:val="16"/>
              </w:rPr>
            </w:pPr>
            <w:r w:rsidRPr="00694901">
              <w:rPr>
                <w:bCs/>
                <w:i/>
                <w:color w:val="FF0000"/>
                <w:sz w:val="16"/>
                <w:szCs w:val="16"/>
              </w:rPr>
              <w:t>Required if ProtMethURL is null.</w:t>
            </w:r>
          </w:p>
        </w:tc>
      </w:tr>
      <w:tr w:rsidR="00BE4E44" w:rsidRPr="00694901" w14:paraId="1DFE3E6A" w14:textId="77777777" w:rsidTr="23C10B09">
        <w:trPr>
          <w:cantSplit/>
        </w:trPr>
        <w:tc>
          <w:tcPr>
            <w:tcW w:w="1728" w:type="dxa"/>
          </w:tcPr>
          <w:p w14:paraId="1F560CD2" w14:textId="65F42E18" w:rsidR="00BE4E44" w:rsidRPr="00694901" w:rsidRDefault="00BE4E44" w:rsidP="00BE4E44">
            <w:pPr>
              <w:tabs>
                <w:tab w:val="right" w:pos="14310"/>
              </w:tabs>
              <w:rPr>
                <w:bCs/>
                <w:sz w:val="16"/>
                <w:szCs w:val="16"/>
              </w:rPr>
            </w:pPr>
            <w:r w:rsidRPr="00694901">
              <w:rPr>
                <w:bCs/>
                <w:sz w:val="16"/>
                <w:szCs w:val="16"/>
              </w:rPr>
              <w:t>MethodAdjustments</w:t>
            </w:r>
          </w:p>
        </w:tc>
        <w:tc>
          <w:tcPr>
            <w:tcW w:w="3600" w:type="dxa"/>
          </w:tcPr>
          <w:p w14:paraId="4336921B" w14:textId="63992C3A" w:rsidR="00BE4E44" w:rsidRPr="00694901" w:rsidRDefault="00BE4E44" w:rsidP="00BE4E44">
            <w:pPr>
              <w:tabs>
                <w:tab w:val="right" w:pos="14310"/>
              </w:tabs>
              <w:rPr>
                <w:bCs/>
                <w:sz w:val="16"/>
                <w:szCs w:val="16"/>
              </w:rPr>
            </w:pPr>
            <w:r w:rsidRPr="00694901">
              <w:rPr>
                <w:bCs/>
                <w:sz w:val="16"/>
                <w:szCs w:val="16"/>
              </w:rPr>
              <w:t>Minor adjustments to a method in a given year that are not described in the method citations above but are important.</w:t>
            </w:r>
          </w:p>
        </w:tc>
        <w:tc>
          <w:tcPr>
            <w:tcW w:w="950" w:type="dxa"/>
          </w:tcPr>
          <w:p w14:paraId="1399A8D6" w14:textId="77777777" w:rsidR="00BE4E44" w:rsidRPr="00694901" w:rsidRDefault="00BE4E44" w:rsidP="00BE4E44">
            <w:pPr>
              <w:tabs>
                <w:tab w:val="right" w:pos="14310"/>
              </w:tabs>
              <w:jc w:val="center"/>
              <w:rPr>
                <w:bCs/>
                <w:sz w:val="16"/>
                <w:szCs w:val="16"/>
              </w:rPr>
            </w:pPr>
            <w:r w:rsidRPr="00694901">
              <w:rPr>
                <w:bCs/>
                <w:sz w:val="16"/>
                <w:szCs w:val="16"/>
              </w:rPr>
              <w:t>Text</w:t>
            </w:r>
          </w:p>
          <w:p w14:paraId="1F8FEA08" w14:textId="38BFB839"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5323CCB" w14:textId="77777777" w:rsidR="00BE4E44" w:rsidRPr="00694901" w:rsidRDefault="00BE4E44" w:rsidP="00BE4E44">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33531854" w14:textId="77777777" w:rsidR="00BE4E44" w:rsidRPr="00694901" w:rsidRDefault="00BE4E44" w:rsidP="00BE4E44">
            <w:pPr>
              <w:snapToGrid w:val="0"/>
              <w:rPr>
                <w:sz w:val="16"/>
                <w:szCs w:val="16"/>
              </w:rPr>
            </w:pPr>
          </w:p>
          <w:p w14:paraId="6F11EEAC" w14:textId="7B952E46" w:rsidR="00BE4E44" w:rsidRPr="00694901" w:rsidRDefault="00BE4E44" w:rsidP="00BE4E44">
            <w:pPr>
              <w:snapToGrid w:val="0"/>
              <w:rPr>
                <w:sz w:val="16"/>
                <w:szCs w:val="16"/>
              </w:rPr>
            </w:pPr>
            <w:r w:rsidRPr="00694901">
              <w:rPr>
                <w:sz w:val="16"/>
                <w:szCs w:val="16"/>
              </w:rPr>
              <w:t xml:space="preserve">In </w:t>
            </w:r>
            <w:del w:id="581" w:author="Mike Banach" w:date="2023-02-13T11:47:00Z">
              <w:r w:rsidRPr="00694901" w:rsidDel="007A137C">
                <w:rPr>
                  <w:sz w:val="16"/>
                  <w:szCs w:val="16"/>
                </w:rPr>
                <w:delText>MonitoringMethods</w:delText>
              </w:r>
            </w:del>
            <w:ins w:id="582" w:author="Mike Banach" w:date="2023-02-13T11:47:00Z">
              <w:r w:rsidR="007A137C">
                <w:rPr>
                  <w:sz w:val="16"/>
                  <w:szCs w:val="16"/>
                </w:rPr>
                <w:t>MonitoringResources</w:t>
              </w:r>
            </w:ins>
            <w:r w:rsidRPr="00694901">
              <w:rPr>
                <w:sz w:val="16"/>
                <w:szCs w:val="16"/>
              </w:rPr>
              <w:t>.org, documentation of changes or adjustments to methods or protocols can be described in the Implementation Notes section of each published method or protocol.</w:t>
            </w:r>
          </w:p>
        </w:tc>
      </w:tr>
      <w:tr w:rsidR="00BE4E44" w:rsidRPr="00694901" w14:paraId="393AAC8D" w14:textId="77777777" w:rsidTr="23C10B09">
        <w:trPr>
          <w:cantSplit/>
        </w:trPr>
        <w:tc>
          <w:tcPr>
            <w:tcW w:w="1728" w:type="dxa"/>
          </w:tcPr>
          <w:p w14:paraId="00C64CFA" w14:textId="47B453CF" w:rsidR="00BE4E44" w:rsidRPr="00694901" w:rsidRDefault="00BE4E44" w:rsidP="00BE4E44">
            <w:pPr>
              <w:tabs>
                <w:tab w:val="right" w:pos="14310"/>
              </w:tabs>
              <w:rPr>
                <w:bCs/>
                <w:sz w:val="16"/>
                <w:szCs w:val="16"/>
              </w:rPr>
            </w:pPr>
            <w:r w:rsidRPr="00694901">
              <w:rPr>
                <w:bCs/>
                <w:sz w:val="16"/>
                <w:szCs w:val="16"/>
              </w:rPr>
              <w:t>OtherDataSources</w:t>
            </w:r>
          </w:p>
        </w:tc>
        <w:tc>
          <w:tcPr>
            <w:tcW w:w="3600" w:type="dxa"/>
          </w:tcPr>
          <w:p w14:paraId="5283C253" w14:textId="6BFFF5C7" w:rsidR="00BE4E44" w:rsidRPr="00694901" w:rsidRDefault="00BE4E44" w:rsidP="00BE4E44">
            <w:pPr>
              <w:tabs>
                <w:tab w:val="right" w:pos="14310"/>
              </w:tabs>
              <w:rPr>
                <w:bCs/>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09F13F3A" w14:textId="77777777" w:rsidR="00BE4E44" w:rsidRPr="00694901" w:rsidRDefault="00BE4E44" w:rsidP="00BE4E44">
            <w:pPr>
              <w:tabs>
                <w:tab w:val="right" w:pos="14310"/>
              </w:tabs>
              <w:jc w:val="center"/>
              <w:rPr>
                <w:bCs/>
                <w:sz w:val="16"/>
                <w:szCs w:val="16"/>
              </w:rPr>
            </w:pPr>
            <w:r w:rsidRPr="00694901">
              <w:rPr>
                <w:bCs/>
                <w:sz w:val="16"/>
                <w:szCs w:val="16"/>
              </w:rPr>
              <w:t>Text</w:t>
            </w:r>
          </w:p>
          <w:p w14:paraId="23C2CA24" w14:textId="071342AE" w:rsidR="00BE4E44" w:rsidRPr="00694901" w:rsidRDefault="00BE4E44" w:rsidP="00BE4E44">
            <w:pPr>
              <w:tabs>
                <w:tab w:val="right" w:pos="14310"/>
              </w:tabs>
              <w:jc w:val="center"/>
              <w:rPr>
                <w:bCs/>
                <w:sz w:val="16"/>
                <w:szCs w:val="16"/>
              </w:rPr>
            </w:pPr>
            <w:r w:rsidRPr="00694901">
              <w:rPr>
                <w:bCs/>
                <w:sz w:val="16"/>
                <w:szCs w:val="16"/>
              </w:rPr>
              <w:t>(0-255)</w:t>
            </w:r>
          </w:p>
        </w:tc>
        <w:tc>
          <w:tcPr>
            <w:tcW w:w="8410" w:type="dxa"/>
            <w:gridSpan w:val="4"/>
          </w:tcPr>
          <w:p w14:paraId="6014EA86" w14:textId="77777777" w:rsidR="00BE4E44" w:rsidRPr="00694901" w:rsidRDefault="00BE4E44" w:rsidP="00BE4E44">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D760DAB" w14:textId="77777777" w:rsidR="00BE4E44" w:rsidRPr="00694901" w:rsidRDefault="00BE4E44" w:rsidP="00BE4E44">
            <w:pPr>
              <w:snapToGrid w:val="0"/>
              <w:rPr>
                <w:sz w:val="16"/>
                <w:szCs w:val="16"/>
              </w:rPr>
            </w:pPr>
          </w:p>
          <w:p w14:paraId="02D179CF" w14:textId="54F71DAE" w:rsidR="00BE4E44" w:rsidRPr="00694901" w:rsidRDefault="00BE4E44" w:rsidP="00BE4E44">
            <w:pPr>
              <w:snapToGrid w:val="0"/>
              <w:rPr>
                <w:sz w:val="16"/>
                <w:szCs w:val="16"/>
              </w:rPr>
            </w:pPr>
            <w:r w:rsidRPr="00694901">
              <w:rPr>
                <w:sz w:val="16"/>
                <w:szCs w:val="16"/>
              </w:rPr>
              <w:t>This field is for ADDITIONAL organizations.  Do not include the organization identified in the ContactAgency field.</w:t>
            </w:r>
          </w:p>
        </w:tc>
      </w:tr>
      <w:tr w:rsidR="00BE4E44" w:rsidRPr="00694901" w14:paraId="2C224916" w14:textId="77777777" w:rsidTr="23C10B09">
        <w:trPr>
          <w:cantSplit/>
          <w:trHeight w:val="360"/>
        </w:trPr>
        <w:tc>
          <w:tcPr>
            <w:tcW w:w="14688" w:type="dxa"/>
            <w:gridSpan w:val="7"/>
            <w:shd w:val="clear" w:color="auto" w:fill="DBE5F1"/>
            <w:vAlign w:val="center"/>
          </w:tcPr>
          <w:p w14:paraId="7FBA60D8" w14:textId="52071732" w:rsidR="00BE4E44" w:rsidRPr="00694901" w:rsidRDefault="00BE4E44" w:rsidP="00FF646A">
            <w:pPr>
              <w:keepNext/>
              <w:snapToGrid w:val="0"/>
              <w:jc w:val="center"/>
              <w:rPr>
                <w:b/>
                <w:sz w:val="16"/>
                <w:szCs w:val="16"/>
              </w:rPr>
            </w:pPr>
            <w:bookmarkStart w:id="583" w:name="_Hlk122005898"/>
            <w:r w:rsidRPr="00694901">
              <w:rPr>
                <w:b/>
                <w:sz w:val="16"/>
                <w:szCs w:val="16"/>
              </w:rPr>
              <w:t>Comments about the data</w:t>
            </w:r>
          </w:p>
        </w:tc>
      </w:tr>
      <w:bookmarkEnd w:id="583"/>
      <w:tr w:rsidR="00BE4E44" w:rsidRPr="00694901" w14:paraId="530A48DA" w14:textId="77777777" w:rsidTr="23C10B09">
        <w:trPr>
          <w:cantSplit/>
        </w:trPr>
        <w:tc>
          <w:tcPr>
            <w:tcW w:w="1728" w:type="dxa"/>
          </w:tcPr>
          <w:p w14:paraId="4BA9BFC8" w14:textId="0736DFD2" w:rsidR="00BE4E44" w:rsidRPr="00694901" w:rsidRDefault="00BE4E44" w:rsidP="00BE4E44">
            <w:pPr>
              <w:tabs>
                <w:tab w:val="right" w:pos="14310"/>
              </w:tabs>
              <w:rPr>
                <w:bCs/>
                <w:sz w:val="16"/>
                <w:szCs w:val="16"/>
              </w:rPr>
            </w:pPr>
            <w:r w:rsidRPr="00694901">
              <w:rPr>
                <w:b/>
                <w:bCs/>
                <w:i/>
                <w:color w:val="FF0000"/>
                <w:sz w:val="16"/>
                <w:szCs w:val="16"/>
              </w:rPr>
              <w:t>Comments</w:t>
            </w:r>
          </w:p>
        </w:tc>
        <w:tc>
          <w:tcPr>
            <w:tcW w:w="3600" w:type="dxa"/>
          </w:tcPr>
          <w:p w14:paraId="4A2F2F21" w14:textId="5F352579" w:rsidR="00BE4E44" w:rsidRPr="00694901" w:rsidRDefault="00BE4E44" w:rsidP="00BE4E44">
            <w:pPr>
              <w:tabs>
                <w:tab w:val="right" w:pos="14310"/>
              </w:tabs>
              <w:rPr>
                <w:bCs/>
                <w:sz w:val="16"/>
                <w:szCs w:val="16"/>
              </w:rPr>
            </w:pPr>
            <w:r w:rsidRPr="00694901">
              <w:rPr>
                <w:bCs/>
                <w:sz w:val="16"/>
                <w:szCs w:val="16"/>
              </w:rPr>
              <w:t>Any issues, problems, questions about this indicator that were not already captured in other places.</w:t>
            </w:r>
          </w:p>
        </w:tc>
        <w:tc>
          <w:tcPr>
            <w:tcW w:w="950" w:type="dxa"/>
          </w:tcPr>
          <w:p w14:paraId="7E52AD3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F2FD431" w14:textId="44CC444A"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83DAE53" w14:textId="77777777" w:rsidR="00BE4E44" w:rsidRPr="00694901" w:rsidRDefault="00BE4E44" w:rsidP="00BE4E44">
            <w:pPr>
              <w:snapToGrid w:val="0"/>
              <w:rPr>
                <w:sz w:val="16"/>
                <w:szCs w:val="16"/>
              </w:rPr>
            </w:pPr>
            <w:r w:rsidRPr="00694901">
              <w:rPr>
                <w:sz w:val="16"/>
                <w:szCs w:val="16"/>
              </w:rPr>
              <w:t>If possible, it is useful to briefly explain any null "metrics" or "age" fields.</w:t>
            </w:r>
          </w:p>
          <w:p w14:paraId="38EC0F0D" w14:textId="61556C49" w:rsidR="00BE4E44" w:rsidRPr="00694901" w:rsidRDefault="00BE4E44" w:rsidP="00BE4E44">
            <w:pPr>
              <w:snapToGrid w:val="0"/>
              <w:rPr>
                <w:i/>
                <w:sz w:val="16"/>
                <w:szCs w:val="16"/>
              </w:rPr>
            </w:pPr>
            <w:r w:rsidRPr="00694901">
              <w:rPr>
                <w:i/>
                <w:color w:val="FF0000"/>
                <w:sz w:val="16"/>
                <w:szCs w:val="16"/>
              </w:rPr>
              <w:t>Required if NullRecord = "Yes", to explain why the indicators are not available.</w:t>
            </w:r>
          </w:p>
        </w:tc>
      </w:tr>
      <w:tr w:rsidR="00BE4E44" w:rsidRPr="00694901" w14:paraId="4AAA1EBC" w14:textId="77777777" w:rsidTr="23C10B09">
        <w:trPr>
          <w:cantSplit/>
          <w:trHeight w:val="360"/>
        </w:trPr>
        <w:tc>
          <w:tcPr>
            <w:tcW w:w="14688" w:type="dxa"/>
            <w:gridSpan w:val="7"/>
            <w:shd w:val="clear" w:color="auto" w:fill="DBE5F1"/>
            <w:vAlign w:val="center"/>
          </w:tcPr>
          <w:p w14:paraId="153C703A" w14:textId="27312E0A" w:rsidR="00BE4E44" w:rsidRPr="00694901" w:rsidRDefault="00BE4E44" w:rsidP="00FF646A">
            <w:pPr>
              <w:keepNext/>
              <w:snapToGrid w:val="0"/>
              <w:jc w:val="center"/>
              <w:rPr>
                <w:b/>
                <w:sz w:val="16"/>
                <w:szCs w:val="16"/>
              </w:rPr>
            </w:pPr>
            <w:r w:rsidRPr="00694901">
              <w:rPr>
                <w:b/>
                <w:sz w:val="16"/>
                <w:szCs w:val="16"/>
              </w:rPr>
              <w:t>Supporting information</w:t>
            </w:r>
          </w:p>
        </w:tc>
      </w:tr>
      <w:tr w:rsidR="00BE4E44" w:rsidRPr="00694901" w14:paraId="07E649E8" w14:textId="77777777" w:rsidTr="23C10B09">
        <w:trPr>
          <w:cantSplit/>
        </w:trPr>
        <w:tc>
          <w:tcPr>
            <w:tcW w:w="1728" w:type="dxa"/>
          </w:tcPr>
          <w:p w14:paraId="449D7093" w14:textId="1B2B9F38" w:rsidR="00BE4E44" w:rsidRPr="00694901" w:rsidRDefault="00BE4E44" w:rsidP="00BE4E44">
            <w:pPr>
              <w:tabs>
                <w:tab w:val="right" w:pos="14310"/>
              </w:tabs>
              <w:rPr>
                <w:bCs/>
                <w:sz w:val="16"/>
                <w:szCs w:val="16"/>
              </w:rPr>
            </w:pPr>
            <w:r w:rsidRPr="00694901">
              <w:rPr>
                <w:b/>
                <w:bCs/>
                <w:color w:val="FF0000"/>
                <w:sz w:val="16"/>
                <w:szCs w:val="16"/>
              </w:rPr>
              <w:t>NullRecord</w:t>
            </w:r>
          </w:p>
        </w:tc>
        <w:tc>
          <w:tcPr>
            <w:tcW w:w="3600" w:type="dxa"/>
          </w:tcPr>
          <w:p w14:paraId="66F48E51" w14:textId="7387F950" w:rsidR="00BE4E44" w:rsidRPr="00694901" w:rsidRDefault="00BE4E44" w:rsidP="00BE4E44">
            <w:pPr>
              <w:tabs>
                <w:tab w:val="right" w:pos="14310"/>
              </w:tabs>
              <w:rPr>
                <w:bCs/>
                <w:sz w:val="16"/>
                <w:szCs w:val="16"/>
              </w:rPr>
            </w:pPr>
            <w:r w:rsidRPr="00694901">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49129FA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F04AE3D" w14:textId="6A849D77" w:rsidR="00BE4E44" w:rsidRPr="00694901" w:rsidRDefault="00BE4E44" w:rsidP="00BE4E44">
            <w:pPr>
              <w:tabs>
                <w:tab w:val="right" w:pos="14310"/>
              </w:tabs>
              <w:jc w:val="center"/>
              <w:rPr>
                <w:bCs/>
                <w:sz w:val="16"/>
                <w:szCs w:val="16"/>
              </w:rPr>
            </w:pPr>
            <w:r w:rsidRPr="00694901">
              <w:rPr>
                <w:bCs/>
                <w:color w:val="FF0000"/>
                <w:sz w:val="16"/>
                <w:szCs w:val="16"/>
              </w:rPr>
              <w:t>(2-3)</w:t>
            </w:r>
          </w:p>
        </w:tc>
        <w:tc>
          <w:tcPr>
            <w:tcW w:w="8410" w:type="dxa"/>
            <w:gridSpan w:val="4"/>
          </w:tcPr>
          <w:p w14:paraId="06ACBF56" w14:textId="77777777" w:rsidR="00BE4E44" w:rsidRPr="00694901" w:rsidRDefault="00BE4E44" w:rsidP="00BE4E44">
            <w:pPr>
              <w:snapToGrid w:val="0"/>
              <w:rPr>
                <w:sz w:val="16"/>
                <w:szCs w:val="16"/>
              </w:rPr>
            </w:pPr>
            <w:r w:rsidRPr="00694901">
              <w:rPr>
                <w:sz w:val="16"/>
                <w:szCs w:val="16"/>
              </w:rPr>
              <w:t>Normally "No".</w:t>
            </w:r>
          </w:p>
          <w:p w14:paraId="2C34F41A" w14:textId="77777777" w:rsidR="00BE4E44" w:rsidRPr="00694901" w:rsidRDefault="00BE4E44" w:rsidP="00BE4E44">
            <w:pPr>
              <w:snapToGrid w:val="0"/>
              <w:rPr>
                <w:sz w:val="16"/>
                <w:szCs w:val="16"/>
              </w:rPr>
            </w:pPr>
            <w:r w:rsidRPr="00694901">
              <w:rPr>
                <w:sz w:val="16"/>
                <w:szCs w:val="16"/>
              </w:rPr>
              <w:t xml:space="preserve">A value of "Yes" in this field is a positive statement that the data do not exist to calculate the </w:t>
            </w:r>
            <w:r w:rsidRPr="00694901">
              <w:rPr>
                <w:sz w:val="16"/>
                <w:szCs w:val="16"/>
                <w:u w:val="single"/>
              </w:rPr>
              <w:t>indicator</w:t>
            </w:r>
            <w:r w:rsidRPr="00694901">
              <w:rPr>
                <w:sz w:val="16"/>
                <w:szCs w:val="16"/>
              </w:rPr>
              <w:t xml:space="preserve"> for the population and time period specified.  Metric data and age data may still exist when NullRecord = "Yes".</w:t>
            </w:r>
          </w:p>
          <w:p w14:paraId="06854338" w14:textId="77777777" w:rsidR="00BE4E44" w:rsidRPr="00694901" w:rsidRDefault="00BE4E44" w:rsidP="00BE4E44">
            <w:pPr>
              <w:snapToGrid w:val="0"/>
              <w:rPr>
                <w:sz w:val="16"/>
                <w:szCs w:val="16"/>
              </w:rPr>
            </w:pPr>
          </w:p>
          <w:p w14:paraId="019D3AD2" w14:textId="4170708B" w:rsidR="00BE4E44" w:rsidRPr="00694901" w:rsidRDefault="00BE4E44" w:rsidP="00BE4E44">
            <w:pPr>
              <w:snapToGrid w:val="0"/>
              <w:rPr>
                <w:sz w:val="16"/>
                <w:szCs w:val="16"/>
              </w:rPr>
            </w:pPr>
            <w:r w:rsidRPr="00694901">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BE4E44" w:rsidRPr="00694901" w14:paraId="5C7E59F1" w14:textId="77777777" w:rsidTr="23C10B09">
        <w:trPr>
          <w:cantSplit/>
        </w:trPr>
        <w:tc>
          <w:tcPr>
            <w:tcW w:w="1728" w:type="dxa"/>
          </w:tcPr>
          <w:p w14:paraId="4F0936F0" w14:textId="119A5CFD" w:rsidR="00BE4E44" w:rsidRPr="00694901" w:rsidRDefault="00BE4E44" w:rsidP="00BE4E44">
            <w:pPr>
              <w:tabs>
                <w:tab w:val="right" w:pos="14310"/>
              </w:tabs>
              <w:rPr>
                <w:bCs/>
                <w:sz w:val="16"/>
                <w:szCs w:val="16"/>
              </w:rPr>
            </w:pPr>
            <w:r w:rsidRPr="00694901">
              <w:rPr>
                <w:b/>
                <w:bCs/>
                <w:color w:val="FF0000"/>
                <w:sz w:val="16"/>
                <w:szCs w:val="16"/>
              </w:rPr>
              <w:t>DataStatus</w:t>
            </w:r>
          </w:p>
        </w:tc>
        <w:tc>
          <w:tcPr>
            <w:tcW w:w="3600" w:type="dxa"/>
          </w:tcPr>
          <w:p w14:paraId="2F8D84E8" w14:textId="69EE1D3D" w:rsidR="00BE4E44" w:rsidRPr="00694901" w:rsidRDefault="00BE4E44" w:rsidP="00BE4E44">
            <w:pPr>
              <w:tabs>
                <w:tab w:val="right" w:pos="14310"/>
              </w:tabs>
              <w:rPr>
                <w:bCs/>
                <w:sz w:val="16"/>
                <w:szCs w:val="16"/>
              </w:rPr>
            </w:pPr>
            <w:r w:rsidRPr="00694901">
              <w:rPr>
                <w:bCs/>
                <w:sz w:val="16"/>
                <w:szCs w:val="16"/>
              </w:rPr>
              <w:t>Status of the data in the current record.</w:t>
            </w:r>
          </w:p>
        </w:tc>
        <w:tc>
          <w:tcPr>
            <w:tcW w:w="950" w:type="dxa"/>
          </w:tcPr>
          <w:p w14:paraId="1B2A2A2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3308B73" w14:textId="3BA0C668" w:rsidR="00BE4E44" w:rsidRPr="00694901" w:rsidRDefault="00BE4E44" w:rsidP="00BE4E44">
            <w:pPr>
              <w:tabs>
                <w:tab w:val="right" w:pos="14310"/>
              </w:tabs>
              <w:jc w:val="center"/>
              <w:rPr>
                <w:bCs/>
                <w:sz w:val="16"/>
                <w:szCs w:val="16"/>
              </w:rPr>
            </w:pPr>
            <w:r w:rsidRPr="00694901">
              <w:rPr>
                <w:bCs/>
                <w:color w:val="FF0000"/>
                <w:sz w:val="16"/>
                <w:szCs w:val="16"/>
              </w:rPr>
              <w:t>(5-8)</w:t>
            </w:r>
          </w:p>
        </w:tc>
        <w:tc>
          <w:tcPr>
            <w:tcW w:w="8410" w:type="dxa"/>
            <w:gridSpan w:val="4"/>
          </w:tcPr>
          <w:p w14:paraId="55689FA1" w14:textId="77777777"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29C0C86B" w14:textId="77777777" w:rsidR="00BE4E44" w:rsidRPr="00694901" w:rsidRDefault="00BE4E44" w:rsidP="00BE4E44">
            <w:pPr>
              <w:numPr>
                <w:ilvl w:val="0"/>
                <w:numId w:val="4"/>
              </w:numPr>
              <w:snapToGrid w:val="0"/>
              <w:ind w:left="173" w:hanging="144"/>
              <w:rPr>
                <w:sz w:val="16"/>
                <w:szCs w:val="16"/>
              </w:rPr>
            </w:pPr>
            <w:r w:rsidRPr="00694901">
              <w:rPr>
                <w:sz w:val="16"/>
                <w:szCs w:val="16"/>
              </w:rPr>
              <w:t>Draft   [</w:t>
            </w:r>
            <w:r w:rsidRPr="00694901">
              <w:rPr>
                <w:i/>
                <w:sz w:val="16"/>
                <w:szCs w:val="16"/>
              </w:rPr>
              <w:t>Values in this record are preliminary and have not been thoroughly reviewed.</w:t>
            </w:r>
            <w:r w:rsidRPr="00694901">
              <w:rPr>
                <w:sz w:val="16"/>
                <w:szCs w:val="16"/>
              </w:rPr>
              <w:t>]</w:t>
            </w:r>
          </w:p>
          <w:p w14:paraId="4974954A" w14:textId="77777777" w:rsidR="00BE4E44" w:rsidRPr="00694901" w:rsidRDefault="00BE4E44" w:rsidP="00BE4E44">
            <w:pPr>
              <w:numPr>
                <w:ilvl w:val="0"/>
                <w:numId w:val="4"/>
              </w:numPr>
              <w:snapToGrid w:val="0"/>
              <w:ind w:left="173" w:hanging="144"/>
              <w:rPr>
                <w:sz w:val="16"/>
                <w:szCs w:val="16"/>
              </w:rPr>
            </w:pPr>
            <w:r w:rsidRPr="00694901">
              <w:rPr>
                <w:sz w:val="16"/>
                <w:szCs w:val="16"/>
              </w:rPr>
              <w:t>Reviewed   [</w:t>
            </w:r>
            <w:r w:rsidRPr="00694901">
              <w:rPr>
                <w:i/>
                <w:sz w:val="16"/>
                <w:szCs w:val="16"/>
              </w:rPr>
              <w:t>Values in this record have been reviewed but are not yet approved as "final".</w:t>
            </w:r>
            <w:r w:rsidRPr="00694901">
              <w:rPr>
                <w:sz w:val="16"/>
                <w:szCs w:val="16"/>
              </w:rPr>
              <w:t>]</w:t>
            </w:r>
          </w:p>
          <w:p w14:paraId="5862AC71" w14:textId="19ED8E30" w:rsidR="00BE4E44" w:rsidRPr="00694901" w:rsidRDefault="00BE4E44" w:rsidP="00BE4E44">
            <w:pPr>
              <w:numPr>
                <w:ilvl w:val="0"/>
                <w:numId w:val="4"/>
              </w:numPr>
              <w:snapToGrid w:val="0"/>
              <w:ind w:left="173" w:hanging="144"/>
              <w:rPr>
                <w:sz w:val="16"/>
                <w:szCs w:val="16"/>
              </w:rPr>
            </w:pPr>
            <w:r w:rsidRPr="00694901">
              <w:rPr>
                <w:sz w:val="16"/>
                <w:szCs w:val="16"/>
              </w:rPr>
              <w:t>Final   [</w:t>
            </w:r>
            <w:r w:rsidRPr="00694901">
              <w:rPr>
                <w:i/>
                <w:sz w:val="16"/>
                <w:szCs w:val="16"/>
              </w:rPr>
              <w:t>Values in this record have been thoroughly reviewed and are considered "final".</w:t>
            </w:r>
            <w:r w:rsidRPr="00694901">
              <w:rPr>
                <w:sz w:val="16"/>
                <w:szCs w:val="16"/>
              </w:rPr>
              <w:t>]</w:t>
            </w:r>
          </w:p>
        </w:tc>
      </w:tr>
      <w:tr w:rsidR="00BE4E44" w:rsidRPr="00694901" w14:paraId="30E2E0A8" w14:textId="77777777" w:rsidTr="23C10B09">
        <w:trPr>
          <w:cantSplit/>
        </w:trPr>
        <w:tc>
          <w:tcPr>
            <w:tcW w:w="1728" w:type="dxa"/>
          </w:tcPr>
          <w:p w14:paraId="04BAB9FB" w14:textId="1F34EC41" w:rsidR="00BE4E44" w:rsidRPr="00694901" w:rsidRDefault="00BE4E44" w:rsidP="00BE4E44">
            <w:pPr>
              <w:tabs>
                <w:tab w:val="right" w:pos="14310"/>
              </w:tabs>
              <w:rPr>
                <w:bCs/>
                <w:sz w:val="16"/>
                <w:szCs w:val="16"/>
              </w:rPr>
            </w:pPr>
            <w:r w:rsidRPr="00694901">
              <w:rPr>
                <w:bCs/>
                <w:sz w:val="16"/>
                <w:szCs w:val="16"/>
              </w:rPr>
              <w:t>IndicatorLocation</w:t>
            </w:r>
          </w:p>
        </w:tc>
        <w:tc>
          <w:tcPr>
            <w:tcW w:w="3600" w:type="dxa"/>
          </w:tcPr>
          <w:p w14:paraId="0A7D7434" w14:textId="4C582EE3" w:rsidR="00BE4E44" w:rsidRPr="00694901" w:rsidRDefault="00BE4E44" w:rsidP="00BE4E44">
            <w:pPr>
              <w:tabs>
                <w:tab w:val="right" w:pos="14310"/>
              </w:tabs>
              <w:rPr>
                <w:bCs/>
                <w:sz w:val="16"/>
                <w:szCs w:val="16"/>
              </w:rPr>
            </w:pPr>
            <w:r w:rsidRPr="00694901">
              <w:rPr>
                <w:bCs/>
                <w:sz w:val="16"/>
                <w:szCs w:val="16"/>
              </w:rPr>
              <w:t>Where this indicator is maintained at the source.</w:t>
            </w:r>
          </w:p>
        </w:tc>
        <w:tc>
          <w:tcPr>
            <w:tcW w:w="950" w:type="dxa"/>
          </w:tcPr>
          <w:p w14:paraId="39751C59" w14:textId="77777777" w:rsidR="00BE4E44" w:rsidRPr="00694901" w:rsidRDefault="00BE4E44" w:rsidP="00BE4E44">
            <w:pPr>
              <w:tabs>
                <w:tab w:val="right" w:pos="14310"/>
              </w:tabs>
              <w:jc w:val="center"/>
              <w:rPr>
                <w:bCs/>
                <w:sz w:val="16"/>
                <w:szCs w:val="16"/>
              </w:rPr>
            </w:pPr>
            <w:r w:rsidRPr="00694901">
              <w:rPr>
                <w:bCs/>
                <w:sz w:val="16"/>
                <w:szCs w:val="16"/>
              </w:rPr>
              <w:t>Text</w:t>
            </w:r>
          </w:p>
          <w:p w14:paraId="09DFB434" w14:textId="5CCD60A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6610E30A" w14:textId="4E1CDC4F" w:rsidR="00BE4E44" w:rsidRPr="00694901" w:rsidRDefault="00BE4E44" w:rsidP="00BE4E44">
            <w:pPr>
              <w:snapToGrid w:val="0"/>
              <w:rPr>
                <w:sz w:val="16"/>
                <w:szCs w:val="16"/>
              </w:rPr>
            </w:pPr>
            <w:r w:rsidRPr="00694901">
              <w:rPr>
                <w:bCs/>
                <w:sz w:val="16"/>
                <w:szCs w:val="16"/>
              </w:rPr>
              <w:t>If online, provide URL(s).</w:t>
            </w:r>
          </w:p>
        </w:tc>
      </w:tr>
      <w:tr w:rsidR="00BE4E44" w:rsidRPr="00694901" w14:paraId="60F5E559" w14:textId="77777777" w:rsidTr="23C10B09">
        <w:trPr>
          <w:cantSplit/>
        </w:trPr>
        <w:tc>
          <w:tcPr>
            <w:tcW w:w="1728" w:type="dxa"/>
          </w:tcPr>
          <w:p w14:paraId="11C02F34" w14:textId="443C99FE" w:rsidR="00BE4E44" w:rsidRPr="00694901" w:rsidRDefault="00BE4E44" w:rsidP="00BE4E44">
            <w:pPr>
              <w:tabs>
                <w:tab w:val="right" w:pos="14310"/>
              </w:tabs>
              <w:rPr>
                <w:bCs/>
                <w:sz w:val="16"/>
                <w:szCs w:val="16"/>
              </w:rPr>
            </w:pPr>
            <w:r w:rsidRPr="00694901">
              <w:rPr>
                <w:bCs/>
                <w:sz w:val="16"/>
                <w:szCs w:val="16"/>
              </w:rPr>
              <w:t>MetricLocation</w:t>
            </w:r>
          </w:p>
        </w:tc>
        <w:tc>
          <w:tcPr>
            <w:tcW w:w="3600" w:type="dxa"/>
          </w:tcPr>
          <w:p w14:paraId="14DFAA18" w14:textId="63EC7033" w:rsidR="00BE4E44" w:rsidRPr="00694901" w:rsidRDefault="00BE4E44" w:rsidP="00BE4E44">
            <w:pPr>
              <w:tabs>
                <w:tab w:val="right" w:pos="14310"/>
              </w:tabs>
              <w:rPr>
                <w:bCs/>
                <w:sz w:val="16"/>
                <w:szCs w:val="16"/>
              </w:rPr>
            </w:pPr>
            <w:r w:rsidRPr="00694901">
              <w:rPr>
                <w:bCs/>
                <w:sz w:val="16"/>
                <w:szCs w:val="16"/>
              </w:rPr>
              <w:t>Where the supporting metrics are maintained at the source.</w:t>
            </w:r>
          </w:p>
        </w:tc>
        <w:tc>
          <w:tcPr>
            <w:tcW w:w="950" w:type="dxa"/>
          </w:tcPr>
          <w:p w14:paraId="497338DC" w14:textId="77777777" w:rsidR="00BE4E44" w:rsidRPr="00694901" w:rsidRDefault="00BE4E44" w:rsidP="00BE4E44">
            <w:pPr>
              <w:tabs>
                <w:tab w:val="right" w:pos="14310"/>
              </w:tabs>
              <w:jc w:val="center"/>
              <w:rPr>
                <w:bCs/>
                <w:sz w:val="16"/>
                <w:szCs w:val="16"/>
              </w:rPr>
            </w:pPr>
            <w:r w:rsidRPr="00694901">
              <w:rPr>
                <w:bCs/>
                <w:sz w:val="16"/>
                <w:szCs w:val="16"/>
              </w:rPr>
              <w:t>Text</w:t>
            </w:r>
          </w:p>
          <w:p w14:paraId="638D2A24" w14:textId="645934A0"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39969599" w14:textId="13437368" w:rsidR="00BE4E44" w:rsidRPr="00694901" w:rsidRDefault="00BE4E44" w:rsidP="00BE4E44">
            <w:pPr>
              <w:snapToGrid w:val="0"/>
              <w:rPr>
                <w:sz w:val="16"/>
                <w:szCs w:val="16"/>
              </w:rPr>
            </w:pPr>
            <w:r w:rsidRPr="00694901">
              <w:rPr>
                <w:bCs/>
                <w:sz w:val="16"/>
                <w:szCs w:val="16"/>
              </w:rPr>
              <w:t>If online, provide URL(s).</w:t>
            </w:r>
          </w:p>
        </w:tc>
      </w:tr>
      <w:tr w:rsidR="00BE4E44" w:rsidRPr="00694901" w14:paraId="49F0451A" w14:textId="77777777" w:rsidTr="23C10B09">
        <w:trPr>
          <w:cantSplit/>
        </w:trPr>
        <w:tc>
          <w:tcPr>
            <w:tcW w:w="1728" w:type="dxa"/>
          </w:tcPr>
          <w:p w14:paraId="0041756A" w14:textId="1DAF06D2" w:rsidR="00BE4E44" w:rsidRPr="00694901" w:rsidRDefault="00BE4E44" w:rsidP="00BE4E44">
            <w:pPr>
              <w:tabs>
                <w:tab w:val="right" w:pos="14310"/>
              </w:tabs>
              <w:rPr>
                <w:bCs/>
                <w:sz w:val="16"/>
                <w:szCs w:val="16"/>
              </w:rPr>
            </w:pPr>
            <w:r w:rsidRPr="00694901">
              <w:rPr>
                <w:bCs/>
                <w:sz w:val="16"/>
                <w:szCs w:val="16"/>
              </w:rPr>
              <w:lastRenderedPageBreak/>
              <w:t>MeasureLocation</w:t>
            </w:r>
          </w:p>
        </w:tc>
        <w:tc>
          <w:tcPr>
            <w:tcW w:w="3600" w:type="dxa"/>
          </w:tcPr>
          <w:p w14:paraId="6A421CAD" w14:textId="5EA56172" w:rsidR="00BE4E44" w:rsidRPr="00694901" w:rsidRDefault="00BE4E44" w:rsidP="00BE4E44">
            <w:pPr>
              <w:tabs>
                <w:tab w:val="right" w:pos="14310"/>
              </w:tabs>
              <w:rPr>
                <w:bCs/>
                <w:sz w:val="16"/>
                <w:szCs w:val="16"/>
              </w:rPr>
            </w:pPr>
            <w:r w:rsidRPr="00694901">
              <w:rPr>
                <w:bCs/>
                <w:sz w:val="16"/>
                <w:szCs w:val="16"/>
              </w:rPr>
              <w:t>Where the measurements are maintained that were used for these calculations.</w:t>
            </w:r>
          </w:p>
        </w:tc>
        <w:tc>
          <w:tcPr>
            <w:tcW w:w="950" w:type="dxa"/>
          </w:tcPr>
          <w:p w14:paraId="610A4820" w14:textId="77777777" w:rsidR="00BE4E44" w:rsidRPr="00694901" w:rsidRDefault="00BE4E44" w:rsidP="00BE4E44">
            <w:pPr>
              <w:tabs>
                <w:tab w:val="right" w:pos="14310"/>
              </w:tabs>
              <w:jc w:val="center"/>
              <w:rPr>
                <w:bCs/>
                <w:sz w:val="16"/>
                <w:szCs w:val="16"/>
              </w:rPr>
            </w:pPr>
            <w:r w:rsidRPr="00694901">
              <w:rPr>
                <w:bCs/>
                <w:sz w:val="16"/>
                <w:szCs w:val="16"/>
              </w:rPr>
              <w:t>Text</w:t>
            </w:r>
          </w:p>
          <w:p w14:paraId="05530965" w14:textId="627DD1CF"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5D9C22CF" w14:textId="2D5B2199" w:rsidR="00BE4E44" w:rsidRPr="00694901" w:rsidRDefault="00BE4E44" w:rsidP="00BE4E44">
            <w:pPr>
              <w:snapToGrid w:val="0"/>
              <w:rPr>
                <w:sz w:val="16"/>
                <w:szCs w:val="16"/>
              </w:rPr>
            </w:pPr>
            <w:r w:rsidRPr="00694901">
              <w:rPr>
                <w:bCs/>
                <w:sz w:val="16"/>
                <w:szCs w:val="16"/>
              </w:rPr>
              <w:t>If online, provide URL(s).</w:t>
            </w:r>
          </w:p>
        </w:tc>
      </w:tr>
      <w:tr w:rsidR="00BE4E44" w:rsidRPr="00694901" w14:paraId="586A7618" w14:textId="77777777" w:rsidTr="23C10B09">
        <w:trPr>
          <w:cantSplit/>
        </w:trPr>
        <w:tc>
          <w:tcPr>
            <w:tcW w:w="1728" w:type="dxa"/>
          </w:tcPr>
          <w:p w14:paraId="104AD1AF" w14:textId="6A4BD953" w:rsidR="00BE4E44" w:rsidRPr="00694901" w:rsidRDefault="00BE4E44" w:rsidP="00BE4E44">
            <w:pPr>
              <w:tabs>
                <w:tab w:val="right" w:pos="14310"/>
              </w:tabs>
              <w:rPr>
                <w:b/>
                <w:bCs/>
                <w:color w:val="FF0000"/>
                <w:sz w:val="16"/>
                <w:szCs w:val="16"/>
              </w:rPr>
            </w:pPr>
            <w:r w:rsidRPr="00694901">
              <w:rPr>
                <w:b/>
                <w:bCs/>
                <w:color w:val="FF0000"/>
                <w:sz w:val="16"/>
                <w:szCs w:val="16"/>
              </w:rPr>
              <w:t>ContactAgency</w:t>
            </w:r>
          </w:p>
        </w:tc>
        <w:tc>
          <w:tcPr>
            <w:tcW w:w="3600" w:type="dxa"/>
          </w:tcPr>
          <w:p w14:paraId="215AE5F7" w14:textId="7ADD462D" w:rsidR="00BE4E44" w:rsidRPr="00694901" w:rsidRDefault="00BE4E44" w:rsidP="00BE4E44">
            <w:pPr>
              <w:tabs>
                <w:tab w:val="right" w:pos="14310"/>
              </w:tabs>
              <w:rPr>
                <w:bCs/>
                <w:sz w:val="16"/>
                <w:szCs w:val="16"/>
              </w:rPr>
            </w:pPr>
            <w:r w:rsidRPr="00694901">
              <w:rPr>
                <w:bCs/>
                <w:sz w:val="16"/>
                <w:szCs w:val="16"/>
              </w:rPr>
              <w:t>Agency, tribe, or other entity, or person responsible for these data that is the best contact for questions that may arise about this data record.</w:t>
            </w:r>
          </w:p>
        </w:tc>
        <w:tc>
          <w:tcPr>
            <w:tcW w:w="950" w:type="dxa"/>
          </w:tcPr>
          <w:p w14:paraId="15DA2450"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73501D5" w14:textId="6CAFBD31" w:rsidR="00BE4E44" w:rsidRPr="00694901" w:rsidRDefault="00BE4E44" w:rsidP="00BE4E44">
            <w:pPr>
              <w:tabs>
                <w:tab w:val="right" w:pos="14310"/>
              </w:tabs>
              <w:jc w:val="center"/>
              <w:rPr>
                <w:b/>
                <w:bCs/>
                <w:color w:val="FF0000"/>
                <w:sz w:val="16"/>
                <w:szCs w:val="16"/>
              </w:rPr>
            </w:pPr>
            <w:r w:rsidRPr="00694901">
              <w:rPr>
                <w:bCs/>
                <w:color w:val="FF0000"/>
                <w:sz w:val="16"/>
                <w:szCs w:val="16"/>
              </w:rPr>
              <w:t>(1-255)</w:t>
            </w:r>
          </w:p>
        </w:tc>
        <w:tc>
          <w:tcPr>
            <w:tcW w:w="8410" w:type="dxa"/>
            <w:gridSpan w:val="4"/>
          </w:tcPr>
          <w:p w14:paraId="2CFA007B" w14:textId="77777777" w:rsidR="00BE4E44" w:rsidRPr="00694901" w:rsidRDefault="00BE4E44" w:rsidP="00BE4E44">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0DF135F2"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Columbia River Inter-Tribal Fish Commission</w:t>
            </w:r>
          </w:p>
          <w:p w14:paraId="79AF2E6C"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Colville Reservation</w:t>
            </w:r>
          </w:p>
          <w:p w14:paraId="5094D733"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and Bands of the Yakama Nation</w:t>
            </w:r>
          </w:p>
          <w:p w14:paraId="7910A401"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Umatilla Indian Reservation</w:t>
            </w:r>
          </w:p>
          <w:p w14:paraId="0E70AA7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Warm Springs Reservation of Oregon</w:t>
            </w:r>
          </w:p>
          <w:p w14:paraId="13481A28"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Idaho Department of Fish and Game</w:t>
            </w:r>
          </w:p>
          <w:p w14:paraId="5020273A"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Nez Perce Tribe</w:t>
            </w:r>
          </w:p>
          <w:p w14:paraId="7C8DCCD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Oregon Department of Fish and Wildlife</w:t>
            </w:r>
          </w:p>
          <w:p w14:paraId="66F815BE"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Shoshone-Bannock Tribes</w:t>
            </w:r>
          </w:p>
          <w:p w14:paraId="5666F85B"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Spokane Tribe of Indians</w:t>
            </w:r>
          </w:p>
          <w:p w14:paraId="4AEFB2FD" w14:textId="77777777" w:rsidR="00BE4E44" w:rsidRDefault="00BE4E44" w:rsidP="00BE4E44">
            <w:pPr>
              <w:keepNext/>
              <w:numPr>
                <w:ilvl w:val="0"/>
                <w:numId w:val="5"/>
              </w:numPr>
              <w:snapToGrid w:val="0"/>
              <w:ind w:left="173" w:hanging="144"/>
              <w:rPr>
                <w:sz w:val="16"/>
                <w:szCs w:val="16"/>
              </w:rPr>
            </w:pPr>
            <w:r w:rsidRPr="00694901">
              <w:rPr>
                <w:sz w:val="16"/>
                <w:szCs w:val="16"/>
              </w:rPr>
              <w:t>U.S. Fish and Wildlife Service</w:t>
            </w:r>
          </w:p>
          <w:p w14:paraId="07941EB3" w14:textId="4651CB43" w:rsidR="00BE4E44" w:rsidRPr="00694901" w:rsidRDefault="00BE4E44" w:rsidP="00BE4E44">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29CB31A8" w14:textId="77777777" w:rsidTr="23C10B09">
        <w:trPr>
          <w:cantSplit/>
        </w:trPr>
        <w:tc>
          <w:tcPr>
            <w:tcW w:w="1728" w:type="dxa"/>
          </w:tcPr>
          <w:p w14:paraId="6DBA3B31" w14:textId="1C24A926" w:rsidR="00BE4E44" w:rsidRPr="00694901" w:rsidRDefault="00BE4E44" w:rsidP="00BE4E44">
            <w:pPr>
              <w:tabs>
                <w:tab w:val="right" w:pos="14310"/>
              </w:tabs>
              <w:rPr>
                <w:bCs/>
                <w:sz w:val="16"/>
                <w:szCs w:val="16"/>
              </w:rPr>
            </w:pPr>
            <w:r w:rsidRPr="00694901">
              <w:rPr>
                <w:b/>
                <w:bCs/>
                <w:color w:val="FF0000"/>
                <w:sz w:val="16"/>
                <w:szCs w:val="16"/>
              </w:rPr>
              <w:t>ContactPersonFirst</w:t>
            </w:r>
          </w:p>
        </w:tc>
        <w:tc>
          <w:tcPr>
            <w:tcW w:w="3600" w:type="dxa"/>
          </w:tcPr>
          <w:p w14:paraId="1C7DAFC7" w14:textId="4579E3FB" w:rsidR="00BE4E44" w:rsidRPr="00694901" w:rsidRDefault="00BE4E44" w:rsidP="00BE4E44">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5DC8C1B6"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CCD2B34" w14:textId="0EB50C18"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05FF2F6E" w14:textId="77777777" w:rsidR="00BE4E44" w:rsidRPr="00694901" w:rsidRDefault="00BE4E44" w:rsidP="00BE4E44">
            <w:pPr>
              <w:snapToGrid w:val="0"/>
              <w:rPr>
                <w:sz w:val="16"/>
                <w:szCs w:val="16"/>
              </w:rPr>
            </w:pPr>
          </w:p>
        </w:tc>
      </w:tr>
      <w:tr w:rsidR="00BE4E44" w:rsidRPr="00694901" w14:paraId="0C8EB721" w14:textId="77777777" w:rsidTr="23C10B09">
        <w:trPr>
          <w:cantSplit/>
        </w:trPr>
        <w:tc>
          <w:tcPr>
            <w:tcW w:w="1728" w:type="dxa"/>
          </w:tcPr>
          <w:p w14:paraId="2CF4FAA7" w14:textId="60DB67E7" w:rsidR="00BE4E44" w:rsidRPr="00694901" w:rsidRDefault="00BE4E44" w:rsidP="00BE4E44">
            <w:pPr>
              <w:tabs>
                <w:tab w:val="right" w:pos="14310"/>
              </w:tabs>
              <w:rPr>
                <w:bCs/>
                <w:sz w:val="16"/>
                <w:szCs w:val="16"/>
              </w:rPr>
            </w:pPr>
            <w:r w:rsidRPr="00694901">
              <w:rPr>
                <w:b/>
                <w:bCs/>
                <w:color w:val="FF0000"/>
                <w:sz w:val="16"/>
                <w:szCs w:val="16"/>
              </w:rPr>
              <w:t>ContactPersonLast</w:t>
            </w:r>
          </w:p>
        </w:tc>
        <w:tc>
          <w:tcPr>
            <w:tcW w:w="3600" w:type="dxa"/>
          </w:tcPr>
          <w:p w14:paraId="4D40B222" w14:textId="5C2DE48E" w:rsidR="00BE4E44" w:rsidRPr="00694901" w:rsidRDefault="00BE4E44" w:rsidP="00BE4E44">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1429B9E"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5FE978C" w14:textId="3358C647"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53089D7D" w14:textId="77777777" w:rsidR="00BE4E44" w:rsidRPr="00694901" w:rsidRDefault="00BE4E44" w:rsidP="00BE4E44">
            <w:pPr>
              <w:snapToGrid w:val="0"/>
              <w:rPr>
                <w:sz w:val="16"/>
                <w:szCs w:val="16"/>
              </w:rPr>
            </w:pPr>
          </w:p>
        </w:tc>
      </w:tr>
      <w:tr w:rsidR="00BE4E44" w:rsidRPr="00694901" w14:paraId="0E919DD2" w14:textId="77777777" w:rsidTr="23C10B09">
        <w:trPr>
          <w:cantSplit/>
        </w:trPr>
        <w:tc>
          <w:tcPr>
            <w:tcW w:w="1728" w:type="dxa"/>
          </w:tcPr>
          <w:p w14:paraId="268004CF" w14:textId="659CBE91" w:rsidR="00BE4E44" w:rsidRPr="00694901" w:rsidRDefault="00BE4E44" w:rsidP="00BE4E44">
            <w:pPr>
              <w:tabs>
                <w:tab w:val="right" w:pos="14310"/>
              </w:tabs>
              <w:rPr>
                <w:bCs/>
                <w:sz w:val="16"/>
                <w:szCs w:val="16"/>
              </w:rPr>
            </w:pPr>
            <w:r w:rsidRPr="00694901">
              <w:rPr>
                <w:b/>
                <w:bCs/>
                <w:color w:val="FF0000"/>
                <w:sz w:val="16"/>
                <w:szCs w:val="16"/>
              </w:rPr>
              <w:t>ContactPhone</w:t>
            </w:r>
          </w:p>
        </w:tc>
        <w:tc>
          <w:tcPr>
            <w:tcW w:w="3600" w:type="dxa"/>
          </w:tcPr>
          <w:p w14:paraId="18454E3F" w14:textId="4947BE41" w:rsidR="00BE4E44" w:rsidRPr="00694901" w:rsidRDefault="00BE4E44" w:rsidP="00BE4E44">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645A8FE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5D78095" w14:textId="5F04630B" w:rsidR="00BE4E44" w:rsidRPr="00694901" w:rsidRDefault="00BE4E44" w:rsidP="00BE4E44">
            <w:pPr>
              <w:tabs>
                <w:tab w:val="right" w:pos="14310"/>
              </w:tabs>
              <w:jc w:val="center"/>
              <w:rPr>
                <w:bCs/>
                <w:sz w:val="16"/>
                <w:szCs w:val="16"/>
              </w:rPr>
            </w:pPr>
            <w:r w:rsidRPr="00694901">
              <w:rPr>
                <w:bCs/>
                <w:color w:val="FF0000"/>
                <w:sz w:val="16"/>
                <w:szCs w:val="16"/>
              </w:rPr>
              <w:t>(12-30)</w:t>
            </w:r>
          </w:p>
        </w:tc>
        <w:tc>
          <w:tcPr>
            <w:tcW w:w="8410" w:type="dxa"/>
            <w:gridSpan w:val="4"/>
          </w:tcPr>
          <w:p w14:paraId="11CFA05D" w14:textId="77777777" w:rsidR="00BE4E44" w:rsidRPr="00694901" w:rsidRDefault="00BE4E44" w:rsidP="00BE4E44">
            <w:pPr>
              <w:snapToGrid w:val="0"/>
              <w:rPr>
                <w:sz w:val="16"/>
                <w:szCs w:val="16"/>
              </w:rPr>
            </w:pPr>
            <w:r w:rsidRPr="00694901">
              <w:rPr>
                <w:sz w:val="16"/>
                <w:szCs w:val="16"/>
              </w:rPr>
              <w:t>Preferred format is "123-456-7890".</w:t>
            </w:r>
          </w:p>
          <w:p w14:paraId="276CA8BA" w14:textId="6547D0E5" w:rsidR="00BE4E44" w:rsidRPr="00694901" w:rsidRDefault="00BE4E44" w:rsidP="00BE4E44">
            <w:pPr>
              <w:snapToGrid w:val="0"/>
              <w:rPr>
                <w:sz w:val="16"/>
                <w:szCs w:val="16"/>
              </w:rPr>
            </w:pPr>
            <w:r w:rsidRPr="00694901">
              <w:rPr>
                <w:sz w:val="16"/>
                <w:szCs w:val="16"/>
              </w:rPr>
              <w:t>If an extension is included, preferred format is "123-456-7890 ext. 34".</w:t>
            </w:r>
          </w:p>
        </w:tc>
      </w:tr>
      <w:tr w:rsidR="00BE4E44" w:rsidRPr="00694901" w14:paraId="7C37F70F" w14:textId="77777777" w:rsidTr="23C10B09">
        <w:trPr>
          <w:cantSplit/>
        </w:trPr>
        <w:tc>
          <w:tcPr>
            <w:tcW w:w="1728" w:type="dxa"/>
          </w:tcPr>
          <w:p w14:paraId="708D4046" w14:textId="0F25DB7A" w:rsidR="00BE4E44" w:rsidRPr="00694901" w:rsidRDefault="00BE4E44" w:rsidP="00BE4E44">
            <w:pPr>
              <w:tabs>
                <w:tab w:val="right" w:pos="14310"/>
              </w:tabs>
              <w:rPr>
                <w:bCs/>
                <w:sz w:val="16"/>
                <w:szCs w:val="16"/>
              </w:rPr>
            </w:pPr>
            <w:r w:rsidRPr="00694901">
              <w:rPr>
                <w:b/>
                <w:bCs/>
                <w:color w:val="FF0000"/>
                <w:sz w:val="16"/>
                <w:szCs w:val="16"/>
              </w:rPr>
              <w:t>ContactEmail</w:t>
            </w:r>
          </w:p>
        </w:tc>
        <w:tc>
          <w:tcPr>
            <w:tcW w:w="3600" w:type="dxa"/>
          </w:tcPr>
          <w:p w14:paraId="75E7A8B9" w14:textId="3A619B95" w:rsidR="00BE4E44" w:rsidRPr="00694901" w:rsidRDefault="00BE4E44" w:rsidP="00BE4E44">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7870A0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340C59B" w14:textId="4D2F71B8" w:rsidR="00BE4E44" w:rsidRPr="00694901" w:rsidRDefault="00BE4E44" w:rsidP="00BE4E44">
            <w:pPr>
              <w:tabs>
                <w:tab w:val="right" w:pos="14310"/>
              </w:tabs>
              <w:jc w:val="center"/>
              <w:rPr>
                <w:bCs/>
                <w:sz w:val="16"/>
                <w:szCs w:val="16"/>
              </w:rPr>
            </w:pPr>
            <w:r w:rsidRPr="00694901">
              <w:rPr>
                <w:bCs/>
                <w:color w:val="FF0000"/>
                <w:sz w:val="16"/>
                <w:szCs w:val="16"/>
              </w:rPr>
              <w:t>(7-50)</w:t>
            </w:r>
          </w:p>
        </w:tc>
        <w:tc>
          <w:tcPr>
            <w:tcW w:w="8410" w:type="dxa"/>
            <w:gridSpan w:val="4"/>
          </w:tcPr>
          <w:p w14:paraId="76E9A3A5" w14:textId="77777777" w:rsidR="00BE4E44" w:rsidRPr="00694901" w:rsidRDefault="00BE4E44" w:rsidP="00BE4E44">
            <w:pPr>
              <w:snapToGrid w:val="0"/>
              <w:rPr>
                <w:sz w:val="16"/>
                <w:szCs w:val="16"/>
              </w:rPr>
            </w:pPr>
          </w:p>
        </w:tc>
      </w:tr>
      <w:tr w:rsidR="00BE4E44" w:rsidRPr="00694901" w14:paraId="60066877" w14:textId="77777777" w:rsidTr="23C10B09">
        <w:trPr>
          <w:cantSplit/>
        </w:trPr>
        <w:tc>
          <w:tcPr>
            <w:tcW w:w="1728" w:type="dxa"/>
          </w:tcPr>
          <w:p w14:paraId="76CF0277" w14:textId="37B3CA8E" w:rsidR="00BE4E44" w:rsidRPr="00694901" w:rsidRDefault="00BE4E44" w:rsidP="00BE4E44">
            <w:pPr>
              <w:tabs>
                <w:tab w:val="right" w:pos="14310"/>
              </w:tabs>
              <w:rPr>
                <w:bCs/>
                <w:sz w:val="16"/>
                <w:szCs w:val="16"/>
              </w:rPr>
            </w:pPr>
            <w:r w:rsidRPr="00694901">
              <w:rPr>
                <w:bCs/>
                <w:sz w:val="16"/>
                <w:szCs w:val="16"/>
              </w:rPr>
              <w:t>BPAprojNum</w:t>
            </w:r>
          </w:p>
        </w:tc>
        <w:tc>
          <w:tcPr>
            <w:tcW w:w="3600" w:type="dxa"/>
          </w:tcPr>
          <w:p w14:paraId="7E9E82D7" w14:textId="076E7F02" w:rsidR="00BE4E44" w:rsidRPr="00694901" w:rsidRDefault="00BE4E44" w:rsidP="00BE4E44">
            <w:pPr>
              <w:tabs>
                <w:tab w:val="right" w:pos="14310"/>
              </w:tabs>
              <w:rPr>
                <w:bCs/>
                <w:sz w:val="16"/>
                <w:szCs w:val="16"/>
              </w:rPr>
            </w:pPr>
            <w:r w:rsidRPr="00694901">
              <w:rPr>
                <w:bCs/>
                <w:sz w:val="16"/>
                <w:szCs w:val="16"/>
              </w:rPr>
              <w:t>BPA project number(s) of funding used to collect the data that went into calculating the HLIs / metrics.</w:t>
            </w:r>
          </w:p>
        </w:tc>
        <w:tc>
          <w:tcPr>
            <w:tcW w:w="950" w:type="dxa"/>
          </w:tcPr>
          <w:p w14:paraId="42E08471" w14:textId="77777777" w:rsidR="00BE4E44" w:rsidRPr="00694901" w:rsidRDefault="00BE4E44" w:rsidP="00BE4E44">
            <w:pPr>
              <w:tabs>
                <w:tab w:val="right" w:pos="14310"/>
              </w:tabs>
              <w:jc w:val="center"/>
              <w:rPr>
                <w:bCs/>
                <w:sz w:val="16"/>
                <w:szCs w:val="16"/>
              </w:rPr>
            </w:pPr>
            <w:r w:rsidRPr="00694901">
              <w:rPr>
                <w:bCs/>
                <w:sz w:val="16"/>
                <w:szCs w:val="16"/>
              </w:rPr>
              <w:t>Text</w:t>
            </w:r>
          </w:p>
          <w:p w14:paraId="220E7CCD" w14:textId="3F20A872" w:rsidR="00BE4E44" w:rsidRPr="00694901" w:rsidRDefault="00BE4E44" w:rsidP="00BE4E44">
            <w:pPr>
              <w:tabs>
                <w:tab w:val="right" w:pos="14310"/>
              </w:tabs>
              <w:jc w:val="center"/>
              <w:rPr>
                <w:bCs/>
                <w:sz w:val="16"/>
                <w:szCs w:val="16"/>
              </w:rPr>
            </w:pPr>
            <w:r w:rsidRPr="00694901">
              <w:rPr>
                <w:bCs/>
                <w:sz w:val="16"/>
                <w:szCs w:val="16"/>
              </w:rPr>
              <w:t>(3-50)</w:t>
            </w:r>
          </w:p>
        </w:tc>
        <w:tc>
          <w:tcPr>
            <w:tcW w:w="8410" w:type="dxa"/>
            <w:gridSpan w:val="4"/>
          </w:tcPr>
          <w:p w14:paraId="07B9CEE9" w14:textId="77777777" w:rsidR="00BE4E44" w:rsidRPr="00694901" w:rsidRDefault="00BE4E44" w:rsidP="00BE4E44">
            <w:pPr>
              <w:snapToGrid w:val="0"/>
              <w:rPr>
                <w:sz w:val="16"/>
                <w:szCs w:val="16"/>
              </w:rPr>
            </w:pPr>
            <w:r w:rsidRPr="00694901">
              <w:rPr>
                <w:sz w:val="16"/>
                <w:szCs w:val="16"/>
              </w:rPr>
              <w:t>Use "N/A" when no BPA funding was used.</w:t>
            </w:r>
          </w:p>
          <w:p w14:paraId="7E4378C3" w14:textId="77777777" w:rsidR="00BE4E44" w:rsidRPr="00694901" w:rsidRDefault="00BE4E44" w:rsidP="00BE4E44">
            <w:pPr>
              <w:snapToGrid w:val="0"/>
              <w:rPr>
                <w:sz w:val="16"/>
                <w:szCs w:val="16"/>
              </w:rPr>
            </w:pPr>
            <w:r w:rsidRPr="00694901">
              <w:rPr>
                <w:sz w:val="16"/>
                <w:szCs w:val="16"/>
              </w:rPr>
              <w:t>The default value "Not yet determined" will be assigned when left blank.</w:t>
            </w:r>
          </w:p>
          <w:p w14:paraId="20D68058" w14:textId="7D7CD2E9" w:rsidR="00BE4E44" w:rsidRPr="00694901" w:rsidRDefault="00BE4E44" w:rsidP="00BE4E44">
            <w:pPr>
              <w:snapToGrid w:val="0"/>
              <w:rPr>
                <w:sz w:val="16"/>
                <w:szCs w:val="16"/>
              </w:rPr>
            </w:pPr>
            <w:r w:rsidRPr="00694901">
              <w:rPr>
                <w:sz w:val="16"/>
                <w:szCs w:val="16"/>
              </w:rPr>
              <w:t>For multiple entries use comma-delimited text; spaces can be used after commas for readability.</w:t>
            </w:r>
          </w:p>
        </w:tc>
      </w:tr>
      <w:tr w:rsidR="00BE4E44" w:rsidRPr="00694901" w14:paraId="39F236FD" w14:textId="77777777" w:rsidTr="23C10B09">
        <w:trPr>
          <w:cantSplit/>
        </w:trPr>
        <w:tc>
          <w:tcPr>
            <w:tcW w:w="1728" w:type="dxa"/>
          </w:tcPr>
          <w:p w14:paraId="22A91BE0" w14:textId="123EFD72" w:rsidR="00BE4E44" w:rsidRPr="00694901" w:rsidRDefault="00BE4E44" w:rsidP="00BE4E44">
            <w:pPr>
              <w:tabs>
                <w:tab w:val="right" w:pos="14310"/>
              </w:tabs>
              <w:rPr>
                <w:bCs/>
                <w:sz w:val="16"/>
                <w:szCs w:val="16"/>
              </w:rPr>
            </w:pPr>
            <w:r w:rsidRPr="00694901">
              <w:rPr>
                <w:bCs/>
                <w:sz w:val="16"/>
                <w:szCs w:val="16"/>
              </w:rPr>
              <w:t>MetaComments</w:t>
            </w:r>
          </w:p>
        </w:tc>
        <w:tc>
          <w:tcPr>
            <w:tcW w:w="3600" w:type="dxa"/>
          </w:tcPr>
          <w:p w14:paraId="4C9F1CC4" w14:textId="158DA933" w:rsidR="00BE4E44" w:rsidRPr="00694901" w:rsidRDefault="00BE4E44" w:rsidP="00BE4E44">
            <w:pPr>
              <w:tabs>
                <w:tab w:val="right" w:pos="14310"/>
              </w:tabs>
              <w:rPr>
                <w:bCs/>
                <w:sz w:val="16"/>
                <w:szCs w:val="16"/>
              </w:rPr>
            </w:pPr>
            <w:r w:rsidRPr="00694901">
              <w:rPr>
                <w:bCs/>
                <w:sz w:val="16"/>
                <w:szCs w:val="16"/>
              </w:rPr>
              <w:t>Comments regarding the supporting information.</w:t>
            </w:r>
          </w:p>
        </w:tc>
        <w:tc>
          <w:tcPr>
            <w:tcW w:w="950" w:type="dxa"/>
          </w:tcPr>
          <w:p w14:paraId="0FD955D4" w14:textId="77777777" w:rsidR="00BE4E44" w:rsidRPr="00694901" w:rsidRDefault="00BE4E44" w:rsidP="00BE4E44">
            <w:pPr>
              <w:tabs>
                <w:tab w:val="right" w:pos="14310"/>
              </w:tabs>
              <w:jc w:val="center"/>
              <w:rPr>
                <w:bCs/>
                <w:sz w:val="16"/>
                <w:szCs w:val="16"/>
              </w:rPr>
            </w:pPr>
            <w:r w:rsidRPr="00694901">
              <w:rPr>
                <w:bCs/>
                <w:sz w:val="16"/>
                <w:szCs w:val="16"/>
              </w:rPr>
              <w:t>Text</w:t>
            </w:r>
          </w:p>
          <w:p w14:paraId="0F1F747B" w14:textId="1FBE6B7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4C44E07" w14:textId="77777777" w:rsidR="00BE4E44" w:rsidRPr="00694901" w:rsidRDefault="00BE4E44" w:rsidP="00BE4E44">
            <w:pPr>
              <w:snapToGrid w:val="0"/>
              <w:rPr>
                <w:sz w:val="16"/>
                <w:szCs w:val="16"/>
              </w:rPr>
            </w:pPr>
          </w:p>
        </w:tc>
      </w:tr>
      <w:tr w:rsidR="00BE4E44" w:rsidRPr="00694901" w14:paraId="325C5BFE" w14:textId="77777777" w:rsidTr="23C10B09">
        <w:trPr>
          <w:cantSplit/>
        </w:trPr>
        <w:tc>
          <w:tcPr>
            <w:tcW w:w="14688" w:type="dxa"/>
            <w:gridSpan w:val="7"/>
            <w:shd w:val="clear" w:color="auto" w:fill="DBE5F1"/>
          </w:tcPr>
          <w:p w14:paraId="6130B0EA" w14:textId="77777777" w:rsidR="00BE4E44" w:rsidRPr="00694901" w:rsidRDefault="00BE4E44" w:rsidP="00BE4E44">
            <w:pPr>
              <w:keepNext/>
              <w:tabs>
                <w:tab w:val="right" w:pos="14310"/>
              </w:tabs>
              <w:jc w:val="center"/>
              <w:rPr>
                <w:b/>
                <w:sz w:val="16"/>
                <w:szCs w:val="16"/>
              </w:rPr>
            </w:pPr>
            <w:r w:rsidRPr="00694901">
              <w:rPr>
                <w:b/>
                <w:bCs/>
                <w:sz w:val="16"/>
                <w:szCs w:val="16"/>
              </w:rPr>
              <w:t>Age distribution</w:t>
            </w:r>
          </w:p>
          <w:p w14:paraId="6C73D26C" w14:textId="23FFD8FA" w:rsidR="00BE4E44" w:rsidRPr="00694901" w:rsidRDefault="00BE4E44" w:rsidP="00BE4E44">
            <w:pPr>
              <w:keepNext/>
              <w:tabs>
                <w:tab w:val="right" w:pos="14310"/>
              </w:tabs>
              <w:jc w:val="center"/>
              <w:rPr>
                <w:b/>
                <w:bCs/>
                <w:sz w:val="16"/>
                <w:szCs w:val="16"/>
              </w:rPr>
            </w:pPr>
            <w:r w:rsidRPr="00694901">
              <w:rPr>
                <w:b/>
                <w:sz w:val="16"/>
                <w:szCs w:val="16"/>
              </w:rPr>
              <w:t>(Age distribution will be captured and presented as a stand-alone data type, and is being developed independent of this table.)</w:t>
            </w:r>
          </w:p>
        </w:tc>
      </w:tr>
      <w:tr w:rsidR="00BE4E44" w:rsidRPr="00694901" w14:paraId="6FA9FE01" w14:textId="77777777" w:rsidTr="0006797F">
        <w:trPr>
          <w:cantSplit/>
          <w:trHeight w:val="360"/>
        </w:trPr>
        <w:tc>
          <w:tcPr>
            <w:tcW w:w="14688" w:type="dxa"/>
            <w:gridSpan w:val="7"/>
            <w:shd w:val="clear" w:color="auto" w:fill="DBE5F1"/>
            <w:vAlign w:val="center"/>
          </w:tcPr>
          <w:p w14:paraId="2841641A" w14:textId="67BDAD53" w:rsidR="00BE4E44" w:rsidRPr="00694901" w:rsidRDefault="00BE4E44" w:rsidP="00BE4E44">
            <w:pPr>
              <w:keepNext/>
              <w:snapToGrid w:val="0"/>
              <w:ind w:left="29"/>
              <w:jc w:val="center"/>
              <w:rPr>
                <w:sz w:val="16"/>
                <w:szCs w:val="16"/>
              </w:rPr>
            </w:pPr>
            <w:r w:rsidRPr="00694901">
              <w:rPr>
                <w:b/>
                <w:sz w:val="16"/>
                <w:szCs w:val="16"/>
              </w:rPr>
              <w:t>Fields needed by people programming the Exchange Network</w:t>
            </w:r>
          </w:p>
        </w:tc>
      </w:tr>
      <w:tr w:rsidR="00BE4E44" w:rsidRPr="00694901" w14:paraId="524BF292" w14:textId="77777777" w:rsidTr="00DB0F19">
        <w:trPr>
          <w:cantSplit/>
        </w:trPr>
        <w:tc>
          <w:tcPr>
            <w:tcW w:w="14688" w:type="dxa"/>
            <w:gridSpan w:val="7"/>
          </w:tcPr>
          <w:p w14:paraId="1FA9DB3A" w14:textId="59147FB0" w:rsidR="00BE4E44" w:rsidRPr="00694901" w:rsidRDefault="00BE4E44" w:rsidP="00BE4E44">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45E84DF3" w14:textId="77777777" w:rsidR="00883081" w:rsidRDefault="00883081" w:rsidP="00AC7C85">
      <w:pPr>
        <w:keepNext/>
        <w:tabs>
          <w:tab w:val="right" w:pos="14310"/>
        </w:tabs>
      </w:pPr>
    </w:p>
    <w:p w14:paraId="15949B2D" w14:textId="77777777" w:rsidR="00CB17EE" w:rsidRDefault="00A661DB">
      <w:bookmarkStart w:id="584" w:name="_A2.__SAR"/>
      <w:bookmarkStart w:id="585" w:name="_A3.__RperS"/>
      <w:bookmarkStart w:id="586" w:name="_A4.__JuvenileOutmigrants"/>
      <w:bookmarkStart w:id="587" w:name="_A4.1.__JuvenileOutmigrants"/>
      <w:bookmarkStart w:id="588" w:name="_A5.__JuvenileOutmigrantsDetail"/>
      <w:bookmarkStart w:id="589" w:name="_A4.2.__JuvenileOutmigrantsDetail"/>
      <w:bookmarkStart w:id="590" w:name="_A6.__PresmoltAbundance"/>
      <w:bookmarkStart w:id="591" w:name="_A5.__PresmoltAbundance"/>
      <w:bookmarkEnd w:id="584"/>
      <w:bookmarkEnd w:id="585"/>
      <w:bookmarkEnd w:id="586"/>
      <w:bookmarkEnd w:id="587"/>
      <w:bookmarkEnd w:id="588"/>
      <w:bookmarkEnd w:id="589"/>
      <w:bookmarkEnd w:id="590"/>
      <w:bookmarkEnd w:id="591"/>
      <w:r w:rsidRPr="003C2A8A">
        <w:rPr>
          <w:szCs w:val="24"/>
        </w:rPr>
        <w:br w:type="page"/>
      </w:r>
      <w:bookmarkStart w:id="592" w:name="_Toc54168315"/>
      <w:bookmarkStart w:id="593" w:name="_Toc55028313"/>
      <w:bookmarkStart w:id="594" w:name="_Toc55029366"/>
      <w:bookmarkStart w:id="595" w:name="_Toc55029474"/>
      <w:bookmarkStart w:id="596" w:name="_Toc55031717"/>
      <w:bookmarkEnd w:id="80"/>
      <w:bookmarkEnd w:id="81"/>
      <w:bookmarkEnd w:id="82"/>
      <w:bookmarkEnd w:id="83"/>
      <w:bookmarkEnd w:id="84"/>
    </w:p>
    <w:p w14:paraId="0111BB22" w14:textId="77777777" w:rsidR="00E14692" w:rsidRDefault="00E14692" w:rsidP="00773DAE">
      <w:pPr>
        <w:pStyle w:val="Heading1"/>
      </w:pPr>
      <w:bookmarkStart w:id="597" w:name="_Toc137814234"/>
      <w:bookmarkEnd w:id="592"/>
      <w:bookmarkEnd w:id="593"/>
      <w:bookmarkEnd w:id="594"/>
      <w:bookmarkEnd w:id="595"/>
      <w:bookmarkEnd w:id="596"/>
      <w:r>
        <w:lastRenderedPageBreak/>
        <w:t xml:space="preserve">III.  </w:t>
      </w:r>
      <w:r w:rsidR="0059202F">
        <w:t>Appendices</w:t>
      </w:r>
      <w:bookmarkEnd w:id="597"/>
    </w:p>
    <w:p w14:paraId="2044BA28" w14:textId="77777777" w:rsidR="001C1295" w:rsidRDefault="001C1295" w:rsidP="00773DAE">
      <w:pPr>
        <w:keepNext/>
      </w:pPr>
    </w:p>
    <w:p w14:paraId="07A649DB" w14:textId="77777777" w:rsidR="001C1295" w:rsidRDefault="001C1295" w:rsidP="00773DAE">
      <w:pPr>
        <w:pStyle w:val="Heading2"/>
      </w:pPr>
      <w:bookmarkStart w:id="598" w:name="_Appendix_A._"/>
      <w:bookmarkStart w:id="599" w:name="_Toc137814235"/>
      <w:bookmarkEnd w:id="598"/>
      <w:r>
        <w:t>Appendix A.  Fields included in every</w:t>
      </w:r>
      <w:r w:rsidR="00D41BCC">
        <w:t xml:space="preserve"> data</w:t>
      </w:r>
      <w:r>
        <w:t xml:space="preserve"> table by reference</w:t>
      </w:r>
      <w:bookmarkEnd w:id="599"/>
    </w:p>
    <w:p w14:paraId="7A40EC10" w14:textId="6D65BB7F"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r w:rsidR="00D41BCC">
        <w:t xml:space="preserve">  </w:t>
      </w:r>
      <w:r w:rsidRPr="001C1295">
        <w:t xml:space="preserve">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w:t>
      </w:r>
      <w:r w:rsidR="00FF646A">
        <w:t xml:space="preserve">Only </w:t>
      </w:r>
      <w:r w:rsidRPr="001C1295">
        <w:t xml:space="preserve">the </w:t>
      </w:r>
      <w:r w:rsidR="00B02C2E">
        <w:t xml:space="preserve">"SubmitAgency" and </w:t>
      </w:r>
      <w:r w:rsidRPr="001C1295">
        <w:t>"Publish" field</w:t>
      </w:r>
      <w:r w:rsidR="00B02C2E">
        <w:t>s</w:t>
      </w:r>
      <w:r w:rsidR="00FF646A">
        <w:t xml:space="preserve"> are required</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38107B" w14:paraId="09EE6F63" w14:textId="77777777" w:rsidTr="00000A28">
        <w:trPr>
          <w:cantSplit/>
          <w:tblHeader/>
        </w:trPr>
        <w:tc>
          <w:tcPr>
            <w:tcW w:w="1728" w:type="dxa"/>
            <w:shd w:val="pct10" w:color="auto" w:fill="auto"/>
          </w:tcPr>
          <w:p w14:paraId="27AD0DAC" w14:textId="77777777" w:rsidR="00453D6D" w:rsidRPr="0038107B" w:rsidRDefault="00453D6D" w:rsidP="00997ED1">
            <w:pPr>
              <w:keepNext/>
              <w:keepLines/>
              <w:jc w:val="center"/>
              <w:rPr>
                <w:b/>
                <w:sz w:val="16"/>
                <w:szCs w:val="16"/>
              </w:rPr>
            </w:pPr>
            <w:r w:rsidRPr="0038107B">
              <w:rPr>
                <w:b/>
                <w:sz w:val="16"/>
                <w:szCs w:val="16"/>
              </w:rPr>
              <w:t>Field Name</w:t>
            </w:r>
          </w:p>
        </w:tc>
        <w:tc>
          <w:tcPr>
            <w:tcW w:w="3600" w:type="dxa"/>
            <w:shd w:val="pct10" w:color="auto" w:fill="auto"/>
          </w:tcPr>
          <w:p w14:paraId="34F25847" w14:textId="77777777" w:rsidR="00453D6D" w:rsidRPr="0038107B" w:rsidRDefault="00453D6D" w:rsidP="00485E90">
            <w:pPr>
              <w:keepNext/>
              <w:keepLines/>
              <w:jc w:val="center"/>
              <w:rPr>
                <w:b/>
                <w:sz w:val="16"/>
                <w:szCs w:val="16"/>
              </w:rPr>
            </w:pPr>
            <w:r w:rsidRPr="0038107B">
              <w:rPr>
                <w:b/>
                <w:sz w:val="16"/>
                <w:szCs w:val="16"/>
              </w:rPr>
              <w:t>Field Description</w:t>
            </w:r>
          </w:p>
        </w:tc>
        <w:tc>
          <w:tcPr>
            <w:tcW w:w="950" w:type="dxa"/>
            <w:shd w:val="pct10" w:color="auto" w:fill="auto"/>
          </w:tcPr>
          <w:p w14:paraId="503158A2" w14:textId="77777777" w:rsidR="00453D6D" w:rsidRPr="0038107B" w:rsidRDefault="00453D6D" w:rsidP="00997ED1">
            <w:pPr>
              <w:keepNext/>
              <w:keepLines/>
              <w:jc w:val="center"/>
              <w:rPr>
                <w:b/>
                <w:sz w:val="16"/>
                <w:szCs w:val="16"/>
              </w:rPr>
            </w:pPr>
            <w:r w:rsidRPr="0038107B">
              <w:rPr>
                <w:b/>
                <w:sz w:val="16"/>
                <w:szCs w:val="16"/>
              </w:rPr>
              <w:t>Data Type</w:t>
            </w:r>
          </w:p>
        </w:tc>
        <w:tc>
          <w:tcPr>
            <w:tcW w:w="8279" w:type="dxa"/>
            <w:gridSpan w:val="2"/>
            <w:shd w:val="pct10" w:color="auto" w:fill="auto"/>
          </w:tcPr>
          <w:p w14:paraId="10222B93" w14:textId="77777777" w:rsidR="00453D6D" w:rsidRPr="0038107B" w:rsidRDefault="00453D6D" w:rsidP="001B547A">
            <w:pPr>
              <w:keepNext/>
              <w:keepLines/>
              <w:jc w:val="center"/>
              <w:rPr>
                <w:b/>
                <w:sz w:val="16"/>
                <w:szCs w:val="16"/>
              </w:rPr>
            </w:pPr>
            <w:r w:rsidRPr="0038107B">
              <w:rPr>
                <w:b/>
                <w:sz w:val="16"/>
                <w:szCs w:val="16"/>
              </w:rPr>
              <w:t>Codes/Conventions</w:t>
            </w:r>
            <w:r w:rsidR="00A646D2" w:rsidRPr="0038107B">
              <w:rPr>
                <w:b/>
                <w:sz w:val="16"/>
                <w:szCs w:val="16"/>
              </w:rPr>
              <w:t xml:space="preserve"> for Appendix A Fields</w:t>
            </w:r>
          </w:p>
        </w:tc>
      </w:tr>
      <w:tr w:rsidR="00453D6D" w:rsidRPr="0038107B" w14:paraId="2F23F228" w14:textId="77777777" w:rsidTr="00000A28">
        <w:trPr>
          <w:cantSplit/>
          <w:trHeight w:val="360"/>
        </w:trPr>
        <w:tc>
          <w:tcPr>
            <w:tcW w:w="14515" w:type="dxa"/>
            <w:gridSpan w:val="5"/>
            <w:shd w:val="clear" w:color="auto" w:fill="DBE5F1"/>
            <w:tcMar>
              <w:left w:w="29" w:type="dxa"/>
              <w:right w:w="29" w:type="dxa"/>
            </w:tcMar>
            <w:vAlign w:val="center"/>
          </w:tcPr>
          <w:p w14:paraId="1B33D94C" w14:textId="77777777" w:rsidR="00453D6D" w:rsidRPr="0038107B" w:rsidRDefault="00453D6D" w:rsidP="00997ED1">
            <w:pPr>
              <w:keepNext/>
              <w:snapToGrid w:val="0"/>
              <w:jc w:val="center"/>
              <w:rPr>
                <w:b/>
                <w:sz w:val="16"/>
                <w:szCs w:val="16"/>
              </w:rPr>
            </w:pPr>
            <w:r w:rsidRPr="0038107B">
              <w:rPr>
                <w:b/>
                <w:sz w:val="16"/>
                <w:szCs w:val="16"/>
              </w:rPr>
              <w:t>Fields needed by people programming the Exchange Network</w:t>
            </w:r>
          </w:p>
        </w:tc>
      </w:tr>
      <w:tr w:rsidR="00190A14" w:rsidRPr="0038107B" w14:paraId="5FF034F0" w14:textId="77777777" w:rsidTr="00000A28">
        <w:trPr>
          <w:cantSplit/>
        </w:trPr>
        <w:tc>
          <w:tcPr>
            <w:tcW w:w="1728" w:type="dxa"/>
            <w:tcMar>
              <w:left w:w="29" w:type="dxa"/>
              <w:right w:w="29" w:type="dxa"/>
            </w:tcMar>
          </w:tcPr>
          <w:p w14:paraId="110DAF31" w14:textId="77777777" w:rsidR="00190A14" w:rsidRPr="0038107B" w:rsidRDefault="00190A14" w:rsidP="00997ED1">
            <w:pPr>
              <w:snapToGrid w:val="0"/>
              <w:rPr>
                <w:b/>
                <w:bCs/>
                <w:color w:val="FF0000"/>
                <w:sz w:val="16"/>
                <w:szCs w:val="16"/>
              </w:rPr>
            </w:pPr>
            <w:r w:rsidRPr="0038107B">
              <w:rPr>
                <w:b/>
                <w:bCs/>
                <w:color w:val="FF0000"/>
                <w:sz w:val="16"/>
                <w:szCs w:val="16"/>
              </w:rPr>
              <w:t>SubmitAgency</w:t>
            </w:r>
          </w:p>
        </w:tc>
        <w:tc>
          <w:tcPr>
            <w:tcW w:w="3600" w:type="dxa"/>
            <w:tcMar>
              <w:left w:w="29" w:type="dxa"/>
              <w:right w:w="29" w:type="dxa"/>
            </w:tcMar>
          </w:tcPr>
          <w:p w14:paraId="5506A94A" w14:textId="77777777" w:rsidR="00190A14" w:rsidRPr="0038107B" w:rsidRDefault="00190A14" w:rsidP="00997ED1">
            <w:pPr>
              <w:rPr>
                <w:bCs/>
                <w:sz w:val="16"/>
                <w:szCs w:val="16"/>
              </w:rPr>
            </w:pPr>
            <w:r w:rsidRPr="0038107B">
              <w:rPr>
                <w:bCs/>
                <w:sz w:val="16"/>
                <w:szCs w:val="16"/>
              </w:rPr>
              <w:t>Initials or acronym for the agency, tribe, or other entity, or name of person, that sent this record of data to the exchange network node at StreamNet.</w:t>
            </w:r>
          </w:p>
          <w:p w14:paraId="7B996873" w14:textId="77777777" w:rsidR="00190A14" w:rsidRPr="0038107B" w:rsidRDefault="00190A14" w:rsidP="00997ED1">
            <w:pPr>
              <w:rPr>
                <w:bCs/>
                <w:sz w:val="16"/>
                <w:szCs w:val="16"/>
              </w:rPr>
            </w:pPr>
          </w:p>
          <w:p w14:paraId="47490B8C" w14:textId="77777777" w:rsidR="00190A14" w:rsidRPr="0038107B" w:rsidRDefault="00190A14" w:rsidP="0035550F">
            <w:pPr>
              <w:rPr>
                <w:sz w:val="16"/>
                <w:szCs w:val="16"/>
              </w:rPr>
            </w:pPr>
            <w:r w:rsidRPr="0038107B">
              <w:rPr>
                <w:bCs/>
                <w:sz w:val="16"/>
                <w:szCs w:val="16"/>
              </w:rPr>
              <w:t>Note that it is possible for one entity to share data with another, and that second entity sends the record to the exchange network node.  For example, the Shoshone-Bannock Tribes may send data to IDFG, who in turn sends those data to the exchange network.  In such a case the Sho-Ban Tribes would be identified as the contact agency for the data, but the "SubmitAgency" would be IDFG.</w:t>
            </w:r>
          </w:p>
        </w:tc>
        <w:tc>
          <w:tcPr>
            <w:tcW w:w="950" w:type="dxa"/>
            <w:tcMar>
              <w:left w:w="29" w:type="dxa"/>
              <w:right w:w="29" w:type="dxa"/>
            </w:tcMar>
          </w:tcPr>
          <w:p w14:paraId="688D3EC3" w14:textId="77777777" w:rsidR="0045034C" w:rsidRPr="0038107B" w:rsidRDefault="0045034C" w:rsidP="0068002E">
            <w:pPr>
              <w:jc w:val="center"/>
              <w:rPr>
                <w:b/>
                <w:bCs/>
                <w:color w:val="FF0000"/>
                <w:sz w:val="16"/>
                <w:szCs w:val="16"/>
              </w:rPr>
            </w:pPr>
            <w:r w:rsidRPr="0038107B">
              <w:rPr>
                <w:b/>
                <w:bCs/>
                <w:color w:val="FF0000"/>
                <w:sz w:val="16"/>
                <w:szCs w:val="16"/>
              </w:rPr>
              <w:t>Text</w:t>
            </w:r>
          </w:p>
          <w:p w14:paraId="584CD8CB" w14:textId="0DAD9EFA" w:rsidR="00190A14" w:rsidRPr="0038107B" w:rsidRDefault="0045034C" w:rsidP="0068002E">
            <w:pPr>
              <w:jc w:val="center"/>
              <w:rPr>
                <w:b/>
                <w:bCs/>
                <w:color w:val="FF0000"/>
                <w:sz w:val="16"/>
                <w:szCs w:val="16"/>
              </w:rPr>
            </w:pPr>
            <w:r w:rsidRPr="0038107B">
              <w:rPr>
                <w:bCs/>
                <w:color w:val="FF0000"/>
                <w:sz w:val="16"/>
                <w:szCs w:val="16"/>
              </w:rPr>
              <w:t>(2-15)</w:t>
            </w:r>
          </w:p>
        </w:tc>
        <w:tc>
          <w:tcPr>
            <w:tcW w:w="4118" w:type="dxa"/>
          </w:tcPr>
          <w:p w14:paraId="1EB30BFC" w14:textId="5D6C980C" w:rsidR="00190A14" w:rsidRPr="0038107B" w:rsidRDefault="00190A14" w:rsidP="00997ED1">
            <w:pPr>
              <w:snapToGrid w:val="0"/>
              <w:rPr>
                <w:sz w:val="16"/>
                <w:szCs w:val="16"/>
              </w:rPr>
            </w:pPr>
            <w:r w:rsidRPr="0038107B">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55DF83E2" w14:textId="77777777" w:rsidR="00190A14" w:rsidRPr="0038107B" w:rsidRDefault="00190A14" w:rsidP="00F434CC">
            <w:pPr>
              <w:numPr>
                <w:ilvl w:val="0"/>
                <w:numId w:val="8"/>
              </w:numPr>
              <w:snapToGrid w:val="0"/>
              <w:ind w:left="173" w:hanging="144"/>
              <w:rPr>
                <w:sz w:val="16"/>
                <w:szCs w:val="16"/>
              </w:rPr>
            </w:pPr>
            <w:r w:rsidRPr="0038107B">
              <w:rPr>
                <w:sz w:val="16"/>
                <w:szCs w:val="16"/>
              </w:rPr>
              <w:t>CRITFC = Columbia River Inter-Tribal Fish Commission</w:t>
            </w:r>
          </w:p>
          <w:p w14:paraId="7AD35DEC" w14:textId="77777777" w:rsidR="00190A14" w:rsidRPr="0038107B" w:rsidRDefault="00190A14" w:rsidP="00F434CC">
            <w:pPr>
              <w:numPr>
                <w:ilvl w:val="0"/>
                <w:numId w:val="8"/>
              </w:numPr>
              <w:snapToGrid w:val="0"/>
              <w:ind w:left="173" w:hanging="144"/>
              <w:rPr>
                <w:sz w:val="16"/>
                <w:szCs w:val="16"/>
              </w:rPr>
            </w:pPr>
            <w:r w:rsidRPr="0038107B">
              <w:rPr>
                <w:sz w:val="16"/>
                <w:szCs w:val="16"/>
              </w:rPr>
              <w:t>C</w:t>
            </w:r>
            <w:r w:rsidR="0068002E" w:rsidRPr="0038107B">
              <w:rPr>
                <w:sz w:val="16"/>
                <w:szCs w:val="16"/>
              </w:rPr>
              <w:t>olville Tribes</w:t>
            </w:r>
            <w:r w:rsidRPr="0038107B">
              <w:rPr>
                <w:sz w:val="16"/>
                <w:szCs w:val="16"/>
              </w:rPr>
              <w:t xml:space="preserve"> = Confederated Tribes</w:t>
            </w:r>
            <w:r w:rsidR="00560852" w:rsidRPr="0038107B">
              <w:rPr>
                <w:sz w:val="16"/>
                <w:szCs w:val="16"/>
              </w:rPr>
              <w:t xml:space="preserve"> of the Colville Reservation</w:t>
            </w:r>
          </w:p>
          <w:p w14:paraId="19C72B5C" w14:textId="77777777" w:rsidR="00190A14" w:rsidRPr="0038107B" w:rsidRDefault="00190A14" w:rsidP="00F434CC">
            <w:pPr>
              <w:numPr>
                <w:ilvl w:val="0"/>
                <w:numId w:val="8"/>
              </w:numPr>
              <w:snapToGrid w:val="0"/>
              <w:ind w:left="173" w:hanging="144"/>
              <w:rPr>
                <w:sz w:val="16"/>
                <w:szCs w:val="16"/>
              </w:rPr>
            </w:pPr>
            <w:r w:rsidRPr="0038107B">
              <w:rPr>
                <w:sz w:val="16"/>
                <w:szCs w:val="16"/>
              </w:rPr>
              <w:t>YN = Confederated Tribes and Bands of the Yakama Nation</w:t>
            </w:r>
          </w:p>
          <w:p w14:paraId="028CF323" w14:textId="77777777" w:rsidR="00190A14" w:rsidRDefault="00190A14" w:rsidP="00F434CC">
            <w:pPr>
              <w:numPr>
                <w:ilvl w:val="0"/>
                <w:numId w:val="8"/>
              </w:numPr>
              <w:snapToGrid w:val="0"/>
              <w:ind w:left="173" w:hanging="144"/>
              <w:rPr>
                <w:sz w:val="16"/>
                <w:szCs w:val="16"/>
              </w:rPr>
            </w:pPr>
            <w:r w:rsidRPr="0038107B">
              <w:rPr>
                <w:sz w:val="16"/>
                <w:szCs w:val="16"/>
              </w:rPr>
              <w:t>CTUIR = Confederated Tribes of the Umatilla Indian Reservation</w:t>
            </w:r>
          </w:p>
          <w:p w14:paraId="08D72F62" w14:textId="7458463A" w:rsidR="00F43D60" w:rsidRPr="0038107B" w:rsidRDefault="00F43D60" w:rsidP="00F434CC">
            <w:pPr>
              <w:numPr>
                <w:ilvl w:val="0"/>
                <w:numId w:val="8"/>
              </w:numPr>
              <w:snapToGrid w:val="0"/>
              <w:ind w:left="173" w:hanging="144"/>
              <w:rPr>
                <w:sz w:val="16"/>
                <w:szCs w:val="16"/>
              </w:rPr>
            </w:pPr>
            <w:r w:rsidRPr="0038107B">
              <w:rPr>
                <w:sz w:val="16"/>
                <w:szCs w:val="16"/>
              </w:rPr>
              <w:t>CTWSIR = Confederated Tribes of the Warm Springs Reservation of Oregon</w:t>
            </w:r>
          </w:p>
        </w:tc>
        <w:tc>
          <w:tcPr>
            <w:tcW w:w="4190" w:type="dxa"/>
          </w:tcPr>
          <w:p w14:paraId="646FCE08" w14:textId="77777777" w:rsidR="00213063" w:rsidRPr="0038107B" w:rsidRDefault="00213063" w:rsidP="00F434CC">
            <w:pPr>
              <w:numPr>
                <w:ilvl w:val="0"/>
                <w:numId w:val="8"/>
              </w:numPr>
              <w:snapToGrid w:val="0"/>
              <w:ind w:left="173" w:hanging="144"/>
              <w:rPr>
                <w:sz w:val="16"/>
                <w:szCs w:val="16"/>
              </w:rPr>
            </w:pPr>
            <w:r w:rsidRPr="0038107B">
              <w:rPr>
                <w:sz w:val="16"/>
                <w:szCs w:val="16"/>
              </w:rPr>
              <w:t>Biomark = Biomark, Inc.</w:t>
            </w:r>
          </w:p>
          <w:p w14:paraId="303FEBD0" w14:textId="77777777" w:rsidR="00190A14" w:rsidRPr="0038107B" w:rsidRDefault="00190A14" w:rsidP="00F434CC">
            <w:pPr>
              <w:numPr>
                <w:ilvl w:val="0"/>
                <w:numId w:val="8"/>
              </w:numPr>
              <w:snapToGrid w:val="0"/>
              <w:ind w:left="173" w:hanging="144"/>
              <w:rPr>
                <w:sz w:val="16"/>
                <w:szCs w:val="16"/>
              </w:rPr>
            </w:pPr>
            <w:r w:rsidRPr="0038107B">
              <w:rPr>
                <w:sz w:val="16"/>
                <w:szCs w:val="16"/>
              </w:rPr>
              <w:t>FPC = Fish Passage Center</w:t>
            </w:r>
          </w:p>
          <w:p w14:paraId="1F465B6A" w14:textId="77777777" w:rsidR="00190A14" w:rsidRPr="0038107B" w:rsidRDefault="00190A14" w:rsidP="00F434CC">
            <w:pPr>
              <w:numPr>
                <w:ilvl w:val="0"/>
                <w:numId w:val="8"/>
              </w:numPr>
              <w:snapToGrid w:val="0"/>
              <w:ind w:left="173" w:hanging="144"/>
              <w:rPr>
                <w:sz w:val="16"/>
                <w:szCs w:val="16"/>
              </w:rPr>
            </w:pPr>
            <w:r w:rsidRPr="0038107B">
              <w:rPr>
                <w:sz w:val="16"/>
                <w:szCs w:val="16"/>
              </w:rPr>
              <w:t>IDFG = Idaho Department of Fish and Game</w:t>
            </w:r>
          </w:p>
          <w:p w14:paraId="692DA49B" w14:textId="77777777" w:rsidR="00190A14" w:rsidRPr="0038107B" w:rsidRDefault="00190A14" w:rsidP="00F434CC">
            <w:pPr>
              <w:numPr>
                <w:ilvl w:val="0"/>
                <w:numId w:val="8"/>
              </w:numPr>
              <w:snapToGrid w:val="0"/>
              <w:ind w:left="173" w:hanging="144"/>
              <w:rPr>
                <w:sz w:val="16"/>
                <w:szCs w:val="16"/>
              </w:rPr>
            </w:pPr>
            <w:r w:rsidRPr="0038107B">
              <w:rPr>
                <w:sz w:val="16"/>
                <w:szCs w:val="16"/>
              </w:rPr>
              <w:t>NPT = Nez Perce Tribe</w:t>
            </w:r>
          </w:p>
          <w:p w14:paraId="1710C9DE" w14:textId="77777777" w:rsidR="00190A14" w:rsidRPr="0038107B" w:rsidRDefault="00190A14" w:rsidP="00F434CC">
            <w:pPr>
              <w:numPr>
                <w:ilvl w:val="0"/>
                <w:numId w:val="8"/>
              </w:numPr>
              <w:snapToGrid w:val="0"/>
              <w:ind w:left="173" w:hanging="144"/>
              <w:rPr>
                <w:sz w:val="16"/>
                <w:szCs w:val="16"/>
              </w:rPr>
            </w:pPr>
            <w:r w:rsidRPr="0038107B">
              <w:rPr>
                <w:sz w:val="16"/>
                <w:szCs w:val="16"/>
              </w:rPr>
              <w:t>NWIFC = Northwest Indian Fisheries Commission</w:t>
            </w:r>
          </w:p>
          <w:p w14:paraId="7A1D1147" w14:textId="77777777" w:rsidR="00190A14" w:rsidRPr="0038107B" w:rsidRDefault="00190A14" w:rsidP="00F434CC">
            <w:pPr>
              <w:numPr>
                <w:ilvl w:val="0"/>
                <w:numId w:val="8"/>
              </w:numPr>
              <w:snapToGrid w:val="0"/>
              <w:ind w:left="173" w:hanging="144"/>
              <w:rPr>
                <w:sz w:val="16"/>
                <w:szCs w:val="16"/>
              </w:rPr>
            </w:pPr>
            <w:r w:rsidRPr="0038107B">
              <w:rPr>
                <w:sz w:val="16"/>
                <w:szCs w:val="16"/>
              </w:rPr>
              <w:t>ODFW = Oregon Department of Fish and Wildlife</w:t>
            </w:r>
          </w:p>
          <w:p w14:paraId="482CC382" w14:textId="77777777" w:rsidR="00190A14" w:rsidRPr="0038107B" w:rsidRDefault="00190A14" w:rsidP="00F434CC">
            <w:pPr>
              <w:numPr>
                <w:ilvl w:val="0"/>
                <w:numId w:val="8"/>
              </w:numPr>
              <w:snapToGrid w:val="0"/>
              <w:ind w:left="173" w:hanging="144"/>
              <w:rPr>
                <w:sz w:val="16"/>
                <w:szCs w:val="16"/>
              </w:rPr>
            </w:pPr>
            <w:r w:rsidRPr="0038107B">
              <w:rPr>
                <w:sz w:val="16"/>
                <w:szCs w:val="16"/>
              </w:rPr>
              <w:t>QCI = Quantitative Consultants, Inc.</w:t>
            </w:r>
          </w:p>
          <w:p w14:paraId="78552FA9" w14:textId="77777777" w:rsidR="00190A14" w:rsidRPr="0038107B" w:rsidRDefault="00190A14" w:rsidP="00F434CC">
            <w:pPr>
              <w:numPr>
                <w:ilvl w:val="0"/>
                <w:numId w:val="8"/>
              </w:numPr>
              <w:snapToGrid w:val="0"/>
              <w:ind w:left="173" w:hanging="144"/>
              <w:rPr>
                <w:sz w:val="16"/>
                <w:szCs w:val="16"/>
              </w:rPr>
            </w:pPr>
            <w:r w:rsidRPr="0038107B">
              <w:rPr>
                <w:sz w:val="16"/>
                <w:szCs w:val="16"/>
              </w:rPr>
              <w:t>SBT = Shoshone-Bannock Tribes</w:t>
            </w:r>
          </w:p>
          <w:p w14:paraId="771253A3" w14:textId="77777777" w:rsidR="00190A14" w:rsidRPr="0038107B" w:rsidRDefault="00190A14" w:rsidP="00F434CC">
            <w:pPr>
              <w:numPr>
                <w:ilvl w:val="0"/>
                <w:numId w:val="8"/>
              </w:numPr>
              <w:snapToGrid w:val="0"/>
              <w:ind w:left="173" w:hanging="144"/>
              <w:rPr>
                <w:bCs/>
                <w:sz w:val="16"/>
                <w:szCs w:val="16"/>
              </w:rPr>
            </w:pPr>
            <w:r w:rsidRPr="0038107B">
              <w:rPr>
                <w:sz w:val="16"/>
                <w:szCs w:val="16"/>
              </w:rPr>
              <w:t>STOI = Spokane Tribe of Indians</w:t>
            </w:r>
          </w:p>
          <w:p w14:paraId="151F8E20" w14:textId="77777777" w:rsidR="00190A14" w:rsidRPr="0038107B" w:rsidRDefault="00190A14" w:rsidP="00F434CC">
            <w:pPr>
              <w:numPr>
                <w:ilvl w:val="0"/>
                <w:numId w:val="8"/>
              </w:numPr>
              <w:snapToGrid w:val="0"/>
              <w:ind w:left="173" w:hanging="144"/>
              <w:rPr>
                <w:sz w:val="16"/>
                <w:szCs w:val="16"/>
              </w:rPr>
            </w:pPr>
            <w:r w:rsidRPr="0038107B">
              <w:rPr>
                <w:bCs/>
                <w:sz w:val="16"/>
                <w:szCs w:val="16"/>
              </w:rPr>
              <w:t>USFWS = U.S. Fish and Wildlife Service</w:t>
            </w:r>
          </w:p>
          <w:p w14:paraId="769C297A" w14:textId="77777777" w:rsidR="00190A14" w:rsidRPr="0038107B" w:rsidRDefault="00190A14" w:rsidP="00F434CC">
            <w:pPr>
              <w:numPr>
                <w:ilvl w:val="0"/>
                <w:numId w:val="8"/>
              </w:numPr>
              <w:snapToGrid w:val="0"/>
              <w:ind w:left="173" w:hanging="144"/>
              <w:rPr>
                <w:sz w:val="16"/>
                <w:szCs w:val="16"/>
              </w:rPr>
            </w:pPr>
            <w:r w:rsidRPr="0038107B">
              <w:rPr>
                <w:sz w:val="16"/>
                <w:szCs w:val="16"/>
              </w:rPr>
              <w:t>WDFW = Washington Department of Fish and Wildlife</w:t>
            </w:r>
          </w:p>
        </w:tc>
      </w:tr>
      <w:tr w:rsidR="00190A14" w:rsidRPr="0038107B" w14:paraId="07223136" w14:textId="77777777" w:rsidTr="00000A28">
        <w:trPr>
          <w:cantSplit/>
        </w:trPr>
        <w:tc>
          <w:tcPr>
            <w:tcW w:w="1728" w:type="dxa"/>
            <w:tcMar>
              <w:left w:w="29" w:type="dxa"/>
              <w:right w:w="29" w:type="dxa"/>
            </w:tcMar>
          </w:tcPr>
          <w:p w14:paraId="1D2BD2B3" w14:textId="77777777" w:rsidR="00190A14" w:rsidRPr="0038107B" w:rsidRDefault="00190A14" w:rsidP="00997ED1">
            <w:pPr>
              <w:snapToGrid w:val="0"/>
              <w:rPr>
                <w:bCs/>
                <w:sz w:val="16"/>
                <w:szCs w:val="16"/>
              </w:rPr>
            </w:pPr>
            <w:r w:rsidRPr="0038107B">
              <w:rPr>
                <w:bCs/>
                <w:sz w:val="16"/>
                <w:szCs w:val="16"/>
              </w:rPr>
              <w:t>RefID</w:t>
            </w:r>
          </w:p>
        </w:tc>
        <w:tc>
          <w:tcPr>
            <w:tcW w:w="3600" w:type="dxa"/>
            <w:tcMar>
              <w:left w:w="29" w:type="dxa"/>
              <w:right w:w="29" w:type="dxa"/>
            </w:tcMar>
          </w:tcPr>
          <w:p w14:paraId="353EEC01" w14:textId="77777777" w:rsidR="00190A14" w:rsidRPr="0038107B" w:rsidRDefault="00190A14" w:rsidP="00997ED1">
            <w:pPr>
              <w:rPr>
                <w:sz w:val="16"/>
                <w:szCs w:val="16"/>
              </w:rPr>
            </w:pPr>
            <w:r w:rsidRPr="0038107B">
              <w:rPr>
                <w:sz w:val="16"/>
                <w:szCs w:val="16"/>
              </w:rPr>
              <w:t>The unique StreamNet reference ID number that identifies the source document or database from which the record was obtained.</w:t>
            </w:r>
          </w:p>
        </w:tc>
        <w:tc>
          <w:tcPr>
            <w:tcW w:w="950" w:type="dxa"/>
            <w:tcMar>
              <w:left w:w="29" w:type="dxa"/>
              <w:right w:w="29" w:type="dxa"/>
            </w:tcMar>
          </w:tcPr>
          <w:p w14:paraId="72C14083" w14:textId="77777777" w:rsidR="0097238A" w:rsidRPr="0038107B" w:rsidRDefault="00C70BBB" w:rsidP="0097238A">
            <w:pPr>
              <w:jc w:val="center"/>
              <w:rPr>
                <w:bCs/>
                <w:sz w:val="16"/>
                <w:szCs w:val="16"/>
              </w:rPr>
            </w:pPr>
            <w:r w:rsidRPr="0038107B">
              <w:rPr>
                <w:bCs/>
                <w:sz w:val="16"/>
                <w:szCs w:val="16"/>
              </w:rPr>
              <w:t>Integer</w:t>
            </w:r>
          </w:p>
          <w:p w14:paraId="49F0A712" w14:textId="7AD4DC8B" w:rsidR="00190A14" w:rsidRPr="0038107B" w:rsidRDefault="0097238A" w:rsidP="0097238A">
            <w:pPr>
              <w:jc w:val="center"/>
              <w:rPr>
                <w:bCs/>
                <w:sz w:val="16"/>
                <w:szCs w:val="16"/>
              </w:rPr>
            </w:pPr>
            <w:r w:rsidRPr="0038107B">
              <w:rPr>
                <w:bCs/>
                <w:sz w:val="16"/>
                <w:szCs w:val="16"/>
              </w:rPr>
              <w:t>(0-max)</w:t>
            </w:r>
          </w:p>
        </w:tc>
        <w:tc>
          <w:tcPr>
            <w:tcW w:w="4118" w:type="dxa"/>
          </w:tcPr>
          <w:p w14:paraId="30464D09" w14:textId="77777777" w:rsidR="00AA175D" w:rsidRPr="0038107B" w:rsidRDefault="00AA175D" w:rsidP="00997ED1">
            <w:pPr>
              <w:snapToGrid w:val="0"/>
              <w:rPr>
                <w:sz w:val="16"/>
                <w:szCs w:val="16"/>
              </w:rPr>
            </w:pPr>
            <w:r w:rsidRPr="0038107B">
              <w:rPr>
                <w:sz w:val="16"/>
                <w:szCs w:val="16"/>
              </w:rPr>
              <w:t>Not applicable = 98</w:t>
            </w:r>
          </w:p>
          <w:p w14:paraId="1406108A" w14:textId="77777777" w:rsidR="00190A14" w:rsidRPr="0038107B" w:rsidRDefault="00190A14" w:rsidP="00997ED1">
            <w:pPr>
              <w:snapToGrid w:val="0"/>
              <w:rPr>
                <w:sz w:val="16"/>
                <w:szCs w:val="16"/>
              </w:rPr>
            </w:pPr>
            <w:r w:rsidRPr="0038107B">
              <w:rPr>
                <w:sz w:val="16"/>
                <w:szCs w:val="16"/>
              </w:rPr>
              <w:t>Pre-Data Exchange -  0 - 1,000</w:t>
            </w:r>
          </w:p>
          <w:p w14:paraId="47B52F6F" w14:textId="77777777" w:rsidR="00190A14" w:rsidRPr="0038107B" w:rsidRDefault="00190A14" w:rsidP="00997ED1">
            <w:pPr>
              <w:snapToGrid w:val="0"/>
              <w:rPr>
                <w:sz w:val="16"/>
                <w:szCs w:val="16"/>
              </w:rPr>
            </w:pPr>
            <w:r w:rsidRPr="0038107B">
              <w:rPr>
                <w:sz w:val="16"/>
                <w:szCs w:val="16"/>
              </w:rPr>
              <w:t>WDFW = 10,000-19,999; 100,000-199,999</w:t>
            </w:r>
          </w:p>
          <w:p w14:paraId="0CE9A319" w14:textId="77777777" w:rsidR="00190A14" w:rsidRPr="0038107B" w:rsidRDefault="00190A14" w:rsidP="00997ED1">
            <w:pPr>
              <w:snapToGrid w:val="0"/>
              <w:rPr>
                <w:sz w:val="16"/>
                <w:szCs w:val="16"/>
              </w:rPr>
            </w:pPr>
            <w:r w:rsidRPr="0038107B">
              <w:rPr>
                <w:sz w:val="16"/>
                <w:szCs w:val="16"/>
              </w:rPr>
              <w:t>CRITFC = 20,000-29,999; 200,000-299,999</w:t>
            </w:r>
          </w:p>
          <w:p w14:paraId="7A22AD87" w14:textId="77777777" w:rsidR="007E76C9" w:rsidRPr="0038107B" w:rsidRDefault="007E76C9" w:rsidP="007E76C9">
            <w:pPr>
              <w:snapToGrid w:val="0"/>
              <w:ind w:left="291"/>
              <w:rPr>
                <w:sz w:val="16"/>
                <w:szCs w:val="16"/>
              </w:rPr>
            </w:pPr>
            <w:r w:rsidRPr="0038107B">
              <w:rPr>
                <w:sz w:val="16"/>
                <w:szCs w:val="16"/>
              </w:rPr>
              <w:t>CCT = 299,001-299,999</w:t>
            </w:r>
          </w:p>
          <w:p w14:paraId="1F67FDC5" w14:textId="77777777" w:rsidR="00190A14" w:rsidRPr="0038107B" w:rsidRDefault="00190A14" w:rsidP="00997ED1">
            <w:pPr>
              <w:snapToGrid w:val="0"/>
              <w:rPr>
                <w:sz w:val="16"/>
                <w:szCs w:val="16"/>
              </w:rPr>
            </w:pPr>
            <w:r w:rsidRPr="0038107B">
              <w:rPr>
                <w:sz w:val="16"/>
                <w:szCs w:val="16"/>
              </w:rPr>
              <w:t>USFWS = 30,000-39,999; 300,000-399,999</w:t>
            </w:r>
          </w:p>
        </w:tc>
        <w:tc>
          <w:tcPr>
            <w:tcW w:w="4190" w:type="dxa"/>
          </w:tcPr>
          <w:p w14:paraId="737F2D6E" w14:textId="77777777" w:rsidR="00190A14" w:rsidRPr="0038107B" w:rsidRDefault="00AA175D" w:rsidP="00997ED1">
            <w:pPr>
              <w:snapToGrid w:val="0"/>
              <w:rPr>
                <w:sz w:val="16"/>
                <w:szCs w:val="16"/>
              </w:rPr>
            </w:pPr>
            <w:r w:rsidRPr="0038107B">
              <w:rPr>
                <w:sz w:val="16"/>
                <w:szCs w:val="16"/>
              </w:rPr>
              <w:t>IDFG = 40,000-49,999; 400,000-499,999</w:t>
            </w:r>
          </w:p>
          <w:p w14:paraId="70FEBE02" w14:textId="77777777" w:rsidR="00190A14" w:rsidRPr="0038107B" w:rsidRDefault="00190A14" w:rsidP="00997ED1">
            <w:pPr>
              <w:snapToGrid w:val="0"/>
              <w:rPr>
                <w:sz w:val="16"/>
                <w:szCs w:val="16"/>
              </w:rPr>
            </w:pPr>
            <w:r w:rsidRPr="0038107B">
              <w:rPr>
                <w:sz w:val="16"/>
                <w:szCs w:val="16"/>
              </w:rPr>
              <w:t>ODFW = 50,000-59,999; 500,000-599,999</w:t>
            </w:r>
          </w:p>
          <w:p w14:paraId="77CC460A" w14:textId="77777777" w:rsidR="00190A14" w:rsidRPr="0038107B" w:rsidRDefault="00190A14" w:rsidP="00997ED1">
            <w:pPr>
              <w:snapToGrid w:val="0"/>
              <w:rPr>
                <w:sz w:val="16"/>
                <w:szCs w:val="16"/>
              </w:rPr>
            </w:pPr>
            <w:r w:rsidRPr="0038107B">
              <w:rPr>
                <w:sz w:val="16"/>
                <w:szCs w:val="16"/>
              </w:rPr>
              <w:t>PSMFC = 60,000-69,999; 600,000-699,999</w:t>
            </w:r>
          </w:p>
          <w:p w14:paraId="72A7DC73" w14:textId="77777777" w:rsidR="00190A14" w:rsidRPr="0038107B" w:rsidRDefault="00190A14" w:rsidP="00997ED1">
            <w:pPr>
              <w:snapToGrid w:val="0"/>
              <w:rPr>
                <w:sz w:val="16"/>
                <w:szCs w:val="16"/>
              </w:rPr>
            </w:pPr>
            <w:r w:rsidRPr="0038107B">
              <w:rPr>
                <w:sz w:val="16"/>
                <w:szCs w:val="16"/>
              </w:rPr>
              <w:t>MFWP = 70,000-89,999; 700,000-799,999</w:t>
            </w:r>
          </w:p>
          <w:p w14:paraId="2CC11A7E" w14:textId="77777777" w:rsidR="00190A14" w:rsidRPr="0038107B" w:rsidRDefault="00190A14" w:rsidP="00997ED1">
            <w:pPr>
              <w:snapToGrid w:val="0"/>
              <w:rPr>
                <w:sz w:val="16"/>
                <w:szCs w:val="16"/>
              </w:rPr>
            </w:pPr>
            <w:r w:rsidRPr="0038107B">
              <w:rPr>
                <w:sz w:val="16"/>
                <w:szCs w:val="16"/>
              </w:rPr>
              <w:t>CDFG = 90,000-99,999; 800,000-899,999</w:t>
            </w:r>
          </w:p>
        </w:tc>
      </w:tr>
      <w:tr w:rsidR="00453D6D" w:rsidRPr="0038107B" w14:paraId="026206DE" w14:textId="77777777" w:rsidTr="00000A28">
        <w:trPr>
          <w:cantSplit/>
        </w:trPr>
        <w:tc>
          <w:tcPr>
            <w:tcW w:w="1728" w:type="dxa"/>
            <w:tcMar>
              <w:left w:w="29" w:type="dxa"/>
              <w:right w:w="29" w:type="dxa"/>
            </w:tcMar>
          </w:tcPr>
          <w:p w14:paraId="45C6AB80" w14:textId="77777777" w:rsidR="00453D6D" w:rsidRPr="0038107B" w:rsidRDefault="00453D6D" w:rsidP="00997ED1">
            <w:pPr>
              <w:snapToGrid w:val="0"/>
              <w:rPr>
                <w:bCs/>
                <w:color w:val="FF0000"/>
                <w:sz w:val="16"/>
                <w:szCs w:val="16"/>
              </w:rPr>
            </w:pPr>
            <w:r w:rsidRPr="0038107B">
              <w:rPr>
                <w:bCs/>
                <w:sz w:val="16"/>
                <w:szCs w:val="16"/>
              </w:rPr>
              <w:t>UpdDate</w:t>
            </w:r>
          </w:p>
        </w:tc>
        <w:tc>
          <w:tcPr>
            <w:tcW w:w="3600" w:type="dxa"/>
            <w:tcMar>
              <w:left w:w="29" w:type="dxa"/>
              <w:right w:w="29" w:type="dxa"/>
            </w:tcMar>
          </w:tcPr>
          <w:p w14:paraId="71AE20E4" w14:textId="77777777" w:rsidR="00453D6D" w:rsidRPr="0038107B" w:rsidRDefault="00453D6D" w:rsidP="00997ED1">
            <w:pPr>
              <w:rPr>
                <w:sz w:val="16"/>
                <w:szCs w:val="16"/>
              </w:rPr>
            </w:pPr>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4030D166" w14:textId="2F2D4325" w:rsidR="00453D6D" w:rsidRPr="0038107B" w:rsidRDefault="00453D6D" w:rsidP="00997ED1">
            <w:pPr>
              <w:jc w:val="center"/>
              <w:rPr>
                <w:bCs/>
                <w:sz w:val="16"/>
                <w:szCs w:val="16"/>
              </w:rPr>
            </w:pPr>
            <w:r w:rsidRPr="0038107B">
              <w:rPr>
                <w:bCs/>
                <w:sz w:val="16"/>
                <w:szCs w:val="16"/>
              </w:rPr>
              <w:t>Date</w:t>
            </w:r>
            <w:r w:rsidR="005C1C25" w:rsidRPr="0038107B">
              <w:rPr>
                <w:bCs/>
                <w:sz w:val="16"/>
                <w:szCs w:val="16"/>
              </w:rPr>
              <w:t>T</w:t>
            </w:r>
            <w:r w:rsidRPr="0038107B">
              <w:rPr>
                <w:bCs/>
                <w:sz w:val="16"/>
                <w:szCs w:val="16"/>
              </w:rPr>
              <w:t>ime</w:t>
            </w:r>
          </w:p>
        </w:tc>
        <w:tc>
          <w:tcPr>
            <w:tcW w:w="8279" w:type="dxa"/>
            <w:gridSpan w:val="2"/>
          </w:tcPr>
          <w:p w14:paraId="2BDE1896" w14:textId="77777777" w:rsidR="00453D6D" w:rsidRPr="0038107B" w:rsidRDefault="00453D6D" w:rsidP="00B81BC3">
            <w:pPr>
              <w:snapToGrid w:val="0"/>
              <w:rPr>
                <w:sz w:val="16"/>
                <w:szCs w:val="16"/>
              </w:rPr>
            </w:pPr>
            <w:r w:rsidRPr="0038107B">
              <w:rPr>
                <w:sz w:val="16"/>
                <w:szCs w:val="16"/>
              </w:rPr>
              <w:t xml:space="preserve">This can be the time a record was created, </w:t>
            </w:r>
            <w:r w:rsidR="00B81BC3" w:rsidRPr="0038107B">
              <w:rPr>
                <w:sz w:val="16"/>
                <w:szCs w:val="16"/>
              </w:rPr>
              <w:t xml:space="preserve">or </w:t>
            </w:r>
            <w:r w:rsidRPr="0038107B">
              <w:rPr>
                <w:sz w:val="16"/>
                <w:szCs w:val="16"/>
              </w:rPr>
              <w:t>the last time it was edited.</w:t>
            </w:r>
            <w:r w:rsidR="000179F2" w:rsidRPr="0038107B">
              <w:rPr>
                <w:sz w:val="16"/>
                <w:szCs w:val="16"/>
              </w:rPr>
              <w:t xml:space="preserve">  This field tells the end user when the record was last modified at the source organization.</w:t>
            </w:r>
          </w:p>
        </w:tc>
      </w:tr>
      <w:tr w:rsidR="00453D6D" w:rsidRPr="0038107B" w14:paraId="1574FDBD" w14:textId="77777777" w:rsidTr="00000A28">
        <w:trPr>
          <w:cantSplit/>
        </w:trPr>
        <w:tc>
          <w:tcPr>
            <w:tcW w:w="1728" w:type="dxa"/>
            <w:tcMar>
              <w:left w:w="29" w:type="dxa"/>
              <w:right w:w="29" w:type="dxa"/>
            </w:tcMar>
          </w:tcPr>
          <w:p w14:paraId="05AE13FF" w14:textId="77777777" w:rsidR="00453D6D" w:rsidRPr="0038107B" w:rsidRDefault="00453D6D" w:rsidP="00997ED1">
            <w:pPr>
              <w:snapToGrid w:val="0"/>
              <w:rPr>
                <w:bCs/>
                <w:color w:val="FF0000"/>
                <w:sz w:val="16"/>
                <w:szCs w:val="16"/>
              </w:rPr>
            </w:pPr>
            <w:r w:rsidRPr="0038107B">
              <w:rPr>
                <w:bCs/>
                <w:sz w:val="16"/>
                <w:szCs w:val="16"/>
              </w:rPr>
              <w:t>DataEntry</w:t>
            </w:r>
          </w:p>
        </w:tc>
        <w:tc>
          <w:tcPr>
            <w:tcW w:w="3600" w:type="dxa"/>
            <w:tcMar>
              <w:left w:w="29" w:type="dxa"/>
              <w:right w:w="29" w:type="dxa"/>
            </w:tcMar>
          </w:tcPr>
          <w:p w14:paraId="0241CA9A" w14:textId="77777777" w:rsidR="00453D6D" w:rsidRPr="0038107B" w:rsidRDefault="00453D6D" w:rsidP="00997ED1">
            <w:pPr>
              <w:snapToGrid w:val="0"/>
              <w:rPr>
                <w:bCs/>
                <w:sz w:val="16"/>
                <w:szCs w:val="16"/>
              </w:rPr>
            </w:pPr>
            <w:r w:rsidRPr="0038107B">
              <w:rPr>
                <w:sz w:val="16"/>
                <w:szCs w:val="16"/>
              </w:rPr>
              <w:t>Compiler's name.</w:t>
            </w:r>
          </w:p>
        </w:tc>
        <w:tc>
          <w:tcPr>
            <w:tcW w:w="950" w:type="dxa"/>
            <w:tcMar>
              <w:left w:w="29" w:type="dxa"/>
              <w:right w:w="29" w:type="dxa"/>
            </w:tcMar>
          </w:tcPr>
          <w:p w14:paraId="3470F813" w14:textId="77777777" w:rsidR="00C70BBB" w:rsidRPr="0038107B" w:rsidRDefault="00C70BBB" w:rsidP="00997ED1">
            <w:pPr>
              <w:snapToGrid w:val="0"/>
              <w:jc w:val="center"/>
              <w:rPr>
                <w:bCs/>
                <w:sz w:val="16"/>
                <w:szCs w:val="16"/>
              </w:rPr>
            </w:pPr>
            <w:r w:rsidRPr="0038107B">
              <w:rPr>
                <w:bCs/>
                <w:sz w:val="16"/>
                <w:szCs w:val="16"/>
              </w:rPr>
              <w:t>Text</w:t>
            </w:r>
          </w:p>
          <w:p w14:paraId="31061974" w14:textId="6CE9AE0B" w:rsidR="00453D6D" w:rsidRPr="0038107B" w:rsidRDefault="00C70BBB" w:rsidP="00997ED1">
            <w:pPr>
              <w:snapToGrid w:val="0"/>
              <w:jc w:val="center"/>
              <w:rPr>
                <w:sz w:val="16"/>
                <w:szCs w:val="16"/>
              </w:rPr>
            </w:pPr>
            <w:r w:rsidRPr="0038107B">
              <w:rPr>
                <w:bCs/>
                <w:sz w:val="16"/>
                <w:szCs w:val="16"/>
              </w:rPr>
              <w:t>(0-50)</w:t>
            </w:r>
          </w:p>
        </w:tc>
        <w:tc>
          <w:tcPr>
            <w:tcW w:w="8279" w:type="dxa"/>
            <w:gridSpan w:val="2"/>
          </w:tcPr>
          <w:p w14:paraId="520B4578" w14:textId="77777777" w:rsidR="00453D6D" w:rsidRPr="0038107B" w:rsidRDefault="00453D6D" w:rsidP="00997ED1">
            <w:pPr>
              <w:snapToGrid w:val="0"/>
              <w:rPr>
                <w:sz w:val="16"/>
                <w:szCs w:val="16"/>
              </w:rPr>
            </w:pPr>
            <w:r w:rsidRPr="0038107B">
              <w:rPr>
                <w:sz w:val="16"/>
                <w:szCs w:val="16"/>
              </w:rPr>
              <w:t>The name of the person who entered the record.</w:t>
            </w:r>
          </w:p>
        </w:tc>
      </w:tr>
      <w:tr w:rsidR="00453D6D" w:rsidRPr="0038107B" w14:paraId="567C15AB" w14:textId="77777777" w:rsidTr="00000A28">
        <w:trPr>
          <w:cantSplit/>
        </w:trPr>
        <w:tc>
          <w:tcPr>
            <w:tcW w:w="1728" w:type="dxa"/>
            <w:tcMar>
              <w:left w:w="29" w:type="dxa"/>
              <w:right w:w="29" w:type="dxa"/>
            </w:tcMar>
          </w:tcPr>
          <w:p w14:paraId="4436F9C7" w14:textId="77777777" w:rsidR="00453D6D" w:rsidRPr="0038107B" w:rsidRDefault="00453D6D" w:rsidP="00997ED1">
            <w:pPr>
              <w:snapToGrid w:val="0"/>
              <w:rPr>
                <w:bCs/>
                <w:color w:val="FF0000"/>
                <w:sz w:val="16"/>
                <w:szCs w:val="16"/>
              </w:rPr>
            </w:pPr>
            <w:r w:rsidRPr="0038107B">
              <w:rPr>
                <w:bCs/>
                <w:sz w:val="16"/>
                <w:szCs w:val="16"/>
              </w:rPr>
              <w:t>DataEntryNotes</w:t>
            </w:r>
          </w:p>
        </w:tc>
        <w:tc>
          <w:tcPr>
            <w:tcW w:w="3600" w:type="dxa"/>
            <w:tcMar>
              <w:left w:w="29" w:type="dxa"/>
              <w:right w:w="29" w:type="dxa"/>
            </w:tcMar>
          </w:tcPr>
          <w:p w14:paraId="0C191107" w14:textId="77777777" w:rsidR="00453D6D" w:rsidRPr="0038107B" w:rsidRDefault="00453D6D" w:rsidP="00997ED1">
            <w:pPr>
              <w:snapToGrid w:val="0"/>
              <w:rPr>
                <w:bCs/>
                <w:sz w:val="16"/>
                <w:szCs w:val="16"/>
              </w:rPr>
            </w:pPr>
            <w:r w:rsidRPr="0038107B">
              <w:rPr>
                <w:sz w:val="16"/>
                <w:szCs w:val="16"/>
              </w:rPr>
              <w:t>Notes about this record by the compiler identified in the "DataEntry" field.</w:t>
            </w:r>
          </w:p>
        </w:tc>
        <w:tc>
          <w:tcPr>
            <w:tcW w:w="950" w:type="dxa"/>
            <w:tcMar>
              <w:left w:w="29" w:type="dxa"/>
              <w:right w:w="29" w:type="dxa"/>
            </w:tcMar>
          </w:tcPr>
          <w:p w14:paraId="67601C90" w14:textId="77777777" w:rsidR="001B3806" w:rsidRPr="0038107B" w:rsidRDefault="001B3806" w:rsidP="00997ED1">
            <w:pPr>
              <w:snapToGrid w:val="0"/>
              <w:jc w:val="center"/>
              <w:rPr>
                <w:bCs/>
                <w:sz w:val="16"/>
                <w:szCs w:val="16"/>
              </w:rPr>
            </w:pPr>
            <w:r w:rsidRPr="0038107B">
              <w:rPr>
                <w:bCs/>
                <w:sz w:val="16"/>
                <w:szCs w:val="16"/>
              </w:rPr>
              <w:t>Text</w:t>
            </w:r>
          </w:p>
          <w:p w14:paraId="38AEE2D4" w14:textId="6D349BB9" w:rsidR="00453D6D" w:rsidRPr="0038107B" w:rsidRDefault="001B3806" w:rsidP="00997ED1">
            <w:pPr>
              <w:snapToGrid w:val="0"/>
              <w:jc w:val="center"/>
              <w:rPr>
                <w:bCs/>
                <w:sz w:val="16"/>
                <w:szCs w:val="16"/>
              </w:rPr>
            </w:pPr>
            <w:r w:rsidRPr="0038107B">
              <w:rPr>
                <w:bCs/>
                <w:sz w:val="16"/>
                <w:szCs w:val="16"/>
              </w:rPr>
              <w:t>(0-max)</w:t>
            </w:r>
          </w:p>
        </w:tc>
        <w:tc>
          <w:tcPr>
            <w:tcW w:w="8279" w:type="dxa"/>
            <w:gridSpan w:val="2"/>
          </w:tcPr>
          <w:p w14:paraId="2840BC14" w14:textId="77777777" w:rsidR="00453D6D" w:rsidRPr="0038107B" w:rsidRDefault="00453D6D" w:rsidP="00997ED1">
            <w:pPr>
              <w:snapToGrid w:val="0"/>
              <w:rPr>
                <w:sz w:val="16"/>
                <w:szCs w:val="16"/>
              </w:rPr>
            </w:pPr>
            <w:r w:rsidRPr="0038107B">
              <w:rPr>
                <w:sz w:val="16"/>
                <w:szCs w:val="16"/>
              </w:rPr>
              <w:t>Notes for the compiler to reference field office, contact, or any other information.</w:t>
            </w:r>
          </w:p>
        </w:tc>
      </w:tr>
      <w:tr w:rsidR="00453D6D" w:rsidRPr="0038107B" w14:paraId="58E0B62A" w14:textId="77777777" w:rsidTr="00000A28">
        <w:trPr>
          <w:cantSplit/>
        </w:trPr>
        <w:tc>
          <w:tcPr>
            <w:tcW w:w="1728" w:type="dxa"/>
            <w:tcMar>
              <w:left w:w="29" w:type="dxa"/>
              <w:right w:w="29" w:type="dxa"/>
            </w:tcMar>
          </w:tcPr>
          <w:p w14:paraId="7158291E" w14:textId="77777777" w:rsidR="00453D6D" w:rsidRPr="0038107B" w:rsidRDefault="00453D6D" w:rsidP="00997ED1">
            <w:pPr>
              <w:snapToGrid w:val="0"/>
              <w:rPr>
                <w:bCs/>
                <w:color w:val="FF0000"/>
                <w:sz w:val="16"/>
                <w:szCs w:val="16"/>
              </w:rPr>
            </w:pPr>
            <w:r w:rsidRPr="0038107B">
              <w:rPr>
                <w:bCs/>
                <w:sz w:val="16"/>
                <w:szCs w:val="16"/>
              </w:rPr>
              <w:t>CompilerRecordID</w:t>
            </w:r>
          </w:p>
        </w:tc>
        <w:tc>
          <w:tcPr>
            <w:tcW w:w="3600" w:type="dxa"/>
            <w:tcMar>
              <w:left w:w="29" w:type="dxa"/>
              <w:right w:w="29" w:type="dxa"/>
            </w:tcMar>
          </w:tcPr>
          <w:p w14:paraId="5E2E6898" w14:textId="77777777" w:rsidR="00453D6D" w:rsidRPr="0038107B" w:rsidRDefault="00EC72C4" w:rsidP="00EC72C4">
            <w:pPr>
              <w:snapToGrid w:val="0"/>
              <w:rPr>
                <w:bCs/>
                <w:sz w:val="16"/>
                <w:szCs w:val="16"/>
              </w:rPr>
            </w:pPr>
            <w:r w:rsidRPr="0038107B">
              <w:rPr>
                <w:sz w:val="16"/>
                <w:szCs w:val="16"/>
              </w:rPr>
              <w:t>A</w:t>
            </w:r>
            <w:r w:rsidR="00453D6D" w:rsidRPr="0038107B">
              <w:rPr>
                <w:sz w:val="16"/>
                <w:szCs w:val="16"/>
              </w:rPr>
              <w:t>gency record ID maintained by the data submitter.</w:t>
            </w:r>
          </w:p>
        </w:tc>
        <w:tc>
          <w:tcPr>
            <w:tcW w:w="950" w:type="dxa"/>
            <w:tcMar>
              <w:left w:w="29" w:type="dxa"/>
              <w:right w:w="29" w:type="dxa"/>
            </w:tcMar>
          </w:tcPr>
          <w:p w14:paraId="7E2468BE" w14:textId="77777777" w:rsidR="00C00352" w:rsidRPr="0038107B" w:rsidRDefault="00453D6D" w:rsidP="00997ED1">
            <w:pPr>
              <w:snapToGrid w:val="0"/>
              <w:jc w:val="center"/>
              <w:rPr>
                <w:bCs/>
                <w:sz w:val="16"/>
                <w:szCs w:val="16"/>
              </w:rPr>
            </w:pPr>
            <w:r w:rsidRPr="0038107B">
              <w:rPr>
                <w:bCs/>
                <w:sz w:val="16"/>
                <w:szCs w:val="16"/>
              </w:rPr>
              <w:t>Text</w:t>
            </w:r>
          </w:p>
          <w:p w14:paraId="356F836F" w14:textId="4864A94E" w:rsidR="00453D6D" w:rsidRPr="0038107B" w:rsidRDefault="00C00352" w:rsidP="00997ED1">
            <w:pPr>
              <w:snapToGrid w:val="0"/>
              <w:jc w:val="center"/>
              <w:rPr>
                <w:bCs/>
                <w:sz w:val="16"/>
                <w:szCs w:val="16"/>
              </w:rPr>
            </w:pPr>
            <w:r w:rsidRPr="0038107B">
              <w:rPr>
                <w:bCs/>
                <w:sz w:val="16"/>
                <w:szCs w:val="16"/>
              </w:rPr>
              <w:t>(0-</w:t>
            </w:r>
            <w:r w:rsidR="00453D6D" w:rsidRPr="0038107B">
              <w:rPr>
                <w:bCs/>
                <w:sz w:val="16"/>
                <w:szCs w:val="16"/>
              </w:rPr>
              <w:t>36</w:t>
            </w:r>
            <w:r w:rsidRPr="0038107B">
              <w:rPr>
                <w:bCs/>
                <w:sz w:val="16"/>
                <w:szCs w:val="16"/>
              </w:rPr>
              <w:t>)</w:t>
            </w:r>
          </w:p>
        </w:tc>
        <w:tc>
          <w:tcPr>
            <w:tcW w:w="8279" w:type="dxa"/>
            <w:gridSpan w:val="2"/>
          </w:tcPr>
          <w:p w14:paraId="6B0A15E9" w14:textId="697393FD" w:rsidR="004848D0" w:rsidRPr="0038107B" w:rsidRDefault="004848D0" w:rsidP="008B42ED">
            <w:pPr>
              <w:snapToGrid w:val="0"/>
              <w:rPr>
                <w:sz w:val="16"/>
                <w:szCs w:val="16"/>
              </w:rPr>
            </w:pPr>
            <w:r w:rsidRPr="0038107B">
              <w:rPr>
                <w:sz w:val="16"/>
                <w:szCs w:val="16"/>
              </w:rPr>
              <w:t xml:space="preserve">This </w:t>
            </w:r>
            <w:r w:rsidR="00C00352" w:rsidRPr="0038107B">
              <w:rPr>
                <w:sz w:val="16"/>
                <w:szCs w:val="16"/>
              </w:rPr>
              <w:t>36-character field may contain a GUID or any other text string.</w:t>
            </w:r>
          </w:p>
          <w:p w14:paraId="1212089A" w14:textId="29C44EA7" w:rsidR="00453D6D" w:rsidRPr="0038107B" w:rsidRDefault="008B42ED" w:rsidP="008B42ED">
            <w:pPr>
              <w:snapToGrid w:val="0"/>
              <w:rPr>
                <w:sz w:val="16"/>
                <w:szCs w:val="16"/>
              </w:rPr>
            </w:pPr>
            <w:r w:rsidRPr="0038107B">
              <w:rPr>
                <w:sz w:val="16"/>
                <w:szCs w:val="16"/>
              </w:rPr>
              <w:t>This field can be used in any way the compiler may find helpful.  For example, it can be used to create a link between the Coordinated Assessments exchange network and an internal system such as ODFW's Salmon Tracker.</w:t>
            </w:r>
          </w:p>
        </w:tc>
      </w:tr>
      <w:tr w:rsidR="00453D6D" w:rsidRPr="0038107B" w14:paraId="08910128" w14:textId="77777777" w:rsidTr="00000A28">
        <w:trPr>
          <w:cantSplit/>
        </w:trPr>
        <w:tc>
          <w:tcPr>
            <w:tcW w:w="1728" w:type="dxa"/>
            <w:tcMar>
              <w:left w:w="29" w:type="dxa"/>
              <w:right w:w="29" w:type="dxa"/>
            </w:tcMar>
          </w:tcPr>
          <w:p w14:paraId="3FB94844" w14:textId="77777777" w:rsidR="00453D6D" w:rsidRPr="0038107B" w:rsidRDefault="00453D6D" w:rsidP="00997ED1">
            <w:pPr>
              <w:snapToGrid w:val="0"/>
              <w:rPr>
                <w:b/>
                <w:bCs/>
                <w:color w:val="FF0000"/>
                <w:sz w:val="16"/>
                <w:szCs w:val="16"/>
              </w:rPr>
            </w:pPr>
            <w:r w:rsidRPr="0038107B">
              <w:rPr>
                <w:b/>
                <w:bCs/>
                <w:color w:val="FF0000"/>
                <w:sz w:val="16"/>
                <w:szCs w:val="16"/>
              </w:rPr>
              <w:lastRenderedPageBreak/>
              <w:t>Publish</w:t>
            </w:r>
          </w:p>
        </w:tc>
        <w:tc>
          <w:tcPr>
            <w:tcW w:w="3600" w:type="dxa"/>
            <w:tcMar>
              <w:left w:w="29" w:type="dxa"/>
              <w:right w:w="29" w:type="dxa"/>
            </w:tcMar>
          </w:tcPr>
          <w:p w14:paraId="42163ED5" w14:textId="77777777" w:rsidR="00453D6D" w:rsidRPr="0038107B" w:rsidRDefault="00453D6D" w:rsidP="00997ED1">
            <w:pPr>
              <w:snapToGrid w:val="0"/>
              <w:rPr>
                <w:bCs/>
                <w:sz w:val="16"/>
                <w:szCs w:val="16"/>
              </w:rPr>
            </w:pPr>
            <w:r w:rsidRPr="0038107B">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3478CB33" w14:textId="77777777" w:rsidR="00765183" w:rsidRPr="0038107B" w:rsidRDefault="00765183" w:rsidP="00997ED1">
            <w:pPr>
              <w:snapToGrid w:val="0"/>
              <w:jc w:val="center"/>
              <w:rPr>
                <w:b/>
                <w:bCs/>
                <w:color w:val="FF0000"/>
                <w:sz w:val="16"/>
                <w:szCs w:val="16"/>
              </w:rPr>
            </w:pPr>
            <w:r w:rsidRPr="0038107B">
              <w:rPr>
                <w:b/>
                <w:bCs/>
                <w:color w:val="FF0000"/>
                <w:sz w:val="16"/>
                <w:szCs w:val="16"/>
              </w:rPr>
              <w:t>Text</w:t>
            </w:r>
          </w:p>
          <w:p w14:paraId="6A753AF5" w14:textId="191821A5" w:rsidR="00453D6D" w:rsidRPr="0038107B" w:rsidRDefault="00765183" w:rsidP="00997ED1">
            <w:pPr>
              <w:snapToGrid w:val="0"/>
              <w:jc w:val="center"/>
              <w:rPr>
                <w:b/>
                <w:bCs/>
                <w:color w:val="FF0000"/>
                <w:sz w:val="16"/>
                <w:szCs w:val="16"/>
              </w:rPr>
            </w:pPr>
            <w:r w:rsidRPr="0038107B">
              <w:rPr>
                <w:bCs/>
                <w:color w:val="FF0000"/>
                <w:sz w:val="16"/>
                <w:szCs w:val="16"/>
              </w:rPr>
              <w:t>(2-3)</w:t>
            </w:r>
          </w:p>
        </w:tc>
        <w:tc>
          <w:tcPr>
            <w:tcW w:w="8279" w:type="dxa"/>
            <w:gridSpan w:val="2"/>
          </w:tcPr>
          <w:p w14:paraId="2E63B115" w14:textId="77777777" w:rsidR="00453D6D" w:rsidRPr="0038107B" w:rsidRDefault="001113DC" w:rsidP="00997ED1">
            <w:pPr>
              <w:snapToGrid w:val="0"/>
              <w:rPr>
                <w:sz w:val="16"/>
                <w:szCs w:val="16"/>
              </w:rPr>
            </w:pPr>
            <w:r w:rsidRPr="0038107B">
              <w:rPr>
                <w:sz w:val="16"/>
                <w:szCs w:val="16"/>
                <w:u w:val="single"/>
              </w:rPr>
              <w:t>Acceptable values</w:t>
            </w:r>
            <w:r w:rsidR="00453D6D" w:rsidRPr="0038107B">
              <w:rPr>
                <w:sz w:val="16"/>
                <w:szCs w:val="16"/>
              </w:rPr>
              <w:t>:</w:t>
            </w:r>
            <w:r w:rsidR="00612FB6" w:rsidRPr="0038107B">
              <w:rPr>
                <w:sz w:val="16"/>
                <w:szCs w:val="16"/>
              </w:rPr>
              <w:t xml:space="preserve">   [</w:t>
            </w:r>
            <w:r w:rsidR="00C73E14" w:rsidRPr="0038107B">
              <w:rPr>
                <w:i/>
                <w:sz w:val="16"/>
                <w:szCs w:val="16"/>
              </w:rPr>
              <w:t>Do not include comments in brackets.</w:t>
            </w:r>
            <w:r w:rsidR="00C73E14" w:rsidRPr="0038107B">
              <w:rPr>
                <w:sz w:val="16"/>
                <w:szCs w:val="16"/>
              </w:rPr>
              <w:t>]</w:t>
            </w:r>
          </w:p>
          <w:p w14:paraId="418D3192" w14:textId="77777777" w:rsidR="00453D6D" w:rsidRPr="0038107B" w:rsidRDefault="00453D6D" w:rsidP="00F434CC">
            <w:pPr>
              <w:numPr>
                <w:ilvl w:val="0"/>
                <w:numId w:val="5"/>
              </w:numPr>
              <w:snapToGrid w:val="0"/>
              <w:ind w:left="173" w:hanging="144"/>
              <w:rPr>
                <w:sz w:val="16"/>
                <w:szCs w:val="16"/>
              </w:rPr>
            </w:pPr>
            <w:r w:rsidRPr="0038107B">
              <w:rPr>
                <w:sz w:val="16"/>
                <w:szCs w:val="16"/>
              </w:rPr>
              <w:t>Yes</w:t>
            </w:r>
            <w:r w:rsidR="00010C47" w:rsidRPr="0038107B">
              <w:rPr>
                <w:sz w:val="16"/>
                <w:szCs w:val="16"/>
              </w:rPr>
              <w:t xml:space="preserve">   [</w:t>
            </w:r>
            <w:r w:rsidRPr="0038107B">
              <w:rPr>
                <w:i/>
                <w:sz w:val="16"/>
                <w:szCs w:val="16"/>
              </w:rPr>
              <w:t>Record will be shared with public via Exchange Network.</w:t>
            </w:r>
            <w:r w:rsidRPr="0038107B">
              <w:rPr>
                <w:sz w:val="16"/>
                <w:szCs w:val="16"/>
              </w:rPr>
              <w:t>]</w:t>
            </w:r>
          </w:p>
          <w:p w14:paraId="60B377B1" w14:textId="77777777" w:rsidR="00453D6D" w:rsidRPr="0038107B" w:rsidRDefault="00453D6D" w:rsidP="00F434CC">
            <w:pPr>
              <w:numPr>
                <w:ilvl w:val="0"/>
                <w:numId w:val="5"/>
              </w:numPr>
              <w:snapToGrid w:val="0"/>
              <w:ind w:left="173" w:hanging="144"/>
              <w:rPr>
                <w:sz w:val="16"/>
                <w:szCs w:val="16"/>
              </w:rPr>
            </w:pPr>
            <w:r w:rsidRPr="0038107B">
              <w:rPr>
                <w:sz w:val="16"/>
                <w:szCs w:val="16"/>
              </w:rPr>
              <w:t>No</w:t>
            </w:r>
            <w:r w:rsidR="00010C47" w:rsidRPr="0038107B">
              <w:rPr>
                <w:sz w:val="16"/>
                <w:szCs w:val="16"/>
              </w:rPr>
              <w:t xml:space="preserve">   [</w:t>
            </w:r>
            <w:r w:rsidRPr="0038107B">
              <w:rPr>
                <w:i/>
                <w:sz w:val="16"/>
                <w:szCs w:val="16"/>
              </w:rPr>
              <w:t xml:space="preserve">Record will </w:t>
            </w:r>
            <w:r w:rsidRPr="0038107B">
              <w:rPr>
                <w:i/>
                <w:sz w:val="16"/>
                <w:szCs w:val="16"/>
                <w:u w:val="single"/>
              </w:rPr>
              <w:t>not</w:t>
            </w:r>
            <w:r w:rsidRPr="0038107B">
              <w:rPr>
                <w:i/>
                <w:sz w:val="16"/>
                <w:szCs w:val="16"/>
              </w:rPr>
              <w:t xml:space="preserve"> be shared with public via Exchange Network.</w:t>
            </w:r>
            <w:r w:rsidRPr="0038107B">
              <w:rPr>
                <w:sz w:val="16"/>
                <w:szCs w:val="16"/>
              </w:rPr>
              <w:t>]</w:t>
            </w:r>
          </w:p>
          <w:p w14:paraId="6003B058" w14:textId="77777777" w:rsidR="00453D6D" w:rsidRPr="0038107B" w:rsidRDefault="00453D6D" w:rsidP="00F129F6">
            <w:pPr>
              <w:snapToGrid w:val="0"/>
              <w:rPr>
                <w:sz w:val="16"/>
                <w:szCs w:val="16"/>
              </w:rPr>
            </w:pPr>
            <w:r w:rsidRPr="0038107B">
              <w:rPr>
                <w:sz w:val="16"/>
                <w:szCs w:val="16"/>
              </w:rPr>
              <w:t>Setting this value to "No" lets you test your systems and avoid having such test records be output on the public system.</w:t>
            </w:r>
          </w:p>
        </w:tc>
      </w:tr>
    </w:tbl>
    <w:p w14:paraId="3DE5FF33" w14:textId="3CF76825" w:rsidR="001C1295" w:rsidRDefault="001C1295"/>
    <w:p w14:paraId="7A632376" w14:textId="77777777" w:rsidR="00C74EEC" w:rsidRDefault="00C74EEC"/>
    <w:p w14:paraId="3B7C0CB0" w14:textId="6FCA91C3" w:rsidR="00C74EEC" w:rsidRDefault="00C74EEC">
      <w:r>
        <w:br w:type="page"/>
      </w:r>
    </w:p>
    <w:p w14:paraId="20FF8884" w14:textId="77777777" w:rsidR="00F2090C" w:rsidRDefault="002C77CA" w:rsidP="00773DAE">
      <w:pPr>
        <w:pStyle w:val="Heading2"/>
        <w:rPr>
          <w:szCs w:val="24"/>
        </w:rPr>
      </w:pPr>
      <w:bookmarkStart w:id="600" w:name="_Appendix_B.__1"/>
      <w:bookmarkStart w:id="601" w:name="_Toc54168318"/>
      <w:bookmarkStart w:id="602" w:name="_Toc55028316"/>
      <w:bookmarkStart w:id="603" w:name="_Toc55029369"/>
      <w:bookmarkStart w:id="604" w:name="_Toc55029477"/>
      <w:bookmarkStart w:id="605" w:name="_Toc55031719"/>
      <w:bookmarkStart w:id="606" w:name="_Toc137814236"/>
      <w:bookmarkEnd w:id="600"/>
      <w:r>
        <w:lastRenderedPageBreak/>
        <w:t xml:space="preserve">Appendix </w:t>
      </w:r>
      <w:r w:rsidR="00453D6D">
        <w:t>B</w:t>
      </w:r>
      <w:r>
        <w:t>.  Gloss</w:t>
      </w:r>
      <w:r w:rsidR="00F2090C">
        <w:t>ary</w:t>
      </w:r>
      <w:bookmarkEnd w:id="601"/>
      <w:bookmarkEnd w:id="602"/>
      <w:bookmarkEnd w:id="603"/>
      <w:bookmarkEnd w:id="604"/>
      <w:bookmarkEnd w:id="605"/>
      <w:bookmarkEnd w:id="606"/>
    </w:p>
    <w:p w14:paraId="0624FBDC" w14:textId="77777777" w:rsidR="00F2090C" w:rsidRDefault="00313C80"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14181C44"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hatchery spawners</w:t>
      </w:r>
      <w:r w:rsidR="00CC0ABA">
        <w:rPr>
          <w:szCs w:val="24"/>
        </w:rPr>
        <w:t xml:space="preserve"> and natural spawners</w:t>
      </w:r>
      <w:r w:rsidR="00582CA6">
        <w:rPr>
          <w:szCs w:val="24"/>
        </w:rPr>
        <w:t xml:space="preserve"> </w:t>
      </w:r>
      <w:r w:rsidR="006B6ED3">
        <w:rPr>
          <w:szCs w:val="24"/>
        </w:rPr>
        <w:t>are subset</w:t>
      </w:r>
      <w:r w:rsidR="00CC0ABA">
        <w:rPr>
          <w:szCs w:val="24"/>
        </w:rPr>
        <w:t>s</w:t>
      </w:r>
      <w:r w:rsidR="006B6ED3">
        <w:rPr>
          <w:szCs w:val="24"/>
        </w:rPr>
        <w:t xml:space="preserve"> of the broodstock.</w:t>
      </w:r>
    </w:p>
    <w:p w14:paraId="54AD3EB2" w14:textId="77777777" w:rsidR="003B5050" w:rsidRDefault="003B5050" w:rsidP="004F40DD">
      <w:pPr>
        <w:rPr>
          <w:szCs w:val="24"/>
        </w:rPr>
      </w:pPr>
    </w:p>
    <w:p w14:paraId="24AA6647" w14:textId="279F424C" w:rsidR="00877885" w:rsidRDefault="002622A1" w:rsidP="00877885">
      <w:pPr>
        <w:ind w:left="720" w:hanging="720"/>
        <w:rPr>
          <w:szCs w:val="24"/>
        </w:rPr>
        <w:sectPr w:rsidR="00877885" w:rsidSect="007E2F9D">
          <w:pgSz w:w="15840" w:h="12240" w:orient="landscape" w:code="1"/>
          <w:pgMar w:top="1440" w:right="720" w:bottom="1440" w:left="720" w:header="0" w:footer="720" w:gutter="0"/>
          <w:paperSrc w:first="21582" w:other="21582"/>
          <w:cols w:space="720"/>
        </w:sectPr>
      </w:pPr>
      <w:r w:rsidRPr="002622A1">
        <w:rPr>
          <w:szCs w:val="24"/>
          <w:u w:val="single"/>
        </w:rPr>
        <w:t>Hatchery origin / Natural origin</w:t>
      </w:r>
      <w:r>
        <w:rPr>
          <w:szCs w:val="24"/>
        </w:rPr>
        <w:t xml:space="preserve">:  </w:t>
      </w:r>
      <w:r w:rsidRPr="002622A1">
        <w:rPr>
          <w:szCs w:val="24"/>
        </w:rPr>
        <w:t>"</w:t>
      </w:r>
      <w:r>
        <w:rPr>
          <w:szCs w:val="24"/>
        </w:rPr>
        <w:t>H</w:t>
      </w:r>
      <w:r w:rsidRPr="002622A1">
        <w:rPr>
          <w:szCs w:val="24"/>
        </w:rPr>
        <w:t>atchery origin" fish are those resulting from spawning in a hatchery</w:t>
      </w:r>
      <w:r>
        <w:rPr>
          <w:szCs w:val="24"/>
        </w:rPr>
        <w:t xml:space="preserve">, while </w:t>
      </w:r>
      <w:r w:rsidRPr="002622A1">
        <w:rPr>
          <w:szCs w:val="24"/>
        </w:rPr>
        <w:t>"</w:t>
      </w:r>
      <w:r>
        <w:rPr>
          <w:szCs w:val="24"/>
        </w:rPr>
        <w:t>N</w:t>
      </w:r>
      <w:r w:rsidRPr="002622A1">
        <w:rPr>
          <w:szCs w:val="24"/>
        </w:rPr>
        <w:t xml:space="preserve">atural origin" fish are those resulting from spawning in the natural environment.  Whether the parents were </w:t>
      </w:r>
      <w:r>
        <w:rPr>
          <w:szCs w:val="24"/>
        </w:rPr>
        <w:t>hatchery</w:t>
      </w:r>
      <w:r w:rsidRPr="002622A1">
        <w:rPr>
          <w:szCs w:val="24"/>
        </w:rPr>
        <w:t xml:space="preserve"> origin, </w:t>
      </w:r>
      <w:r>
        <w:rPr>
          <w:szCs w:val="24"/>
        </w:rPr>
        <w:t>natural</w:t>
      </w:r>
      <w:r w:rsidRPr="002622A1">
        <w:rPr>
          <w:szCs w:val="24"/>
        </w:rPr>
        <w:t xml:space="preserve"> origin, or a mix does not matter.</w:t>
      </w:r>
      <w:bookmarkStart w:id="607" w:name="_Appendix_B._"/>
      <w:bookmarkEnd w:id="607"/>
    </w:p>
    <w:p w14:paraId="73F2F114" w14:textId="6D340D5A" w:rsidR="007C4C9C" w:rsidRDefault="007C4C9C" w:rsidP="0020679C">
      <w:pPr>
        <w:rPr>
          <w:szCs w:val="24"/>
        </w:rPr>
      </w:pPr>
    </w:p>
    <w:p w14:paraId="00F12BB6" w14:textId="52BDC5DE" w:rsidR="00765494" w:rsidRDefault="00765494" w:rsidP="00C67C12">
      <w:pPr>
        <w:ind w:left="720" w:hanging="720"/>
        <w:rPr>
          <w:szCs w:val="24"/>
        </w:rPr>
      </w:pPr>
      <w:r w:rsidRPr="00765494">
        <w:rPr>
          <w:szCs w:val="24"/>
          <w:u w:val="single"/>
        </w:rPr>
        <w:t>Jack</w:t>
      </w:r>
      <w:r>
        <w:rPr>
          <w:szCs w:val="24"/>
        </w:rPr>
        <w:t xml:space="preserve">:   </w:t>
      </w:r>
      <w:r w:rsidR="00C67C12">
        <w:rPr>
          <w:szCs w:val="24"/>
        </w:rPr>
        <w:t xml:space="preserve"> </w:t>
      </w:r>
      <w:r>
        <w:rPr>
          <w:szCs w:val="24"/>
        </w:rPr>
        <w:t xml:space="preserve">A male </w:t>
      </w:r>
      <w:r w:rsidR="00C67C12">
        <w:rPr>
          <w:szCs w:val="24"/>
        </w:rPr>
        <w:t>salmon</w:t>
      </w:r>
      <w:r>
        <w:rPr>
          <w:szCs w:val="24"/>
        </w:rPr>
        <w:t xml:space="preserve"> that returns</w:t>
      </w:r>
      <w:r w:rsidR="00C67C12">
        <w:rPr>
          <w:szCs w:val="24"/>
        </w:rPr>
        <w:t xml:space="preserve"> from the ocean</w:t>
      </w:r>
      <w:r>
        <w:rPr>
          <w:szCs w:val="24"/>
        </w:rPr>
        <w:t xml:space="preserve"> </w:t>
      </w:r>
      <w:r w:rsidR="00C67C12">
        <w:rPr>
          <w:szCs w:val="24"/>
        </w:rPr>
        <w:t xml:space="preserve">to fresh water </w:t>
      </w:r>
      <w:r>
        <w:rPr>
          <w:szCs w:val="24"/>
        </w:rPr>
        <w:t xml:space="preserve">to spawn </w:t>
      </w:r>
      <w:r w:rsidR="00C67C12">
        <w:rPr>
          <w:szCs w:val="24"/>
        </w:rPr>
        <w:t xml:space="preserve">one year earlier than is generally considered usual for a species.  For example, </w:t>
      </w:r>
      <w:r w:rsidR="00A71E65">
        <w:rPr>
          <w:szCs w:val="24"/>
        </w:rPr>
        <w:t>most Chinook salmon return after 2</w:t>
      </w:r>
      <w:r w:rsidR="00EA68DE">
        <w:rPr>
          <w:szCs w:val="24"/>
        </w:rPr>
        <w:t>-3 years in the ocean; a Chinook jack returns after only 1 year.</w:t>
      </w:r>
    </w:p>
    <w:p w14:paraId="47374B34" w14:textId="555CBD59" w:rsidR="00765494" w:rsidRDefault="00765494" w:rsidP="0020679C">
      <w:pPr>
        <w:rPr>
          <w:szCs w:val="24"/>
        </w:rPr>
      </w:pPr>
    </w:p>
    <w:p w14:paraId="61D8E828" w14:textId="2D13C776" w:rsidR="00EA68DE" w:rsidRDefault="00EA68DE" w:rsidP="00EA68DE">
      <w:pPr>
        <w:ind w:left="720" w:hanging="720"/>
        <w:rPr>
          <w:szCs w:val="24"/>
        </w:rPr>
      </w:pPr>
      <w:r w:rsidRPr="005525B7">
        <w:rPr>
          <w:szCs w:val="24"/>
          <w:u w:val="single"/>
        </w:rPr>
        <w:t>Jenny</w:t>
      </w:r>
      <w:r>
        <w:rPr>
          <w:szCs w:val="24"/>
        </w:rPr>
        <w:t>:  The female equivalent of a jack.  A female salmon that returns from the ocean to fresh water to spawn one year earlier than is generally considered usual for a species.  For example, most Chinook salmon return after 2-3 years in the ocean; a Chinook jenny returns after only 1 year.</w:t>
      </w:r>
    </w:p>
    <w:p w14:paraId="4C43468E" w14:textId="77777777" w:rsidR="00EA68DE" w:rsidRDefault="00EA68DE" w:rsidP="0020679C">
      <w:pPr>
        <w:rPr>
          <w:szCs w:val="24"/>
        </w:rPr>
      </w:pPr>
    </w:p>
    <w:p w14:paraId="7E15095F" w14:textId="2C0A561F" w:rsidR="00877885" w:rsidRDefault="00877885" w:rsidP="00877885">
      <w:pPr>
        <w:ind w:left="720" w:hanging="720"/>
        <w:rPr>
          <w:szCs w:val="24"/>
        </w:rPr>
      </w:pPr>
      <w:r w:rsidRPr="00877885">
        <w:rPr>
          <w:szCs w:val="24"/>
          <w:u w:val="single"/>
        </w:rPr>
        <w:t>Marked / Unmarked</w:t>
      </w:r>
      <w:r>
        <w:rPr>
          <w:szCs w:val="24"/>
        </w:rPr>
        <w:t xml:space="preserve">:  </w:t>
      </w:r>
      <w:r w:rsidR="00795C2D">
        <w:rPr>
          <w:szCs w:val="24"/>
        </w:rPr>
        <w:t>In general terms, a</w:t>
      </w:r>
      <w:r>
        <w:rPr>
          <w:szCs w:val="24"/>
        </w:rPr>
        <w:t xml:space="preserve"> "mark" is any physical, chemical, </w:t>
      </w:r>
      <w:r w:rsidR="007846BA">
        <w:rPr>
          <w:szCs w:val="24"/>
        </w:rPr>
        <w:t xml:space="preserve">genetic, </w:t>
      </w:r>
      <w:r>
        <w:rPr>
          <w:szCs w:val="24"/>
        </w:rPr>
        <w:t xml:space="preserve">or other </w:t>
      </w:r>
      <w:r w:rsidR="00795C2D">
        <w:rPr>
          <w:szCs w:val="24"/>
        </w:rPr>
        <w:t xml:space="preserve">characteristic of an organism, whether applied by humans or naturally occurring, that provides information of interest about </w:t>
      </w:r>
      <w:r w:rsidR="00C23171">
        <w:rPr>
          <w:szCs w:val="24"/>
        </w:rPr>
        <w:t>that</w:t>
      </w:r>
      <w:r w:rsidR="00795C2D">
        <w:rPr>
          <w:szCs w:val="24"/>
        </w:rPr>
        <w:t xml:space="preserve"> organism.  In the context of this DES, the marks of interest are those that </w:t>
      </w:r>
      <w:r w:rsidR="004013C8">
        <w:rPr>
          <w:szCs w:val="24"/>
        </w:rPr>
        <w:t>indicate a fish is of hatchery origin.</w:t>
      </w:r>
      <w:r w:rsidR="009D0E5F">
        <w:rPr>
          <w:szCs w:val="24"/>
        </w:rPr>
        <w:t xml:space="preserve">  </w:t>
      </w:r>
      <w:r w:rsidR="009D0E5F">
        <w:t>"Unmarked" fish are those without a mark that identifies them as hatchery origin; these unmarked fish can be natural origin fish, hatchery origin fish that did not receive a distinguishing mark, or a mixture of these two.</w:t>
      </w:r>
    </w:p>
    <w:p w14:paraId="57EB2FDC" w14:textId="588C8C14" w:rsidR="00EF5B55" w:rsidRPr="009C2831" w:rsidRDefault="00AF7860" w:rsidP="009C2831">
      <w:pPr>
        <w:rPr>
          <w:szCs w:val="24"/>
        </w:rPr>
      </w:pPr>
      <w:r>
        <w:rPr>
          <w:szCs w:val="24"/>
        </w:rPr>
        <w:br w:type="page"/>
      </w:r>
      <w:bookmarkStart w:id="608" w:name="_Appendix_D.__1"/>
      <w:bookmarkEnd w:id="608"/>
    </w:p>
    <w:p w14:paraId="7497FD69" w14:textId="77777777" w:rsidR="00EF371B" w:rsidRDefault="00EF371B" w:rsidP="00EF371B">
      <w:pPr>
        <w:rPr>
          <w:szCs w:val="24"/>
        </w:rPr>
      </w:pPr>
    </w:p>
    <w:p w14:paraId="344129A2" w14:textId="7B15D038" w:rsidR="004F60CE" w:rsidRDefault="002C77CA" w:rsidP="00677492">
      <w:pPr>
        <w:pStyle w:val="Heading2"/>
      </w:pPr>
      <w:bookmarkStart w:id="609" w:name="_Toc137814237"/>
      <w:r>
        <w:t xml:space="preserve">Appendix </w:t>
      </w:r>
      <w:r w:rsidR="00F54BDF">
        <w:t>C</w:t>
      </w:r>
      <w:r>
        <w:t xml:space="preserve">.  </w:t>
      </w:r>
      <w:r w:rsidR="009B051E">
        <w:t>Data Types</w:t>
      </w:r>
      <w:r w:rsidR="00160B97">
        <w:t xml:space="preserve"> Used in the </w:t>
      </w:r>
      <w:r w:rsidR="00933488">
        <w:t xml:space="preserve">Data </w:t>
      </w:r>
      <w:r w:rsidR="00160B97">
        <w:t>Tables</w:t>
      </w:r>
      <w:bookmarkEnd w:id="609"/>
    </w:p>
    <w:p w14:paraId="42E6F475" w14:textId="77777777" w:rsidR="002C77CA" w:rsidRDefault="00313C80">
      <w:hyperlink w:anchor="Table_of_Contents" w:history="1">
        <w:r w:rsidR="006C5BBD" w:rsidRPr="008208C0">
          <w:rPr>
            <w:rStyle w:val="Hyperlink"/>
            <w:sz w:val="12"/>
          </w:rPr>
          <w:t>(Back to Table of Contents.)</w:t>
        </w:r>
      </w:hyperlink>
    </w:p>
    <w:p w14:paraId="793DFFB6" w14:textId="5A87D131" w:rsidR="00622952" w:rsidRDefault="00622952" w:rsidP="0068734A">
      <w:pPr>
        <w:rPr>
          <w:szCs w:val="24"/>
        </w:rPr>
      </w:pPr>
    </w:p>
    <w:p w14:paraId="37FC62CD" w14:textId="77777777" w:rsidR="00622952" w:rsidRPr="00622952" w:rsidRDefault="00622952" w:rsidP="0068734A">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3E2E0A" w:rsidRPr="00B40196" w14:paraId="74353B3D" w14:textId="77777777" w:rsidTr="00872C23">
        <w:trPr>
          <w:cantSplit/>
        </w:trPr>
        <w:tc>
          <w:tcPr>
            <w:tcW w:w="0" w:type="auto"/>
            <w:shd w:val="clear" w:color="auto" w:fill="D9D9D9"/>
            <w:vAlign w:val="center"/>
          </w:tcPr>
          <w:p w14:paraId="0D378EFF" w14:textId="77777777" w:rsidR="00CD662A" w:rsidRPr="00B40196" w:rsidRDefault="00CD662A" w:rsidP="003E2E0A">
            <w:pPr>
              <w:jc w:val="center"/>
              <w:rPr>
                <w:szCs w:val="24"/>
              </w:rPr>
            </w:pPr>
          </w:p>
          <w:p w14:paraId="2775916C" w14:textId="539FB8D4" w:rsidR="00CD662A" w:rsidRPr="00B40196" w:rsidRDefault="00CD662A" w:rsidP="003E2E0A">
            <w:pPr>
              <w:jc w:val="center"/>
              <w:rPr>
                <w:b/>
                <w:szCs w:val="24"/>
              </w:rPr>
            </w:pPr>
            <w:r w:rsidRPr="00B40196">
              <w:rPr>
                <w:b/>
                <w:szCs w:val="24"/>
              </w:rPr>
              <w:t>Data Type</w:t>
            </w:r>
          </w:p>
          <w:p w14:paraId="6458AC55" w14:textId="77777777" w:rsidR="00CD662A" w:rsidRPr="00B40196" w:rsidRDefault="00CD662A" w:rsidP="003E2E0A">
            <w:pPr>
              <w:jc w:val="center"/>
              <w:rPr>
                <w:szCs w:val="24"/>
              </w:rPr>
            </w:pPr>
          </w:p>
        </w:tc>
        <w:tc>
          <w:tcPr>
            <w:tcW w:w="0" w:type="auto"/>
            <w:shd w:val="clear" w:color="auto" w:fill="D9D9D9"/>
            <w:vAlign w:val="center"/>
          </w:tcPr>
          <w:p w14:paraId="38D81963" w14:textId="77777777" w:rsidR="00CD662A" w:rsidRPr="00B40196" w:rsidRDefault="00CD662A" w:rsidP="003E2E0A">
            <w:pPr>
              <w:jc w:val="center"/>
              <w:rPr>
                <w:b/>
                <w:szCs w:val="24"/>
              </w:rPr>
            </w:pPr>
            <w:r w:rsidRPr="00B40196">
              <w:rPr>
                <w:b/>
                <w:szCs w:val="24"/>
              </w:rPr>
              <w:t>Purpose</w:t>
            </w:r>
          </w:p>
        </w:tc>
        <w:tc>
          <w:tcPr>
            <w:tcW w:w="0" w:type="auto"/>
            <w:shd w:val="clear" w:color="auto" w:fill="D9D9D9"/>
            <w:vAlign w:val="center"/>
          </w:tcPr>
          <w:p w14:paraId="5552C301" w14:textId="77777777" w:rsidR="00CD662A" w:rsidRPr="00B40196" w:rsidRDefault="00CD662A" w:rsidP="003E2E0A">
            <w:pPr>
              <w:jc w:val="center"/>
              <w:rPr>
                <w:b/>
                <w:szCs w:val="24"/>
              </w:rPr>
            </w:pPr>
            <w:r w:rsidRPr="00B40196">
              <w:rPr>
                <w:b/>
                <w:szCs w:val="24"/>
              </w:rPr>
              <w:t>Characteristics</w:t>
            </w:r>
          </w:p>
        </w:tc>
      </w:tr>
      <w:tr w:rsidR="003E2E0A" w:rsidRPr="00B40196" w14:paraId="27DCBCC2" w14:textId="77777777" w:rsidTr="00872C23">
        <w:trPr>
          <w:cantSplit/>
        </w:trPr>
        <w:tc>
          <w:tcPr>
            <w:tcW w:w="0" w:type="auto"/>
            <w:shd w:val="clear" w:color="auto" w:fill="auto"/>
            <w:vAlign w:val="center"/>
          </w:tcPr>
          <w:p w14:paraId="3C4E92E1" w14:textId="77777777" w:rsidR="00B40196" w:rsidRPr="00B40196" w:rsidRDefault="00B40196" w:rsidP="003E2E0A">
            <w:pPr>
              <w:jc w:val="center"/>
              <w:rPr>
                <w:szCs w:val="24"/>
              </w:rPr>
            </w:pPr>
          </w:p>
          <w:p w14:paraId="2EC4D644" w14:textId="77777777" w:rsidR="00CD662A" w:rsidRPr="00B40196" w:rsidRDefault="007F1453" w:rsidP="003E2E0A">
            <w:pPr>
              <w:jc w:val="center"/>
              <w:rPr>
                <w:szCs w:val="24"/>
              </w:rPr>
            </w:pPr>
            <w:r w:rsidRPr="00B40196">
              <w:rPr>
                <w:szCs w:val="24"/>
              </w:rPr>
              <w:t>Date</w:t>
            </w:r>
          </w:p>
          <w:p w14:paraId="547747EB" w14:textId="2D65A056" w:rsidR="00B40196" w:rsidRPr="00B40196" w:rsidRDefault="00B40196" w:rsidP="003E2E0A">
            <w:pPr>
              <w:jc w:val="center"/>
              <w:rPr>
                <w:szCs w:val="24"/>
              </w:rPr>
            </w:pPr>
          </w:p>
        </w:tc>
        <w:tc>
          <w:tcPr>
            <w:tcW w:w="0" w:type="auto"/>
            <w:shd w:val="clear" w:color="auto" w:fill="auto"/>
            <w:vAlign w:val="center"/>
          </w:tcPr>
          <w:p w14:paraId="7F0EE0DA" w14:textId="65A1D0AE" w:rsidR="00CD662A" w:rsidRPr="00B40196" w:rsidRDefault="007F1453" w:rsidP="003E2E0A">
            <w:pPr>
              <w:jc w:val="center"/>
              <w:rPr>
                <w:szCs w:val="24"/>
              </w:rPr>
            </w:pPr>
            <w:r w:rsidRPr="00B40196">
              <w:rPr>
                <w:szCs w:val="24"/>
              </w:rPr>
              <w:t>Date</w:t>
            </w:r>
            <w:r w:rsidR="00786C39">
              <w:rPr>
                <w:szCs w:val="24"/>
              </w:rPr>
              <w:t>s</w:t>
            </w:r>
          </w:p>
        </w:tc>
        <w:tc>
          <w:tcPr>
            <w:tcW w:w="0" w:type="auto"/>
            <w:shd w:val="clear" w:color="auto" w:fill="auto"/>
            <w:vAlign w:val="center"/>
          </w:tcPr>
          <w:p w14:paraId="6993434C" w14:textId="58E605DB" w:rsidR="00CD662A" w:rsidRPr="00B40196" w:rsidRDefault="00CD662A" w:rsidP="003E2E0A">
            <w:pPr>
              <w:jc w:val="center"/>
              <w:rPr>
                <w:szCs w:val="24"/>
              </w:rPr>
            </w:pPr>
          </w:p>
        </w:tc>
      </w:tr>
      <w:tr w:rsidR="007F1453" w:rsidRPr="00B40196" w14:paraId="705FB1BE" w14:textId="77777777" w:rsidTr="00872C23">
        <w:trPr>
          <w:cantSplit/>
        </w:trPr>
        <w:tc>
          <w:tcPr>
            <w:tcW w:w="0" w:type="auto"/>
            <w:shd w:val="clear" w:color="auto" w:fill="auto"/>
            <w:vAlign w:val="center"/>
          </w:tcPr>
          <w:p w14:paraId="0BD0763B" w14:textId="77777777" w:rsidR="007F1453" w:rsidRPr="00B40196" w:rsidRDefault="007F1453" w:rsidP="003E2E0A">
            <w:pPr>
              <w:jc w:val="center"/>
              <w:rPr>
                <w:szCs w:val="24"/>
              </w:rPr>
            </w:pPr>
          </w:p>
          <w:p w14:paraId="57547FB0" w14:textId="77777777" w:rsidR="007F1453" w:rsidRPr="00B40196" w:rsidRDefault="007F1453" w:rsidP="003E2E0A">
            <w:pPr>
              <w:jc w:val="center"/>
              <w:rPr>
                <w:szCs w:val="24"/>
              </w:rPr>
            </w:pPr>
            <w:r w:rsidRPr="00B40196">
              <w:rPr>
                <w:szCs w:val="24"/>
              </w:rPr>
              <w:t>DateTime</w:t>
            </w:r>
          </w:p>
          <w:p w14:paraId="3598E959" w14:textId="77777777" w:rsidR="007F1453" w:rsidRPr="00B40196" w:rsidRDefault="007F1453" w:rsidP="003E2E0A">
            <w:pPr>
              <w:jc w:val="center"/>
              <w:rPr>
                <w:szCs w:val="24"/>
              </w:rPr>
            </w:pPr>
          </w:p>
        </w:tc>
        <w:tc>
          <w:tcPr>
            <w:tcW w:w="0" w:type="auto"/>
            <w:shd w:val="clear" w:color="auto" w:fill="auto"/>
            <w:vAlign w:val="center"/>
          </w:tcPr>
          <w:p w14:paraId="463CD027" w14:textId="161253C4" w:rsidR="007F1453" w:rsidRPr="00B40196" w:rsidRDefault="007F1453" w:rsidP="003E2E0A">
            <w:pPr>
              <w:jc w:val="center"/>
              <w:rPr>
                <w:szCs w:val="24"/>
              </w:rPr>
            </w:pPr>
            <w:r w:rsidRPr="00B40196">
              <w:rPr>
                <w:szCs w:val="24"/>
              </w:rPr>
              <w:t>Date</w:t>
            </w:r>
            <w:r w:rsidR="00786C39">
              <w:rPr>
                <w:szCs w:val="24"/>
              </w:rPr>
              <w:t>s</w:t>
            </w:r>
            <w:r w:rsidRPr="00B40196">
              <w:rPr>
                <w:szCs w:val="24"/>
              </w:rPr>
              <w:t xml:space="preserve"> and time</w:t>
            </w:r>
          </w:p>
        </w:tc>
        <w:tc>
          <w:tcPr>
            <w:tcW w:w="0" w:type="auto"/>
            <w:shd w:val="clear" w:color="auto" w:fill="auto"/>
            <w:vAlign w:val="center"/>
          </w:tcPr>
          <w:p w14:paraId="7F03AF93" w14:textId="77777777" w:rsidR="007F1453" w:rsidRPr="00B40196" w:rsidRDefault="007F1453" w:rsidP="003E2E0A">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p>
          <w:p w14:paraId="4B738DCB" w14:textId="77777777" w:rsidR="007F1453" w:rsidRPr="00B40196" w:rsidRDefault="007F1453" w:rsidP="003E2E0A">
            <w:pPr>
              <w:jc w:val="center"/>
              <w:rPr>
                <w:szCs w:val="24"/>
              </w:rPr>
            </w:pPr>
            <w:r w:rsidRPr="00B40196">
              <w:rPr>
                <w:szCs w:val="24"/>
              </w:rPr>
              <w:t>to store one without the other.  A date with no time is usually</w:t>
            </w:r>
          </w:p>
          <w:p w14:paraId="2B137419" w14:textId="77777777" w:rsidR="007F1453" w:rsidRPr="00B40196" w:rsidRDefault="007F1453" w:rsidP="003E2E0A">
            <w:pPr>
              <w:jc w:val="center"/>
              <w:rPr>
                <w:szCs w:val="24"/>
              </w:rPr>
            </w:pPr>
            <w:r w:rsidRPr="00B40196">
              <w:rPr>
                <w:szCs w:val="24"/>
              </w:rPr>
              <w:t>interpreted as 00:00 in the morning.  A time with no date</w:t>
            </w:r>
          </w:p>
          <w:p w14:paraId="2459A446" w14:textId="77777777" w:rsidR="007F1453" w:rsidRPr="00B40196" w:rsidRDefault="007F1453" w:rsidP="003E2E0A">
            <w:pPr>
              <w:jc w:val="center"/>
              <w:rPr>
                <w:szCs w:val="24"/>
              </w:rPr>
            </w:pPr>
            <w:r w:rsidRPr="00B40196">
              <w:rPr>
                <w:szCs w:val="24"/>
              </w:rPr>
              <w:t>may be interpreted differently by different software packages.</w:t>
            </w:r>
          </w:p>
          <w:p w14:paraId="785A0824" w14:textId="119863C2" w:rsidR="007F1453" w:rsidRPr="00B40196" w:rsidRDefault="007F1453" w:rsidP="003E2E0A">
            <w:pPr>
              <w:jc w:val="center"/>
              <w:rPr>
                <w:szCs w:val="24"/>
              </w:rPr>
            </w:pPr>
            <w:r w:rsidRPr="00B40196">
              <w:rPr>
                <w:szCs w:val="24"/>
              </w:rPr>
              <w:t>Calculations recognize and use these default values,</w:t>
            </w:r>
          </w:p>
          <w:p w14:paraId="260A3353" w14:textId="30F73980" w:rsidR="007F1453" w:rsidRPr="00B40196" w:rsidRDefault="007F1453" w:rsidP="003E2E0A">
            <w:pPr>
              <w:jc w:val="center"/>
              <w:rPr>
                <w:szCs w:val="24"/>
              </w:rPr>
            </w:pPr>
            <w:r w:rsidRPr="00B40196">
              <w:rPr>
                <w:szCs w:val="24"/>
              </w:rPr>
              <w:t>so must be accounted for when using the data.</w:t>
            </w:r>
          </w:p>
        </w:tc>
      </w:tr>
      <w:tr w:rsidR="003E2E0A" w:rsidRPr="00B40196" w14:paraId="2221274B" w14:textId="77777777" w:rsidTr="00872C23">
        <w:trPr>
          <w:cantSplit/>
        </w:trPr>
        <w:tc>
          <w:tcPr>
            <w:tcW w:w="0" w:type="auto"/>
            <w:shd w:val="clear" w:color="auto" w:fill="auto"/>
            <w:vAlign w:val="center"/>
          </w:tcPr>
          <w:p w14:paraId="2751376B" w14:textId="77777777" w:rsidR="007F1453" w:rsidRPr="00B40196" w:rsidRDefault="007F1453" w:rsidP="003E2E0A">
            <w:pPr>
              <w:jc w:val="center"/>
              <w:rPr>
                <w:szCs w:val="24"/>
              </w:rPr>
            </w:pPr>
          </w:p>
          <w:p w14:paraId="71C7C55B" w14:textId="77777777" w:rsidR="007F1453" w:rsidRPr="00B40196" w:rsidRDefault="007F1453" w:rsidP="003E2E0A">
            <w:pPr>
              <w:jc w:val="center"/>
              <w:rPr>
                <w:szCs w:val="24"/>
              </w:rPr>
            </w:pPr>
            <w:r w:rsidRPr="00B40196">
              <w:rPr>
                <w:szCs w:val="24"/>
              </w:rPr>
              <w:t>GUID</w:t>
            </w:r>
          </w:p>
          <w:p w14:paraId="7488832C" w14:textId="55233595" w:rsidR="007F1453" w:rsidRPr="00B40196" w:rsidRDefault="007F1453" w:rsidP="003E2E0A">
            <w:pPr>
              <w:jc w:val="center"/>
              <w:rPr>
                <w:szCs w:val="24"/>
              </w:rPr>
            </w:pPr>
            <w:r w:rsidRPr="00B40196">
              <w:rPr>
                <w:szCs w:val="24"/>
              </w:rPr>
              <w:t>(globally unique identifier)</w:t>
            </w:r>
          </w:p>
          <w:p w14:paraId="440EABC4" w14:textId="197D3C8C" w:rsidR="007F1453" w:rsidRPr="00B40196" w:rsidRDefault="007F1453" w:rsidP="003E2E0A">
            <w:pPr>
              <w:jc w:val="center"/>
              <w:rPr>
                <w:szCs w:val="24"/>
              </w:rPr>
            </w:pPr>
          </w:p>
        </w:tc>
        <w:tc>
          <w:tcPr>
            <w:tcW w:w="0" w:type="auto"/>
            <w:shd w:val="clear" w:color="auto" w:fill="auto"/>
            <w:vAlign w:val="center"/>
          </w:tcPr>
          <w:p w14:paraId="01E05367" w14:textId="68C98579" w:rsidR="007F1453" w:rsidRPr="00B40196" w:rsidRDefault="007F1453" w:rsidP="003E2E0A">
            <w:pPr>
              <w:jc w:val="center"/>
              <w:rPr>
                <w:szCs w:val="24"/>
              </w:rPr>
            </w:pPr>
            <w:r w:rsidRPr="00B40196">
              <w:rPr>
                <w:szCs w:val="24"/>
              </w:rPr>
              <w:t>Unique value</w:t>
            </w:r>
            <w:r w:rsidR="00786C39">
              <w:rPr>
                <w:szCs w:val="24"/>
              </w:rPr>
              <w:t>s</w:t>
            </w:r>
            <w:r w:rsidRPr="00B40196">
              <w:rPr>
                <w:szCs w:val="24"/>
              </w:rPr>
              <w:t xml:space="preserve"> to identify a record</w:t>
            </w:r>
          </w:p>
        </w:tc>
        <w:tc>
          <w:tcPr>
            <w:tcW w:w="0" w:type="auto"/>
            <w:shd w:val="clear" w:color="auto" w:fill="auto"/>
            <w:vAlign w:val="center"/>
          </w:tcPr>
          <w:p w14:paraId="2301AA35" w14:textId="77777777" w:rsidR="003E2E0A" w:rsidRDefault="007F1453" w:rsidP="003E2E0A">
            <w:pPr>
              <w:jc w:val="center"/>
              <w:rPr>
                <w:szCs w:val="24"/>
              </w:rPr>
            </w:pPr>
            <w:r w:rsidRPr="00B40196">
              <w:rPr>
                <w:szCs w:val="24"/>
              </w:rPr>
              <w:t xml:space="preserve">A text string </w:t>
            </w:r>
            <w:r w:rsidR="003E2E0A">
              <w:rPr>
                <w:szCs w:val="24"/>
              </w:rPr>
              <w:t xml:space="preserve">of </w:t>
            </w:r>
            <w:r w:rsidRPr="00B40196">
              <w:rPr>
                <w:szCs w:val="24"/>
              </w:rPr>
              <w:t xml:space="preserve">exactly </w:t>
            </w:r>
            <w:r w:rsidR="003E2E0A">
              <w:rPr>
                <w:szCs w:val="24"/>
              </w:rPr>
              <w:t xml:space="preserve">36 hexadecimal </w:t>
            </w:r>
            <w:r w:rsidRPr="00B40196">
              <w:rPr>
                <w:szCs w:val="24"/>
              </w:rPr>
              <w:t>characters</w:t>
            </w:r>
          </w:p>
          <w:p w14:paraId="3570874C" w14:textId="30CC2705" w:rsidR="003E2E0A" w:rsidRDefault="003E2E0A" w:rsidP="003E2E0A">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15EC37B0" w14:textId="4EE48E0A" w:rsidR="007F1453" w:rsidRPr="00B40196" w:rsidRDefault="003E2E0A" w:rsidP="003E2E0A">
            <w:pPr>
              <w:jc w:val="center"/>
              <w:rPr>
                <w:szCs w:val="24"/>
              </w:rPr>
            </w:pPr>
            <w:r w:rsidRPr="003E2E0A">
              <w:rPr>
                <w:szCs w:val="24"/>
              </w:rPr>
              <w:t>in the form 8-4-4-4-12</w:t>
            </w:r>
            <w:r w:rsidR="007F1453" w:rsidRPr="00B40196">
              <w:rPr>
                <w:szCs w:val="24"/>
              </w:rPr>
              <w:t>.</w:t>
            </w:r>
          </w:p>
        </w:tc>
      </w:tr>
      <w:tr w:rsidR="003E2E0A" w:rsidRPr="00B40196" w14:paraId="0279C26C" w14:textId="77777777" w:rsidTr="00872C23">
        <w:trPr>
          <w:cantSplit/>
        </w:trPr>
        <w:tc>
          <w:tcPr>
            <w:tcW w:w="0" w:type="auto"/>
            <w:shd w:val="clear" w:color="auto" w:fill="auto"/>
            <w:vAlign w:val="center"/>
          </w:tcPr>
          <w:p w14:paraId="02A315DE" w14:textId="77777777" w:rsidR="007F1453" w:rsidRPr="00B40196" w:rsidRDefault="007F1453" w:rsidP="003E2E0A">
            <w:pPr>
              <w:jc w:val="center"/>
              <w:rPr>
                <w:szCs w:val="24"/>
              </w:rPr>
            </w:pPr>
          </w:p>
          <w:p w14:paraId="458AA8B6" w14:textId="40CAE3F2" w:rsidR="007F1453" w:rsidRPr="00B40196" w:rsidRDefault="007F1453" w:rsidP="003E2E0A">
            <w:pPr>
              <w:jc w:val="center"/>
              <w:rPr>
                <w:szCs w:val="24"/>
              </w:rPr>
            </w:pPr>
            <w:r w:rsidRPr="00B40196">
              <w:rPr>
                <w:szCs w:val="24"/>
              </w:rPr>
              <w:t>Integer</w:t>
            </w:r>
          </w:p>
          <w:p w14:paraId="73771766" w14:textId="77777777" w:rsidR="007F1453" w:rsidRPr="00B40196" w:rsidRDefault="007F1453" w:rsidP="003E2E0A">
            <w:pPr>
              <w:jc w:val="center"/>
              <w:rPr>
                <w:szCs w:val="24"/>
              </w:rPr>
            </w:pPr>
          </w:p>
        </w:tc>
        <w:tc>
          <w:tcPr>
            <w:tcW w:w="0" w:type="auto"/>
            <w:shd w:val="clear" w:color="auto" w:fill="auto"/>
            <w:vAlign w:val="center"/>
          </w:tcPr>
          <w:p w14:paraId="3AC98743" w14:textId="2B67EF91" w:rsidR="007F1453" w:rsidRPr="00B40196" w:rsidRDefault="007F1453" w:rsidP="003E2E0A">
            <w:pPr>
              <w:jc w:val="center"/>
              <w:rPr>
                <w:szCs w:val="24"/>
              </w:rPr>
            </w:pPr>
            <w:r w:rsidRPr="00B40196">
              <w:rPr>
                <w:szCs w:val="24"/>
              </w:rPr>
              <w:t>Whole numbers, both positive and negative</w:t>
            </w:r>
          </w:p>
        </w:tc>
        <w:tc>
          <w:tcPr>
            <w:tcW w:w="0" w:type="auto"/>
            <w:shd w:val="clear" w:color="auto" w:fill="auto"/>
            <w:vAlign w:val="center"/>
          </w:tcPr>
          <w:p w14:paraId="6056DBB2" w14:textId="77777777" w:rsidR="007F1453" w:rsidRPr="00B40196" w:rsidRDefault="007F1453" w:rsidP="003E2E0A">
            <w:pPr>
              <w:jc w:val="center"/>
              <w:rPr>
                <w:szCs w:val="24"/>
              </w:rPr>
            </w:pPr>
            <w:r w:rsidRPr="00B40196">
              <w:rPr>
                <w:szCs w:val="24"/>
              </w:rPr>
              <w:t>Integers only:  no decimal places.</w:t>
            </w:r>
          </w:p>
        </w:tc>
      </w:tr>
      <w:tr w:rsidR="003E2E0A" w:rsidRPr="00B40196" w14:paraId="5079D1C8" w14:textId="77777777" w:rsidTr="00872C23">
        <w:trPr>
          <w:cantSplit/>
        </w:trPr>
        <w:tc>
          <w:tcPr>
            <w:tcW w:w="0" w:type="auto"/>
            <w:shd w:val="clear" w:color="auto" w:fill="auto"/>
            <w:vAlign w:val="center"/>
          </w:tcPr>
          <w:p w14:paraId="740CADB9" w14:textId="77777777" w:rsidR="007F1453" w:rsidRPr="00B40196" w:rsidRDefault="007F1453" w:rsidP="003E2E0A">
            <w:pPr>
              <w:jc w:val="center"/>
              <w:rPr>
                <w:szCs w:val="24"/>
              </w:rPr>
            </w:pPr>
          </w:p>
          <w:p w14:paraId="257187EC" w14:textId="54678214" w:rsidR="007F1453" w:rsidRPr="00B40196" w:rsidRDefault="007F1453" w:rsidP="003E2E0A">
            <w:pPr>
              <w:jc w:val="center"/>
              <w:rPr>
                <w:szCs w:val="24"/>
              </w:rPr>
            </w:pPr>
            <w:r w:rsidRPr="00B40196">
              <w:rPr>
                <w:szCs w:val="24"/>
              </w:rPr>
              <w:t>Real</w:t>
            </w:r>
            <w:r w:rsidR="00872C23" w:rsidRPr="00872C23">
              <w:rPr>
                <w:szCs w:val="24"/>
                <w:vertAlign w:val="superscript"/>
              </w:rPr>
              <w:t>1</w:t>
            </w:r>
          </w:p>
          <w:p w14:paraId="0F782A00" w14:textId="77777777" w:rsidR="007F1453" w:rsidRPr="00B40196" w:rsidRDefault="007F1453" w:rsidP="003E2E0A">
            <w:pPr>
              <w:jc w:val="center"/>
              <w:rPr>
                <w:szCs w:val="24"/>
              </w:rPr>
            </w:pPr>
          </w:p>
        </w:tc>
        <w:tc>
          <w:tcPr>
            <w:tcW w:w="0" w:type="auto"/>
            <w:shd w:val="clear" w:color="auto" w:fill="auto"/>
            <w:vAlign w:val="center"/>
          </w:tcPr>
          <w:p w14:paraId="04DCAD29" w14:textId="4A293F23" w:rsidR="007F1453" w:rsidRPr="00B40196" w:rsidRDefault="00376B91" w:rsidP="003E2E0A">
            <w:pPr>
              <w:jc w:val="center"/>
              <w:rPr>
                <w:szCs w:val="24"/>
              </w:rPr>
            </w:pPr>
            <w:r>
              <w:rPr>
                <w:szCs w:val="24"/>
              </w:rPr>
              <w:t>N</w:t>
            </w:r>
            <w:r w:rsidR="007F1453" w:rsidRPr="00B40196">
              <w:rPr>
                <w:szCs w:val="24"/>
              </w:rPr>
              <w:t>umbers</w:t>
            </w:r>
            <w:r>
              <w:rPr>
                <w:szCs w:val="24"/>
              </w:rPr>
              <w:t xml:space="preserve"> with decimals</w:t>
            </w:r>
          </w:p>
        </w:tc>
        <w:tc>
          <w:tcPr>
            <w:tcW w:w="0" w:type="auto"/>
            <w:shd w:val="clear" w:color="auto" w:fill="auto"/>
            <w:vAlign w:val="center"/>
          </w:tcPr>
          <w:p w14:paraId="0FF07B83" w14:textId="77777777" w:rsidR="007F1453" w:rsidRPr="00B40196" w:rsidRDefault="007F1453" w:rsidP="003E2E0A">
            <w:pPr>
              <w:jc w:val="center"/>
              <w:rPr>
                <w:szCs w:val="24"/>
              </w:rPr>
            </w:pPr>
            <w:r w:rsidRPr="00B40196">
              <w:rPr>
                <w:szCs w:val="24"/>
              </w:rPr>
              <w:t>While "real" numbers in mathematics</w:t>
            </w:r>
          </w:p>
          <w:p w14:paraId="778BC5D5" w14:textId="77777777" w:rsidR="007F1453" w:rsidRPr="00B40196" w:rsidRDefault="007F1453" w:rsidP="003E2E0A">
            <w:pPr>
              <w:jc w:val="center"/>
              <w:rPr>
                <w:szCs w:val="24"/>
              </w:rPr>
            </w:pPr>
            <w:r w:rsidRPr="00B40196">
              <w:rPr>
                <w:szCs w:val="24"/>
              </w:rPr>
              <w:t>include irrational numbers such as pi, e,</w:t>
            </w:r>
          </w:p>
          <w:p w14:paraId="742B16A7" w14:textId="2548DE7A" w:rsidR="007F1453" w:rsidRPr="00B40196" w:rsidRDefault="007F1453" w:rsidP="003E2E0A">
            <w:pPr>
              <w:jc w:val="center"/>
              <w:rPr>
                <w:szCs w:val="24"/>
              </w:rPr>
            </w:pPr>
            <w:r w:rsidRPr="00B40196">
              <w:rPr>
                <w:szCs w:val="24"/>
              </w:rPr>
              <w:t>and square roots, for our needs "real numbers"</w:t>
            </w:r>
          </w:p>
          <w:p w14:paraId="20EB9DF7" w14:textId="2F565E9E" w:rsidR="007F1453" w:rsidRPr="00B40196" w:rsidRDefault="007F1453" w:rsidP="003E2E0A">
            <w:pPr>
              <w:jc w:val="center"/>
              <w:rPr>
                <w:szCs w:val="24"/>
              </w:rPr>
            </w:pPr>
            <w:r w:rsidRPr="00B40196">
              <w:rPr>
                <w:szCs w:val="24"/>
              </w:rPr>
              <w:t>include only the rational numbers.</w:t>
            </w:r>
          </w:p>
        </w:tc>
      </w:tr>
      <w:tr w:rsidR="003E2E0A" w:rsidRPr="00B40196" w14:paraId="5C18C2DE" w14:textId="77777777" w:rsidTr="00872C23">
        <w:trPr>
          <w:cantSplit/>
        </w:trPr>
        <w:tc>
          <w:tcPr>
            <w:tcW w:w="0" w:type="auto"/>
            <w:shd w:val="clear" w:color="auto" w:fill="auto"/>
            <w:vAlign w:val="center"/>
          </w:tcPr>
          <w:p w14:paraId="089C14CA" w14:textId="77777777" w:rsidR="007F1453" w:rsidRPr="00B40196" w:rsidRDefault="007F1453" w:rsidP="003E2E0A">
            <w:pPr>
              <w:jc w:val="center"/>
              <w:rPr>
                <w:szCs w:val="24"/>
              </w:rPr>
            </w:pPr>
          </w:p>
          <w:p w14:paraId="66D639DC" w14:textId="7EAD7EF8" w:rsidR="007F1453" w:rsidRPr="00B40196" w:rsidRDefault="007F1453" w:rsidP="003E2E0A">
            <w:pPr>
              <w:jc w:val="center"/>
              <w:rPr>
                <w:szCs w:val="24"/>
              </w:rPr>
            </w:pPr>
            <w:r w:rsidRPr="00B40196">
              <w:rPr>
                <w:szCs w:val="24"/>
              </w:rPr>
              <w:t>Text</w:t>
            </w:r>
          </w:p>
          <w:p w14:paraId="43769AC4" w14:textId="77777777" w:rsidR="007F1453" w:rsidRPr="00B40196" w:rsidRDefault="007F1453" w:rsidP="003E2E0A">
            <w:pPr>
              <w:jc w:val="center"/>
              <w:rPr>
                <w:szCs w:val="24"/>
              </w:rPr>
            </w:pPr>
          </w:p>
        </w:tc>
        <w:tc>
          <w:tcPr>
            <w:tcW w:w="0" w:type="auto"/>
            <w:shd w:val="clear" w:color="auto" w:fill="auto"/>
            <w:vAlign w:val="center"/>
          </w:tcPr>
          <w:p w14:paraId="381C35FC" w14:textId="2A72BB6F" w:rsidR="007F1453" w:rsidRPr="00B40196" w:rsidRDefault="007F1453" w:rsidP="003E2E0A">
            <w:pPr>
              <w:jc w:val="center"/>
              <w:rPr>
                <w:szCs w:val="24"/>
              </w:rPr>
            </w:pPr>
            <w:r w:rsidRPr="00B40196">
              <w:rPr>
                <w:szCs w:val="24"/>
              </w:rPr>
              <w:t>Text</w:t>
            </w:r>
            <w:r w:rsidR="002B1B4C">
              <w:rPr>
                <w:szCs w:val="24"/>
              </w:rPr>
              <w:t xml:space="preserve"> strings</w:t>
            </w:r>
          </w:p>
          <w:p w14:paraId="2D4FC3CA" w14:textId="313EBA08" w:rsidR="007F1453" w:rsidRPr="00B40196" w:rsidRDefault="007F1453" w:rsidP="003E2E0A">
            <w:pPr>
              <w:jc w:val="center"/>
              <w:rPr>
                <w:szCs w:val="24"/>
              </w:rPr>
            </w:pPr>
            <w:r w:rsidRPr="00B40196">
              <w:rPr>
                <w:szCs w:val="24"/>
              </w:rPr>
              <w:t>(Includes numbers not used in calculations.)</w:t>
            </w:r>
          </w:p>
        </w:tc>
        <w:tc>
          <w:tcPr>
            <w:tcW w:w="0" w:type="auto"/>
            <w:shd w:val="clear" w:color="auto" w:fill="auto"/>
            <w:vAlign w:val="center"/>
          </w:tcPr>
          <w:p w14:paraId="32DC77BE" w14:textId="14C322A3" w:rsidR="007F1453" w:rsidRPr="00B40196" w:rsidRDefault="007F1453" w:rsidP="003E2E0A">
            <w:pPr>
              <w:jc w:val="center"/>
              <w:rPr>
                <w:szCs w:val="24"/>
              </w:rPr>
            </w:pPr>
            <w:r w:rsidRPr="00B40196">
              <w:rPr>
                <w:szCs w:val="24"/>
              </w:rPr>
              <w:t>Variable length entries usually allowed.</w:t>
            </w:r>
          </w:p>
          <w:p w14:paraId="179905BA" w14:textId="77777777" w:rsidR="007F1453" w:rsidRPr="00B40196" w:rsidRDefault="007F1453" w:rsidP="003E2E0A">
            <w:pPr>
              <w:jc w:val="center"/>
              <w:rPr>
                <w:szCs w:val="24"/>
              </w:rPr>
            </w:pPr>
            <w:r w:rsidRPr="00B40196">
              <w:rPr>
                <w:szCs w:val="24"/>
              </w:rPr>
              <w:t>Minimum &amp; maximum lengths are indicated</w:t>
            </w:r>
          </w:p>
          <w:p w14:paraId="4B69B721" w14:textId="77777777" w:rsidR="007F1453" w:rsidRPr="00B40196" w:rsidRDefault="007F1453" w:rsidP="003E2E0A">
            <w:pPr>
              <w:jc w:val="center"/>
              <w:rPr>
                <w:szCs w:val="24"/>
              </w:rPr>
            </w:pPr>
            <w:r w:rsidRPr="00B40196">
              <w:rPr>
                <w:szCs w:val="24"/>
              </w:rPr>
              <w:t>for each field, with "max" indicating essentially</w:t>
            </w:r>
          </w:p>
          <w:p w14:paraId="4FF1686B" w14:textId="5F290CF6" w:rsidR="007F1453" w:rsidRPr="00B40196" w:rsidRDefault="007F1453" w:rsidP="003E2E0A">
            <w:pPr>
              <w:jc w:val="center"/>
              <w:rPr>
                <w:szCs w:val="24"/>
              </w:rPr>
            </w:pPr>
            <w:r w:rsidRPr="00B40196">
              <w:rPr>
                <w:szCs w:val="24"/>
              </w:rPr>
              <w:t>no upper limit.</w:t>
            </w:r>
          </w:p>
        </w:tc>
      </w:tr>
    </w:tbl>
    <w:p w14:paraId="1D5ECCE6" w14:textId="55B887C7" w:rsidR="00190063" w:rsidRDefault="00872C23" w:rsidP="0077267C">
      <w:r w:rsidRPr="00B34991">
        <w:rPr>
          <w:sz w:val="20"/>
          <w:vertAlign w:val="superscript"/>
        </w:rPr>
        <w:t>1</w:t>
      </w:r>
      <w:r w:rsidRPr="00B34991">
        <w:rPr>
          <w:sz w:val="20"/>
        </w:rPr>
        <w:t>The word "Real" was selected rather than "Decimal" for a practical reason:  it is visually easier to distinguish from "Integer".</w:t>
      </w:r>
    </w:p>
    <w:sectPr w:rsidR="00190063" w:rsidSect="00BF005B">
      <w:type w:val="continuous"/>
      <w:pgSz w:w="15840" w:h="12240" w:orient="landscape" w:code="1"/>
      <w:pgMar w:top="1440" w:right="720" w:bottom="1440" w:left="720" w:header="0" w:footer="720" w:gutter="0"/>
      <w:paperSrc w:first="21582" w:other="21582"/>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8" w:author="Mike Banach" w:date="2023-01-26T11:20:00Z" w:initials="MB">
    <w:p w14:paraId="1BE3691F" w14:textId="43783415" w:rsidR="00DE7A7B" w:rsidRDefault="00DE7A7B">
      <w:pPr>
        <w:pStyle w:val="CommentText"/>
      </w:pPr>
      <w:r>
        <w:rPr>
          <w:rStyle w:val="CommentReference"/>
        </w:rPr>
        <w:annotationRef/>
      </w:r>
      <w:r>
        <w:t>We need to populate this table.</w:t>
      </w:r>
    </w:p>
  </w:comment>
  <w:comment w:id="89" w:author="Mike Banach" w:date="2023-05-22T16:28:00Z" w:initials="MB">
    <w:p w14:paraId="3CF92ABD" w14:textId="5DC5CDF9" w:rsidR="008F4EE4" w:rsidRDefault="008F4EE4">
      <w:pPr>
        <w:pStyle w:val="CommentText"/>
      </w:pPr>
      <w:r>
        <w:rPr>
          <w:rStyle w:val="CommentReference"/>
        </w:rPr>
        <w:annotationRef/>
      </w:r>
      <w:r>
        <w:t>This table was populated 5/22/2023 with an initial list from Ray Beamesderfer (as modified by Mike Banach).</w:t>
      </w:r>
    </w:p>
  </w:comment>
  <w:comment w:id="128" w:author="Mike Banach" w:date="2023-03-10T09:33:00Z" w:initials="MB">
    <w:p w14:paraId="7D43CF53" w14:textId="77777777" w:rsidR="00DE7A7B" w:rsidRDefault="00DE7A7B">
      <w:pPr>
        <w:pStyle w:val="CommentText"/>
      </w:pPr>
      <w:r>
        <w:rPr>
          <w:rStyle w:val="CommentReference"/>
        </w:rPr>
        <w:annotationRef/>
      </w:r>
      <w:r>
        <w:t>IDFG suggests the stock name should have a location component.</w:t>
      </w:r>
    </w:p>
    <w:p w14:paraId="2B016E59" w14:textId="77777777" w:rsidR="00DE7A7B" w:rsidRDefault="00DE7A7B">
      <w:pPr>
        <w:pStyle w:val="CommentText"/>
      </w:pPr>
      <w:r>
        <w:t>Also, RMIS uses location as part of their stock names.</w:t>
      </w:r>
    </w:p>
    <w:p w14:paraId="5CD3E405" w14:textId="77777777" w:rsidR="00DE7A7B" w:rsidRDefault="00DE7A7B">
      <w:pPr>
        <w:pStyle w:val="CommentText"/>
      </w:pPr>
      <w:r>
        <w:t>Should we do similarly?</w:t>
      </w:r>
    </w:p>
    <w:p w14:paraId="2A6C9058" w14:textId="76547EA5" w:rsidR="00DE7A7B" w:rsidRDefault="00DE7A7B">
      <w:pPr>
        <w:pStyle w:val="CommentText"/>
      </w:pPr>
      <w:r>
        <w:t>[</w:t>
      </w:r>
      <w:r w:rsidRPr="001B03B0">
        <w:rPr>
          <w:highlight w:val="green"/>
        </w:rPr>
        <w:t>This is not yet added to the database.</w:t>
      </w:r>
      <w:r>
        <w:t>]</w:t>
      </w:r>
    </w:p>
  </w:comment>
  <w:comment w:id="140" w:author="Mike Banach" w:date="2023-03-27T11:11:00Z" w:initials="MB">
    <w:p w14:paraId="271FEE46" w14:textId="32274DA8" w:rsidR="00DE7A7B" w:rsidRDefault="00DE7A7B" w:rsidP="001B03B0">
      <w:pPr>
        <w:pStyle w:val="CommentText"/>
      </w:pPr>
      <w:r>
        <w:rPr>
          <w:rStyle w:val="CommentReference"/>
        </w:rPr>
        <w:annotationRef/>
      </w:r>
      <w:r>
        <w:t>[</w:t>
      </w:r>
      <w:r w:rsidRPr="001B03B0">
        <w:rPr>
          <w:highlight w:val="green"/>
        </w:rPr>
        <w:t>Th</w:t>
      </w:r>
      <w:r>
        <w:rPr>
          <w:highlight w:val="green"/>
        </w:rPr>
        <w:t>ese</w:t>
      </w:r>
      <w:r w:rsidRPr="001B03B0">
        <w:rPr>
          <w:highlight w:val="green"/>
        </w:rPr>
        <w:t xml:space="preserve"> </w:t>
      </w:r>
      <w:r>
        <w:rPr>
          <w:highlight w:val="green"/>
        </w:rPr>
        <w:t xml:space="preserve">changes are already reflected in </w:t>
      </w:r>
      <w:r w:rsidRPr="001B03B0">
        <w:rPr>
          <w:highlight w:val="green"/>
        </w:rPr>
        <w:t>the database.</w:t>
      </w:r>
      <w:r>
        <w:t>]</w:t>
      </w:r>
    </w:p>
  </w:comment>
  <w:comment w:id="145" w:author="Mike Banach" w:date="2023-01-26T11:55:00Z" w:initials="MB">
    <w:p w14:paraId="67DE144B" w14:textId="4C2C7980" w:rsidR="00DE7A7B" w:rsidRDefault="00DE7A7B">
      <w:pPr>
        <w:pStyle w:val="CommentText"/>
      </w:pPr>
      <w:r>
        <w:rPr>
          <w:rStyle w:val="CommentReference"/>
        </w:rPr>
        <w:annotationRef/>
      </w:r>
      <w:r>
        <w:t xml:space="preserve">I added these fields to every table just as a default.  Jake suggests these fields are not needed in this table.  I agree with him.  What does everyone else think?  </w:t>
      </w:r>
      <w:r w:rsidRPr="007B7140">
        <w:rPr>
          <w:highlight w:val="yellow"/>
        </w:rPr>
        <w:t>These fields are needed if we will use the API to population this table, and are not needed if we do not.</w:t>
      </w:r>
    </w:p>
    <w:p w14:paraId="69B1A76B" w14:textId="4194840F" w:rsidR="00DE7A7B" w:rsidRDefault="00DE7A7B">
      <w:pPr>
        <w:pStyle w:val="CommentText"/>
      </w:pPr>
      <w:r>
        <w:t>[</w:t>
      </w:r>
      <w:r w:rsidRPr="001B03B0">
        <w:rPr>
          <w:highlight w:val="green"/>
        </w:rPr>
        <w:t>Th</w:t>
      </w:r>
      <w:r>
        <w:rPr>
          <w:highlight w:val="green"/>
        </w:rPr>
        <w:t xml:space="preserve">e Appendix A fields are NOT currently added to this table in </w:t>
      </w:r>
      <w:r w:rsidRPr="001B03B0">
        <w:rPr>
          <w:highlight w:val="green"/>
        </w:rPr>
        <w:t>the database.</w:t>
      </w:r>
      <w:r>
        <w:t>]</w:t>
      </w:r>
    </w:p>
  </w:comment>
  <w:comment w:id="149" w:author="Mike Banach" w:date="2023-01-26T11:23:00Z" w:initials="MB">
    <w:p w14:paraId="64501910" w14:textId="427BB8A5" w:rsidR="00DE7A7B" w:rsidRDefault="00DE7A7B">
      <w:pPr>
        <w:pStyle w:val="CommentText"/>
      </w:pPr>
      <w:r>
        <w:rPr>
          <w:rStyle w:val="CommentReference"/>
        </w:rPr>
        <w:annotationRef/>
      </w:r>
      <w:r>
        <w:t>We need to populate this table.</w:t>
      </w:r>
    </w:p>
  </w:comment>
  <w:comment w:id="150" w:author="Mike Banach" w:date="2023-05-22T16:30:00Z" w:initials="MB">
    <w:p w14:paraId="1AF39C9E" w14:textId="29B6AB0A" w:rsidR="00A97DD7" w:rsidRDefault="00A97DD7">
      <w:pPr>
        <w:pStyle w:val="CommentText"/>
      </w:pPr>
      <w:r>
        <w:rPr>
          <w:rStyle w:val="CommentReference"/>
        </w:rPr>
        <w:annotationRef/>
      </w:r>
      <w:r>
        <w:t>It was concluded May 22, 2023 that this will be best populated by a data-driven process.  We can do a lot of work to try to figure out what should be here, but it will be much easier to base our entries on data we actually have in the other tables.</w:t>
      </w:r>
    </w:p>
  </w:comment>
  <w:comment w:id="166" w:author="Mike Banach" w:date="2023-01-26T11:58:00Z" w:initials="MB">
    <w:p w14:paraId="6CECEC84" w14:textId="62E070B0" w:rsidR="00DE7A7B" w:rsidRDefault="00DE7A7B">
      <w:pPr>
        <w:pStyle w:val="CommentText"/>
      </w:pPr>
      <w:r>
        <w:rPr>
          <w:rStyle w:val="CommentReference"/>
        </w:rPr>
        <w:annotationRef/>
      </w:r>
      <w:r>
        <w:t>Jake agrees it's preferable to go with ESAlisted to match the way we already do this for natural populations.  Doing so would not lose the "not listed/endangered/etc". information, because that can be found by linking PopID to the Populations table.</w:t>
      </w:r>
    </w:p>
  </w:comment>
  <w:comment w:id="170" w:author="Mike Banach" w:date="2023-03-27T11:19:00Z" w:initials="MB">
    <w:p w14:paraId="4A6BE440" w14:textId="18B524B9" w:rsidR="00DE7A7B" w:rsidRDefault="00DE7A7B">
      <w:pPr>
        <w:pStyle w:val="CommentText"/>
      </w:pPr>
      <w:r>
        <w:rPr>
          <w:rStyle w:val="CommentReference"/>
        </w:rPr>
        <w:annotationRef/>
      </w:r>
      <w:r>
        <w:t>[</w:t>
      </w:r>
      <w:r>
        <w:rPr>
          <w:highlight w:val="green"/>
        </w:rPr>
        <w:t xml:space="preserve">Currently both ESAstatus and ESAlisted fields are in </w:t>
      </w:r>
      <w:r w:rsidRPr="001B03B0">
        <w:rPr>
          <w:highlight w:val="green"/>
        </w:rPr>
        <w:t>the database</w:t>
      </w:r>
      <w:r>
        <w:rPr>
          <w:highlight w:val="green"/>
        </w:rPr>
        <w:t>.  But we want to keep only 1</w:t>
      </w:r>
      <w:r w:rsidRPr="001B03B0">
        <w:rPr>
          <w:highlight w:val="green"/>
        </w:rPr>
        <w:t>.</w:t>
      </w:r>
      <w:r>
        <w:t>]</w:t>
      </w:r>
    </w:p>
  </w:comment>
  <w:comment w:id="199" w:author="Mike Banach" w:date="2023-03-27T11:21:00Z" w:initials="MB">
    <w:p w14:paraId="0603DCA9" w14:textId="2D76EFED" w:rsidR="00DE7A7B" w:rsidRDefault="00DE7A7B" w:rsidP="00AA6A10">
      <w:pPr>
        <w:pStyle w:val="CommentText"/>
      </w:pPr>
      <w:r>
        <w:rPr>
          <w:rStyle w:val="CommentReference"/>
        </w:rPr>
        <w:annotationRef/>
      </w:r>
      <w:r>
        <w:t>[</w:t>
      </w:r>
      <w:r w:rsidRPr="001B03B0">
        <w:rPr>
          <w:highlight w:val="green"/>
        </w:rPr>
        <w:t>Th</w:t>
      </w:r>
      <w:r>
        <w:rPr>
          <w:highlight w:val="green"/>
        </w:rPr>
        <w:t xml:space="preserve">is field IS currently added to this table in </w:t>
      </w:r>
      <w:r w:rsidRPr="001B03B0">
        <w:rPr>
          <w:highlight w:val="green"/>
        </w:rPr>
        <w:t>the database.</w:t>
      </w:r>
      <w:r>
        <w:t>]</w:t>
      </w:r>
    </w:p>
  </w:comment>
  <w:comment w:id="536" w:author="Mike Banach" w:date="2023-04-05T11:54:00Z" w:initials="MB">
    <w:p w14:paraId="3A5916D6" w14:textId="4AE6F49A" w:rsidR="00DE7A7B" w:rsidRDefault="00DE7A7B">
      <w:pPr>
        <w:pStyle w:val="CommentText"/>
      </w:pPr>
      <w:r>
        <w:rPr>
          <w:rStyle w:val="CommentReference"/>
        </w:rPr>
        <w:annotationRef/>
      </w:r>
      <w:r>
        <w:t>Potential cleanup of this field:  Jake and Mike think this one and maybe some others (e.g. "estimated number of spawners") should be removed from the hatchery DES.  Do other DES team members for this table 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E3691F" w15:done="0"/>
  <w15:commentEx w15:paraId="3CF92ABD" w15:paraIdParent="1BE3691F" w15:done="0"/>
  <w15:commentEx w15:paraId="2A6C9058" w15:done="0"/>
  <w15:commentEx w15:paraId="271FEE46" w15:done="0"/>
  <w15:commentEx w15:paraId="69B1A76B" w15:done="0"/>
  <w15:commentEx w15:paraId="64501910" w15:done="0"/>
  <w15:commentEx w15:paraId="1AF39C9E" w15:paraIdParent="64501910" w15:done="0"/>
  <w15:commentEx w15:paraId="6CECEC84" w15:done="0"/>
  <w15:commentEx w15:paraId="4A6BE440" w15:done="0"/>
  <w15:commentEx w15:paraId="0603DCA9" w15:done="0"/>
  <w15:commentEx w15:paraId="3A5916D6"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D60376" w16cex:dateUtc="2022-10-24T16:03:54.092Z"/>
  <w16cex:commentExtensible w16cex:durableId="4D45E2EF" w16cex:dateUtc="2022-10-24T16:11:06.114Z"/>
  <w16cex:commentExtensible w16cex:durableId="456ED647" w16cex:dateUtc="2022-10-24T16:12:36.227Z"/>
  <w16cex:commentExtensible w16cex:durableId="2184A82C" w16cex:dateUtc="2022-10-24T16:28:46.525Z"/>
  <w16cex:commentExtensible w16cex:durableId="11D79FC4" w16cex:dateUtc="2022-10-24T16:32:59.568Z"/>
  <w16cex:commentExtensible w16cex:durableId="61BD4F76" w16cex:dateUtc="2022-10-24T16:38:38.428Z"/>
  <w16cex:commentExtensible w16cex:durableId="2807A2C8" w16cex:dateUtc="2022-10-24T16:45:13.394Z"/>
  <w16cex:commentExtensible w16cex:durableId="34F4FD7D" w16cex:dateUtc="2022-10-24T16:46:44.739Z"/>
  <w16cex:commentExtensible w16cex:durableId="01AFA040" w16cex:dateUtc="2022-10-24T16:47:53.984Z"/>
  <w16cex:commentExtensible w16cex:durableId="54165505" w16cex:dateUtc="2022-10-24T16:49:31.012Z"/>
  <w16cex:commentExtensible w16cex:durableId="61241AC9" w16cex:dateUtc="2022-10-24T16:50:29.607Z"/>
  <w16cex:commentExtensible w16cex:durableId="34C8970C" w16cex:dateUtc="2022-10-24T16:52:02.07Z"/>
  <w16cex:commentExtensible w16cex:durableId="07310A0D" w16cex:dateUtc="2022-10-24T16:53:08.176Z"/>
  <w16cex:commentExtensible w16cex:durableId="022292C6" w16cex:dateUtc="2022-10-24T16:56:59.862Z"/>
  <w16cex:commentExtensible w16cex:durableId="4E087D61" w16cex:dateUtc="2022-10-24T17:02:33.867Z"/>
  <w16cex:commentExtensible w16cex:durableId="07FCCF4E" w16cex:dateUtc="2022-10-24T17:02:41.893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E3691F" w16cid:durableId="277CE09B"/>
  <w16cid:commentId w16cid:paraId="3CF92ABD" w16cid:durableId="2816169F"/>
  <w16cid:commentId w16cid:paraId="2A6C9058" w16cid:durableId="27B57801"/>
  <w16cid:commentId w16cid:paraId="271FEE46" w16cid:durableId="27CBF84F"/>
  <w16cid:commentId w16cid:paraId="69B1A76B" w16cid:durableId="277CE8A0"/>
  <w16cid:commentId w16cid:paraId="64501910" w16cid:durableId="277CE126"/>
  <w16cid:commentId w16cid:paraId="1AF39C9E" w16cid:durableId="28161726"/>
  <w16cid:commentId w16cid:paraId="6CECEC84" w16cid:durableId="277CE96A"/>
  <w16cid:commentId w16cid:paraId="4A6BE440" w16cid:durableId="27CBFA49"/>
  <w16cid:commentId w16cid:paraId="0603DCA9" w16cid:durableId="27CBFACB"/>
  <w16cid:commentId w16cid:paraId="3A5916D6" w16cid:durableId="27D7DF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842AA" w14:textId="77777777" w:rsidR="00EE43F1" w:rsidRDefault="00EE43F1">
      <w:r>
        <w:separator/>
      </w:r>
    </w:p>
    <w:p w14:paraId="6B2240DB" w14:textId="77777777" w:rsidR="00EE43F1" w:rsidRDefault="00EE43F1"/>
  </w:endnote>
  <w:endnote w:type="continuationSeparator" w:id="0">
    <w:p w14:paraId="6E721D96" w14:textId="77777777" w:rsidR="00EE43F1" w:rsidRDefault="00EE43F1">
      <w:r>
        <w:continuationSeparator/>
      </w:r>
    </w:p>
    <w:p w14:paraId="2AE6051F" w14:textId="77777777" w:rsidR="00EE43F1" w:rsidRDefault="00EE4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DE7A7B" w:rsidRDefault="00DE7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DE7A7B" w:rsidRDefault="00DE7A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32B5488D" w:rsidR="00DE7A7B" w:rsidRDefault="00DE7A7B" w:rsidP="00D81C5F">
    <w:pPr>
      <w:pStyle w:val="Footer"/>
      <w:tabs>
        <w:tab w:val="clear" w:pos="8640"/>
        <w:tab w:val="center" w:pos="7200"/>
        <w:tab w:val="right" w:pos="14310"/>
      </w:tabs>
      <w:ind w:right="360"/>
    </w:pPr>
    <w:r w:rsidRPr="00324788">
      <w:t xml:space="preserve">Coordinated Assessments </w:t>
    </w:r>
    <w:r>
      <w:t xml:space="preserve">Hatchery </w:t>
    </w:r>
    <w:r w:rsidRPr="00324788">
      <w:t xml:space="preserve">Data Exchange </w:t>
    </w:r>
    <w:r>
      <w:t xml:space="preserve">Standard </w:t>
    </w:r>
    <w:del w:id="21" w:author="Mike Banach" w:date="2023-06-16T13:25:00Z">
      <w:r w:rsidDel="00313C80">
        <w:delText>20221221</w:delText>
      </w:r>
    </w:del>
    <w:ins w:id="22" w:author="Mike Banach" w:date="2023-06-16T13:25:00Z">
      <w:r w:rsidR="00313C80" w:rsidRPr="00313C80">
        <w:t>20230614</w:t>
      </w:r>
    </w:ins>
    <w:bookmarkStart w:id="23" w:name="_GoBack"/>
    <w:bookmarkEnd w:id="23"/>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F2AD" w14:textId="77777777" w:rsidR="00313C80" w:rsidRDefault="00313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2EE09" w14:textId="77777777" w:rsidR="00EE43F1" w:rsidRDefault="00EE43F1">
      <w:r>
        <w:separator/>
      </w:r>
    </w:p>
    <w:p w14:paraId="0572A3B8" w14:textId="77777777" w:rsidR="00EE43F1" w:rsidRDefault="00EE43F1"/>
  </w:footnote>
  <w:footnote w:type="continuationSeparator" w:id="0">
    <w:p w14:paraId="77CB37BA" w14:textId="77777777" w:rsidR="00EE43F1" w:rsidRDefault="00EE43F1">
      <w:r>
        <w:continuationSeparator/>
      </w:r>
    </w:p>
    <w:p w14:paraId="4A25DA8C" w14:textId="77777777" w:rsidR="00EE43F1" w:rsidRDefault="00EE43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6CF68" w14:textId="67466E58" w:rsidR="00DE7A7B" w:rsidRDefault="00313C80">
    <w:pPr>
      <w:pStyle w:val="Header"/>
    </w:pPr>
    <w:r>
      <w:rPr>
        <w:noProof/>
      </w:rPr>
      <w:pict w14:anchorId="600CD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2" o:spid="_x0000_s2050" type="#_x0000_t136" style="position:absolute;margin-left:0;margin-top:0;width:539.85pt;height:119.95pt;rotation:315;z-index:-251655168;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F9EF" w14:textId="53FD6A60" w:rsidR="00DE7A7B" w:rsidRDefault="00313C80">
    <w:pPr>
      <w:pStyle w:val="Header"/>
    </w:pPr>
    <w:r>
      <w:rPr>
        <w:noProof/>
      </w:rPr>
      <w:pict w14:anchorId="66011E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3" o:spid="_x0000_s2051" type="#_x0000_t136" style="position:absolute;margin-left:0;margin-top:0;width:539.85pt;height:119.95pt;rotation:315;z-index:-251653120;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33C9" w14:textId="5F917311" w:rsidR="00DE7A7B" w:rsidRDefault="00313C80">
    <w:pPr>
      <w:pStyle w:val="Header"/>
    </w:pPr>
    <w:r>
      <w:rPr>
        <w:noProof/>
      </w:rPr>
      <w:pict w14:anchorId="207C6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1" o:spid="_x0000_s2049" type="#_x0000_t136" style="position:absolute;margin-left:0;margin-top:0;width:539.85pt;height:119.95pt;rotation:315;z-index:-251657216;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1635BB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58722B"/>
    <w:multiLevelType w:val="hybridMultilevel"/>
    <w:tmpl w:val="60865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93F00"/>
    <w:multiLevelType w:val="hybridMultilevel"/>
    <w:tmpl w:val="5C66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71376"/>
    <w:multiLevelType w:val="hybridMultilevel"/>
    <w:tmpl w:val="8ACEAC0E"/>
    <w:lvl w:ilvl="0" w:tplc="A494549A">
      <w:start w:val="1"/>
      <w:numFmt w:val="bullet"/>
      <w:lvlText w:val=""/>
      <w:lvlJc w:val="left"/>
      <w:pPr>
        <w:ind w:left="216" w:hanging="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A6149D"/>
    <w:multiLevelType w:val="hybridMultilevel"/>
    <w:tmpl w:val="F2D0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23181F"/>
    <w:multiLevelType w:val="hybridMultilevel"/>
    <w:tmpl w:val="0E6A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C29FF"/>
    <w:multiLevelType w:val="hybridMultilevel"/>
    <w:tmpl w:val="BE8202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9D0C1B"/>
    <w:multiLevelType w:val="hybridMultilevel"/>
    <w:tmpl w:val="487C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8C9F5"/>
    <w:multiLevelType w:val="hybridMultilevel"/>
    <w:tmpl w:val="29D41D20"/>
    <w:lvl w:ilvl="0" w:tplc="ABD4929C">
      <w:start w:val="1"/>
      <w:numFmt w:val="bullet"/>
      <w:lvlText w:val="·"/>
      <w:lvlJc w:val="left"/>
      <w:pPr>
        <w:ind w:left="720" w:hanging="360"/>
      </w:pPr>
      <w:rPr>
        <w:rFonts w:ascii="Symbol" w:hAnsi="Symbol" w:hint="default"/>
      </w:rPr>
    </w:lvl>
    <w:lvl w:ilvl="1" w:tplc="12B4F4E0">
      <w:start w:val="1"/>
      <w:numFmt w:val="bullet"/>
      <w:lvlText w:val="o"/>
      <w:lvlJc w:val="left"/>
      <w:pPr>
        <w:ind w:left="1440" w:hanging="360"/>
      </w:pPr>
      <w:rPr>
        <w:rFonts w:ascii="&quot;Courier New&quot;" w:hAnsi="&quot;Courier New&quot;" w:hint="default"/>
      </w:rPr>
    </w:lvl>
    <w:lvl w:ilvl="2" w:tplc="DBA60910">
      <w:start w:val="1"/>
      <w:numFmt w:val="bullet"/>
      <w:lvlText w:val="§"/>
      <w:lvlJc w:val="left"/>
      <w:pPr>
        <w:ind w:left="2160" w:hanging="360"/>
      </w:pPr>
      <w:rPr>
        <w:rFonts w:ascii="Wingdings" w:hAnsi="Wingdings" w:hint="default"/>
      </w:rPr>
    </w:lvl>
    <w:lvl w:ilvl="3" w:tplc="133A02BA">
      <w:start w:val="1"/>
      <w:numFmt w:val="bullet"/>
      <w:lvlText w:val=""/>
      <w:lvlJc w:val="left"/>
      <w:pPr>
        <w:ind w:left="2880" w:hanging="360"/>
      </w:pPr>
      <w:rPr>
        <w:rFonts w:ascii="Symbol" w:hAnsi="Symbol" w:hint="default"/>
      </w:rPr>
    </w:lvl>
    <w:lvl w:ilvl="4" w:tplc="F79EF07C">
      <w:start w:val="1"/>
      <w:numFmt w:val="bullet"/>
      <w:lvlText w:val="o"/>
      <w:lvlJc w:val="left"/>
      <w:pPr>
        <w:ind w:left="3600" w:hanging="360"/>
      </w:pPr>
      <w:rPr>
        <w:rFonts w:ascii="Courier New" w:hAnsi="Courier New" w:hint="default"/>
      </w:rPr>
    </w:lvl>
    <w:lvl w:ilvl="5" w:tplc="48348568">
      <w:start w:val="1"/>
      <w:numFmt w:val="bullet"/>
      <w:lvlText w:val=""/>
      <w:lvlJc w:val="left"/>
      <w:pPr>
        <w:ind w:left="4320" w:hanging="360"/>
      </w:pPr>
      <w:rPr>
        <w:rFonts w:ascii="Wingdings" w:hAnsi="Wingdings" w:hint="default"/>
      </w:rPr>
    </w:lvl>
    <w:lvl w:ilvl="6" w:tplc="59AC8708">
      <w:start w:val="1"/>
      <w:numFmt w:val="bullet"/>
      <w:lvlText w:val=""/>
      <w:lvlJc w:val="left"/>
      <w:pPr>
        <w:ind w:left="5040" w:hanging="360"/>
      </w:pPr>
      <w:rPr>
        <w:rFonts w:ascii="Symbol" w:hAnsi="Symbol" w:hint="default"/>
      </w:rPr>
    </w:lvl>
    <w:lvl w:ilvl="7" w:tplc="D8F4C970">
      <w:start w:val="1"/>
      <w:numFmt w:val="bullet"/>
      <w:lvlText w:val="o"/>
      <w:lvlJc w:val="left"/>
      <w:pPr>
        <w:ind w:left="5760" w:hanging="360"/>
      </w:pPr>
      <w:rPr>
        <w:rFonts w:ascii="Courier New" w:hAnsi="Courier New" w:hint="default"/>
      </w:rPr>
    </w:lvl>
    <w:lvl w:ilvl="8" w:tplc="79566492">
      <w:start w:val="1"/>
      <w:numFmt w:val="bullet"/>
      <w:lvlText w:val=""/>
      <w:lvlJc w:val="left"/>
      <w:pPr>
        <w:ind w:left="6480" w:hanging="360"/>
      </w:pPr>
      <w:rPr>
        <w:rFonts w:ascii="Wingdings" w:hAnsi="Wingdings" w:hint="default"/>
      </w:rPr>
    </w:lvl>
  </w:abstractNum>
  <w:abstractNum w:abstractNumId="22" w15:restartNumberingAfterBreak="0">
    <w:nsid w:val="48313D6D"/>
    <w:multiLevelType w:val="hybridMultilevel"/>
    <w:tmpl w:val="6940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F650B"/>
    <w:multiLevelType w:val="hybridMultilevel"/>
    <w:tmpl w:val="48600AA0"/>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D4F47"/>
    <w:multiLevelType w:val="hybridMultilevel"/>
    <w:tmpl w:val="98FC6338"/>
    <w:lvl w:ilvl="0" w:tplc="F98E6258">
      <w:start w:val="1"/>
      <w:numFmt w:val="bullet"/>
      <w:lvlText w:val="·"/>
      <w:lvlJc w:val="left"/>
      <w:pPr>
        <w:ind w:left="720" w:hanging="360"/>
      </w:pPr>
      <w:rPr>
        <w:rFonts w:ascii="Symbol" w:hAnsi="Symbol" w:hint="default"/>
      </w:rPr>
    </w:lvl>
    <w:lvl w:ilvl="1" w:tplc="5F00003C">
      <w:start w:val="1"/>
      <w:numFmt w:val="bullet"/>
      <w:lvlText w:val="o"/>
      <w:lvlJc w:val="left"/>
      <w:pPr>
        <w:ind w:left="1440" w:hanging="360"/>
      </w:pPr>
      <w:rPr>
        <w:rFonts w:ascii="Courier New" w:hAnsi="Courier New" w:hint="default"/>
      </w:rPr>
    </w:lvl>
    <w:lvl w:ilvl="2" w:tplc="7C485300">
      <w:start w:val="1"/>
      <w:numFmt w:val="bullet"/>
      <w:lvlText w:val=""/>
      <w:lvlJc w:val="left"/>
      <w:pPr>
        <w:ind w:left="2160" w:hanging="360"/>
      </w:pPr>
      <w:rPr>
        <w:rFonts w:ascii="Wingdings" w:hAnsi="Wingdings" w:hint="default"/>
      </w:rPr>
    </w:lvl>
    <w:lvl w:ilvl="3" w:tplc="A40CE7D0">
      <w:start w:val="1"/>
      <w:numFmt w:val="bullet"/>
      <w:lvlText w:val=""/>
      <w:lvlJc w:val="left"/>
      <w:pPr>
        <w:ind w:left="2880" w:hanging="360"/>
      </w:pPr>
      <w:rPr>
        <w:rFonts w:ascii="Symbol" w:hAnsi="Symbol" w:hint="default"/>
      </w:rPr>
    </w:lvl>
    <w:lvl w:ilvl="4" w:tplc="9ADC54EC">
      <w:start w:val="1"/>
      <w:numFmt w:val="bullet"/>
      <w:lvlText w:val="o"/>
      <w:lvlJc w:val="left"/>
      <w:pPr>
        <w:ind w:left="3600" w:hanging="360"/>
      </w:pPr>
      <w:rPr>
        <w:rFonts w:ascii="Courier New" w:hAnsi="Courier New" w:hint="default"/>
      </w:rPr>
    </w:lvl>
    <w:lvl w:ilvl="5" w:tplc="4C76CAF8">
      <w:start w:val="1"/>
      <w:numFmt w:val="bullet"/>
      <w:lvlText w:val=""/>
      <w:lvlJc w:val="left"/>
      <w:pPr>
        <w:ind w:left="4320" w:hanging="360"/>
      </w:pPr>
      <w:rPr>
        <w:rFonts w:ascii="Wingdings" w:hAnsi="Wingdings" w:hint="default"/>
      </w:rPr>
    </w:lvl>
    <w:lvl w:ilvl="6" w:tplc="36B4E96E">
      <w:start w:val="1"/>
      <w:numFmt w:val="bullet"/>
      <w:lvlText w:val=""/>
      <w:lvlJc w:val="left"/>
      <w:pPr>
        <w:ind w:left="5040" w:hanging="360"/>
      </w:pPr>
      <w:rPr>
        <w:rFonts w:ascii="Symbol" w:hAnsi="Symbol" w:hint="default"/>
      </w:rPr>
    </w:lvl>
    <w:lvl w:ilvl="7" w:tplc="E44E092A">
      <w:start w:val="1"/>
      <w:numFmt w:val="bullet"/>
      <w:lvlText w:val="o"/>
      <w:lvlJc w:val="left"/>
      <w:pPr>
        <w:ind w:left="5760" w:hanging="360"/>
      </w:pPr>
      <w:rPr>
        <w:rFonts w:ascii="Courier New" w:hAnsi="Courier New" w:hint="default"/>
      </w:rPr>
    </w:lvl>
    <w:lvl w:ilvl="8" w:tplc="0F0CA544">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0"/>
  </w:num>
  <w:num w:numId="4">
    <w:abstractNumId w:val="13"/>
  </w:num>
  <w:num w:numId="5">
    <w:abstractNumId w:val="5"/>
  </w:num>
  <w:num w:numId="6">
    <w:abstractNumId w:val="8"/>
  </w:num>
  <w:num w:numId="7">
    <w:abstractNumId w:val="24"/>
  </w:num>
  <w:num w:numId="8">
    <w:abstractNumId w:val="6"/>
  </w:num>
  <w:num w:numId="9">
    <w:abstractNumId w:val="14"/>
  </w:num>
  <w:num w:numId="10">
    <w:abstractNumId w:val="12"/>
  </w:num>
  <w:num w:numId="11">
    <w:abstractNumId w:val="17"/>
  </w:num>
  <w:num w:numId="12">
    <w:abstractNumId w:val="3"/>
  </w:num>
  <w:num w:numId="13">
    <w:abstractNumId w:val="2"/>
  </w:num>
  <w:num w:numId="14">
    <w:abstractNumId w:val="1"/>
  </w:num>
  <w:num w:numId="15">
    <w:abstractNumId w:val="0"/>
  </w:num>
  <w:num w:numId="16">
    <w:abstractNumId w:val="15"/>
  </w:num>
  <w:num w:numId="17">
    <w:abstractNumId w:val="10"/>
  </w:num>
  <w:num w:numId="18">
    <w:abstractNumId w:val="19"/>
  </w:num>
  <w:num w:numId="19">
    <w:abstractNumId w:val="11"/>
  </w:num>
  <w:num w:numId="20">
    <w:abstractNumId w:val="4"/>
  </w:num>
  <w:num w:numId="21">
    <w:abstractNumId w:val="18"/>
  </w:num>
  <w:num w:numId="22">
    <w:abstractNumId w:val="23"/>
  </w:num>
  <w:num w:numId="23">
    <w:abstractNumId w:val="16"/>
  </w:num>
  <w:num w:numId="24">
    <w:abstractNumId w:val="22"/>
  </w:num>
  <w:num w:numId="25">
    <w:abstractNumId w:val="7"/>
  </w:num>
  <w:num w:numId="26">
    <w:abstractNumId w:val="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5D7"/>
    <w:rsid w:val="000008A5"/>
    <w:rsid w:val="00000A28"/>
    <w:rsid w:val="00000CAE"/>
    <w:rsid w:val="00000EA0"/>
    <w:rsid w:val="00000ED1"/>
    <w:rsid w:val="0000146F"/>
    <w:rsid w:val="00001476"/>
    <w:rsid w:val="0000155C"/>
    <w:rsid w:val="00001747"/>
    <w:rsid w:val="0000197D"/>
    <w:rsid w:val="00001EB3"/>
    <w:rsid w:val="00001FE9"/>
    <w:rsid w:val="000027D8"/>
    <w:rsid w:val="00002C7E"/>
    <w:rsid w:val="000035DB"/>
    <w:rsid w:val="0000380F"/>
    <w:rsid w:val="0000394B"/>
    <w:rsid w:val="00003984"/>
    <w:rsid w:val="000039CD"/>
    <w:rsid w:val="00003B58"/>
    <w:rsid w:val="00003BD5"/>
    <w:rsid w:val="000040EF"/>
    <w:rsid w:val="0000423E"/>
    <w:rsid w:val="000043F2"/>
    <w:rsid w:val="00004948"/>
    <w:rsid w:val="00004B63"/>
    <w:rsid w:val="00004BE8"/>
    <w:rsid w:val="00004CC8"/>
    <w:rsid w:val="00004D80"/>
    <w:rsid w:val="00004ED6"/>
    <w:rsid w:val="00005056"/>
    <w:rsid w:val="00005317"/>
    <w:rsid w:val="000054EA"/>
    <w:rsid w:val="00005504"/>
    <w:rsid w:val="00005513"/>
    <w:rsid w:val="0000559D"/>
    <w:rsid w:val="000055AC"/>
    <w:rsid w:val="000055AD"/>
    <w:rsid w:val="000056D0"/>
    <w:rsid w:val="0000614F"/>
    <w:rsid w:val="000065E2"/>
    <w:rsid w:val="00006F60"/>
    <w:rsid w:val="00007005"/>
    <w:rsid w:val="000075A1"/>
    <w:rsid w:val="00007699"/>
    <w:rsid w:val="000077A8"/>
    <w:rsid w:val="0001053A"/>
    <w:rsid w:val="00010BF9"/>
    <w:rsid w:val="00010C47"/>
    <w:rsid w:val="00011181"/>
    <w:rsid w:val="000112F9"/>
    <w:rsid w:val="00011A02"/>
    <w:rsid w:val="00011C61"/>
    <w:rsid w:val="00012187"/>
    <w:rsid w:val="000121EF"/>
    <w:rsid w:val="000122CA"/>
    <w:rsid w:val="0001261A"/>
    <w:rsid w:val="00012C4A"/>
    <w:rsid w:val="00012CA5"/>
    <w:rsid w:val="00012CDB"/>
    <w:rsid w:val="00012CE9"/>
    <w:rsid w:val="00012E25"/>
    <w:rsid w:val="00013034"/>
    <w:rsid w:val="00013438"/>
    <w:rsid w:val="00013782"/>
    <w:rsid w:val="00013888"/>
    <w:rsid w:val="00013D17"/>
    <w:rsid w:val="00013E1E"/>
    <w:rsid w:val="00013E67"/>
    <w:rsid w:val="00013F83"/>
    <w:rsid w:val="00014583"/>
    <w:rsid w:val="0001466F"/>
    <w:rsid w:val="000147AF"/>
    <w:rsid w:val="0001487C"/>
    <w:rsid w:val="00014A66"/>
    <w:rsid w:val="00014BFE"/>
    <w:rsid w:val="00014FD6"/>
    <w:rsid w:val="00015020"/>
    <w:rsid w:val="000157F0"/>
    <w:rsid w:val="00015AE9"/>
    <w:rsid w:val="00015ECD"/>
    <w:rsid w:val="00015FC0"/>
    <w:rsid w:val="000160E4"/>
    <w:rsid w:val="00016214"/>
    <w:rsid w:val="00016565"/>
    <w:rsid w:val="000166A2"/>
    <w:rsid w:val="00016820"/>
    <w:rsid w:val="0001686B"/>
    <w:rsid w:val="00016919"/>
    <w:rsid w:val="00016A9C"/>
    <w:rsid w:val="00016BA0"/>
    <w:rsid w:val="00016F44"/>
    <w:rsid w:val="0001717A"/>
    <w:rsid w:val="000171D1"/>
    <w:rsid w:val="000173FA"/>
    <w:rsid w:val="00017465"/>
    <w:rsid w:val="000179F2"/>
    <w:rsid w:val="00017A28"/>
    <w:rsid w:val="0002020E"/>
    <w:rsid w:val="00020225"/>
    <w:rsid w:val="00020578"/>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34D"/>
    <w:rsid w:val="00022509"/>
    <w:rsid w:val="00022958"/>
    <w:rsid w:val="00022CFE"/>
    <w:rsid w:val="00022D3F"/>
    <w:rsid w:val="00022E31"/>
    <w:rsid w:val="000233D0"/>
    <w:rsid w:val="00023B16"/>
    <w:rsid w:val="0002421A"/>
    <w:rsid w:val="00024366"/>
    <w:rsid w:val="000244D8"/>
    <w:rsid w:val="000245FE"/>
    <w:rsid w:val="000247BD"/>
    <w:rsid w:val="00024F94"/>
    <w:rsid w:val="00025023"/>
    <w:rsid w:val="00025155"/>
    <w:rsid w:val="0002519D"/>
    <w:rsid w:val="000252D1"/>
    <w:rsid w:val="000253AC"/>
    <w:rsid w:val="000253DE"/>
    <w:rsid w:val="000257D7"/>
    <w:rsid w:val="00025A63"/>
    <w:rsid w:val="00025AE3"/>
    <w:rsid w:val="00026252"/>
    <w:rsid w:val="000265C1"/>
    <w:rsid w:val="0002669E"/>
    <w:rsid w:val="00026702"/>
    <w:rsid w:val="00026A46"/>
    <w:rsid w:val="00026B38"/>
    <w:rsid w:val="00026EE7"/>
    <w:rsid w:val="00026FEB"/>
    <w:rsid w:val="00027090"/>
    <w:rsid w:val="000270CE"/>
    <w:rsid w:val="0002717C"/>
    <w:rsid w:val="00027185"/>
    <w:rsid w:val="000275A8"/>
    <w:rsid w:val="00027812"/>
    <w:rsid w:val="000279A9"/>
    <w:rsid w:val="00027C66"/>
    <w:rsid w:val="000300F7"/>
    <w:rsid w:val="00030315"/>
    <w:rsid w:val="0003081E"/>
    <w:rsid w:val="000308DC"/>
    <w:rsid w:val="00030E6A"/>
    <w:rsid w:val="0003133B"/>
    <w:rsid w:val="00031455"/>
    <w:rsid w:val="0003149E"/>
    <w:rsid w:val="000316C9"/>
    <w:rsid w:val="00031849"/>
    <w:rsid w:val="000319C2"/>
    <w:rsid w:val="00031D7A"/>
    <w:rsid w:val="00031DB1"/>
    <w:rsid w:val="0003220F"/>
    <w:rsid w:val="000326D4"/>
    <w:rsid w:val="00032704"/>
    <w:rsid w:val="00032780"/>
    <w:rsid w:val="00032A25"/>
    <w:rsid w:val="00032CBB"/>
    <w:rsid w:val="00032F46"/>
    <w:rsid w:val="00032FDB"/>
    <w:rsid w:val="0003308E"/>
    <w:rsid w:val="000337D9"/>
    <w:rsid w:val="00033834"/>
    <w:rsid w:val="0003389A"/>
    <w:rsid w:val="00033B6C"/>
    <w:rsid w:val="00033C2F"/>
    <w:rsid w:val="0003413A"/>
    <w:rsid w:val="00034492"/>
    <w:rsid w:val="000346BB"/>
    <w:rsid w:val="00034718"/>
    <w:rsid w:val="0003519E"/>
    <w:rsid w:val="0003542D"/>
    <w:rsid w:val="00035482"/>
    <w:rsid w:val="00035698"/>
    <w:rsid w:val="00035957"/>
    <w:rsid w:val="00035997"/>
    <w:rsid w:val="00035A4D"/>
    <w:rsid w:val="0003627F"/>
    <w:rsid w:val="0003636A"/>
    <w:rsid w:val="00036520"/>
    <w:rsid w:val="000365F6"/>
    <w:rsid w:val="00036730"/>
    <w:rsid w:val="00036B3A"/>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59E"/>
    <w:rsid w:val="00041761"/>
    <w:rsid w:val="000417C7"/>
    <w:rsid w:val="000417E0"/>
    <w:rsid w:val="00041990"/>
    <w:rsid w:val="00041C4C"/>
    <w:rsid w:val="0004204E"/>
    <w:rsid w:val="000420B1"/>
    <w:rsid w:val="00042761"/>
    <w:rsid w:val="00042946"/>
    <w:rsid w:val="00042C47"/>
    <w:rsid w:val="00042C6A"/>
    <w:rsid w:val="000431E5"/>
    <w:rsid w:val="0004364F"/>
    <w:rsid w:val="00043714"/>
    <w:rsid w:val="000437B2"/>
    <w:rsid w:val="000438C7"/>
    <w:rsid w:val="00043A13"/>
    <w:rsid w:val="00043BEF"/>
    <w:rsid w:val="00043CC2"/>
    <w:rsid w:val="00043F86"/>
    <w:rsid w:val="000440B3"/>
    <w:rsid w:val="000440EB"/>
    <w:rsid w:val="0004414A"/>
    <w:rsid w:val="00044228"/>
    <w:rsid w:val="000443C3"/>
    <w:rsid w:val="000448EB"/>
    <w:rsid w:val="00044CD9"/>
    <w:rsid w:val="00045055"/>
    <w:rsid w:val="0004507B"/>
    <w:rsid w:val="0004509D"/>
    <w:rsid w:val="000450AF"/>
    <w:rsid w:val="000452EF"/>
    <w:rsid w:val="00045350"/>
    <w:rsid w:val="00045624"/>
    <w:rsid w:val="000458FF"/>
    <w:rsid w:val="00045BC2"/>
    <w:rsid w:val="00045CD7"/>
    <w:rsid w:val="00046456"/>
    <w:rsid w:val="00046545"/>
    <w:rsid w:val="000465E6"/>
    <w:rsid w:val="000465FA"/>
    <w:rsid w:val="000469DA"/>
    <w:rsid w:val="00046A69"/>
    <w:rsid w:val="00046B52"/>
    <w:rsid w:val="00046C2F"/>
    <w:rsid w:val="00046C31"/>
    <w:rsid w:val="00046CAE"/>
    <w:rsid w:val="00046DC6"/>
    <w:rsid w:val="00046ED7"/>
    <w:rsid w:val="00047018"/>
    <w:rsid w:val="000472F3"/>
    <w:rsid w:val="00047A47"/>
    <w:rsid w:val="00047AF5"/>
    <w:rsid w:val="0005026F"/>
    <w:rsid w:val="000504B0"/>
    <w:rsid w:val="0005082B"/>
    <w:rsid w:val="000508CE"/>
    <w:rsid w:val="00050A33"/>
    <w:rsid w:val="00050BC8"/>
    <w:rsid w:val="00050C74"/>
    <w:rsid w:val="00051099"/>
    <w:rsid w:val="000510B8"/>
    <w:rsid w:val="00051240"/>
    <w:rsid w:val="00051293"/>
    <w:rsid w:val="000512DA"/>
    <w:rsid w:val="00051342"/>
    <w:rsid w:val="0005172C"/>
    <w:rsid w:val="00051921"/>
    <w:rsid w:val="00051B59"/>
    <w:rsid w:val="00051B9B"/>
    <w:rsid w:val="00052488"/>
    <w:rsid w:val="00052875"/>
    <w:rsid w:val="00052936"/>
    <w:rsid w:val="00052BDC"/>
    <w:rsid w:val="00052D69"/>
    <w:rsid w:val="00053046"/>
    <w:rsid w:val="000536B4"/>
    <w:rsid w:val="00053782"/>
    <w:rsid w:val="00053919"/>
    <w:rsid w:val="00053952"/>
    <w:rsid w:val="00053D44"/>
    <w:rsid w:val="00053D58"/>
    <w:rsid w:val="00053ED1"/>
    <w:rsid w:val="00053F83"/>
    <w:rsid w:val="00054061"/>
    <w:rsid w:val="00054106"/>
    <w:rsid w:val="000542E4"/>
    <w:rsid w:val="00054466"/>
    <w:rsid w:val="000544AD"/>
    <w:rsid w:val="000545BA"/>
    <w:rsid w:val="00054EE7"/>
    <w:rsid w:val="0005522E"/>
    <w:rsid w:val="00055328"/>
    <w:rsid w:val="00055472"/>
    <w:rsid w:val="000554D1"/>
    <w:rsid w:val="00055766"/>
    <w:rsid w:val="00055981"/>
    <w:rsid w:val="000559F9"/>
    <w:rsid w:val="00055A30"/>
    <w:rsid w:val="00055A4D"/>
    <w:rsid w:val="00055FF7"/>
    <w:rsid w:val="00056468"/>
    <w:rsid w:val="00056881"/>
    <w:rsid w:val="00056A1D"/>
    <w:rsid w:val="00056AE1"/>
    <w:rsid w:val="00056BAC"/>
    <w:rsid w:val="00056C5D"/>
    <w:rsid w:val="00056DBE"/>
    <w:rsid w:val="00056EEE"/>
    <w:rsid w:val="000574C8"/>
    <w:rsid w:val="00057616"/>
    <w:rsid w:val="000577EB"/>
    <w:rsid w:val="0006028A"/>
    <w:rsid w:val="0006080D"/>
    <w:rsid w:val="0006085D"/>
    <w:rsid w:val="000609A2"/>
    <w:rsid w:val="00060A28"/>
    <w:rsid w:val="00060EF1"/>
    <w:rsid w:val="000610A7"/>
    <w:rsid w:val="000610F0"/>
    <w:rsid w:val="0006166A"/>
    <w:rsid w:val="00061A09"/>
    <w:rsid w:val="00061ADF"/>
    <w:rsid w:val="00061B06"/>
    <w:rsid w:val="00061F26"/>
    <w:rsid w:val="00061FF6"/>
    <w:rsid w:val="00062202"/>
    <w:rsid w:val="0006220E"/>
    <w:rsid w:val="00062217"/>
    <w:rsid w:val="00062272"/>
    <w:rsid w:val="000623A5"/>
    <w:rsid w:val="0006280F"/>
    <w:rsid w:val="00062A6F"/>
    <w:rsid w:val="000630FB"/>
    <w:rsid w:val="00063A4C"/>
    <w:rsid w:val="00063A55"/>
    <w:rsid w:val="00063A73"/>
    <w:rsid w:val="00063B0B"/>
    <w:rsid w:val="00063BBE"/>
    <w:rsid w:val="00063D40"/>
    <w:rsid w:val="00063EE8"/>
    <w:rsid w:val="0006469E"/>
    <w:rsid w:val="000646AC"/>
    <w:rsid w:val="00064711"/>
    <w:rsid w:val="00064996"/>
    <w:rsid w:val="00064B31"/>
    <w:rsid w:val="00064CD8"/>
    <w:rsid w:val="00064E2C"/>
    <w:rsid w:val="00064EA1"/>
    <w:rsid w:val="00064EF3"/>
    <w:rsid w:val="0006512A"/>
    <w:rsid w:val="00065153"/>
    <w:rsid w:val="0006537E"/>
    <w:rsid w:val="00065471"/>
    <w:rsid w:val="0006576A"/>
    <w:rsid w:val="00065A54"/>
    <w:rsid w:val="00065AD1"/>
    <w:rsid w:val="00065B57"/>
    <w:rsid w:val="00065B81"/>
    <w:rsid w:val="00065CB4"/>
    <w:rsid w:val="00065DB7"/>
    <w:rsid w:val="00065F37"/>
    <w:rsid w:val="0006607B"/>
    <w:rsid w:val="0006612E"/>
    <w:rsid w:val="00066229"/>
    <w:rsid w:val="0006644F"/>
    <w:rsid w:val="000665C5"/>
    <w:rsid w:val="00066643"/>
    <w:rsid w:val="0006668C"/>
    <w:rsid w:val="0006679F"/>
    <w:rsid w:val="00066CC4"/>
    <w:rsid w:val="00066E69"/>
    <w:rsid w:val="00066F53"/>
    <w:rsid w:val="0006706F"/>
    <w:rsid w:val="0006712F"/>
    <w:rsid w:val="00067179"/>
    <w:rsid w:val="00067191"/>
    <w:rsid w:val="000672BD"/>
    <w:rsid w:val="00067505"/>
    <w:rsid w:val="00067737"/>
    <w:rsid w:val="00067855"/>
    <w:rsid w:val="0006797F"/>
    <w:rsid w:val="00067AD6"/>
    <w:rsid w:val="00067DBB"/>
    <w:rsid w:val="00067F7F"/>
    <w:rsid w:val="00070323"/>
    <w:rsid w:val="000704E5"/>
    <w:rsid w:val="000707EA"/>
    <w:rsid w:val="000708A1"/>
    <w:rsid w:val="00070D70"/>
    <w:rsid w:val="00070D71"/>
    <w:rsid w:val="00070E7D"/>
    <w:rsid w:val="000710FA"/>
    <w:rsid w:val="00071201"/>
    <w:rsid w:val="00071286"/>
    <w:rsid w:val="00071320"/>
    <w:rsid w:val="00071438"/>
    <w:rsid w:val="000714C5"/>
    <w:rsid w:val="00071E8B"/>
    <w:rsid w:val="0007216F"/>
    <w:rsid w:val="0007255E"/>
    <w:rsid w:val="00072578"/>
    <w:rsid w:val="000725A0"/>
    <w:rsid w:val="000729F5"/>
    <w:rsid w:val="00072ADD"/>
    <w:rsid w:val="00072AE0"/>
    <w:rsid w:val="00072D01"/>
    <w:rsid w:val="00072D75"/>
    <w:rsid w:val="00072E4A"/>
    <w:rsid w:val="00072FBE"/>
    <w:rsid w:val="0007315F"/>
    <w:rsid w:val="000731CC"/>
    <w:rsid w:val="000738B3"/>
    <w:rsid w:val="00073B50"/>
    <w:rsid w:val="00073CBC"/>
    <w:rsid w:val="00073F6C"/>
    <w:rsid w:val="00074478"/>
    <w:rsid w:val="00074481"/>
    <w:rsid w:val="0007448B"/>
    <w:rsid w:val="0007486D"/>
    <w:rsid w:val="00074C85"/>
    <w:rsid w:val="00074D49"/>
    <w:rsid w:val="00074E2E"/>
    <w:rsid w:val="00075425"/>
    <w:rsid w:val="00075A98"/>
    <w:rsid w:val="00075F40"/>
    <w:rsid w:val="00076048"/>
    <w:rsid w:val="0007621F"/>
    <w:rsid w:val="0007622A"/>
    <w:rsid w:val="000764C8"/>
    <w:rsid w:val="00076A3A"/>
    <w:rsid w:val="00076E93"/>
    <w:rsid w:val="00076F6C"/>
    <w:rsid w:val="00076FF6"/>
    <w:rsid w:val="00077342"/>
    <w:rsid w:val="0007774A"/>
    <w:rsid w:val="000804F0"/>
    <w:rsid w:val="000805F4"/>
    <w:rsid w:val="00080865"/>
    <w:rsid w:val="00080A21"/>
    <w:rsid w:val="000810B4"/>
    <w:rsid w:val="000810C7"/>
    <w:rsid w:val="0008111F"/>
    <w:rsid w:val="0008119B"/>
    <w:rsid w:val="000812BE"/>
    <w:rsid w:val="00081348"/>
    <w:rsid w:val="000813F3"/>
    <w:rsid w:val="000813F5"/>
    <w:rsid w:val="00081975"/>
    <w:rsid w:val="00081AA9"/>
    <w:rsid w:val="00081D16"/>
    <w:rsid w:val="00081D1B"/>
    <w:rsid w:val="00081D54"/>
    <w:rsid w:val="00081DEC"/>
    <w:rsid w:val="000820CB"/>
    <w:rsid w:val="0008219F"/>
    <w:rsid w:val="000822E3"/>
    <w:rsid w:val="000824A5"/>
    <w:rsid w:val="000826BA"/>
    <w:rsid w:val="000826DE"/>
    <w:rsid w:val="00082E58"/>
    <w:rsid w:val="00082E93"/>
    <w:rsid w:val="00082F1A"/>
    <w:rsid w:val="00082F80"/>
    <w:rsid w:val="0008316E"/>
    <w:rsid w:val="0008318A"/>
    <w:rsid w:val="0008355F"/>
    <w:rsid w:val="000835BA"/>
    <w:rsid w:val="000836D3"/>
    <w:rsid w:val="000839EF"/>
    <w:rsid w:val="00083A6A"/>
    <w:rsid w:val="00083B99"/>
    <w:rsid w:val="00083C68"/>
    <w:rsid w:val="00083D83"/>
    <w:rsid w:val="0008416F"/>
    <w:rsid w:val="00084206"/>
    <w:rsid w:val="000843AB"/>
    <w:rsid w:val="00084601"/>
    <w:rsid w:val="000848EF"/>
    <w:rsid w:val="00084E26"/>
    <w:rsid w:val="00084F08"/>
    <w:rsid w:val="00085008"/>
    <w:rsid w:val="000852A3"/>
    <w:rsid w:val="00085408"/>
    <w:rsid w:val="00085425"/>
    <w:rsid w:val="00085640"/>
    <w:rsid w:val="00085C1C"/>
    <w:rsid w:val="00086134"/>
    <w:rsid w:val="000869C1"/>
    <w:rsid w:val="00086F83"/>
    <w:rsid w:val="0008700B"/>
    <w:rsid w:val="00087287"/>
    <w:rsid w:val="00087310"/>
    <w:rsid w:val="000873FA"/>
    <w:rsid w:val="00087C59"/>
    <w:rsid w:val="00087DF1"/>
    <w:rsid w:val="000900F6"/>
    <w:rsid w:val="000901D0"/>
    <w:rsid w:val="000902C5"/>
    <w:rsid w:val="000902E9"/>
    <w:rsid w:val="0009030E"/>
    <w:rsid w:val="00090352"/>
    <w:rsid w:val="00090419"/>
    <w:rsid w:val="000909B5"/>
    <w:rsid w:val="00090ADE"/>
    <w:rsid w:val="00090B57"/>
    <w:rsid w:val="00090F53"/>
    <w:rsid w:val="00090FC3"/>
    <w:rsid w:val="000912D6"/>
    <w:rsid w:val="000916EF"/>
    <w:rsid w:val="00091872"/>
    <w:rsid w:val="00091914"/>
    <w:rsid w:val="00091B12"/>
    <w:rsid w:val="00091D42"/>
    <w:rsid w:val="00091D8C"/>
    <w:rsid w:val="00091F02"/>
    <w:rsid w:val="00091F98"/>
    <w:rsid w:val="000922B0"/>
    <w:rsid w:val="0009269B"/>
    <w:rsid w:val="00092A3D"/>
    <w:rsid w:val="00092A95"/>
    <w:rsid w:val="00092B92"/>
    <w:rsid w:val="00092E09"/>
    <w:rsid w:val="0009363D"/>
    <w:rsid w:val="00093AF6"/>
    <w:rsid w:val="00093B20"/>
    <w:rsid w:val="00093D07"/>
    <w:rsid w:val="00093DE5"/>
    <w:rsid w:val="000940C0"/>
    <w:rsid w:val="0009416E"/>
    <w:rsid w:val="000943A5"/>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F01"/>
    <w:rsid w:val="000A018A"/>
    <w:rsid w:val="000A01D5"/>
    <w:rsid w:val="000A0392"/>
    <w:rsid w:val="000A04C2"/>
    <w:rsid w:val="000A06AE"/>
    <w:rsid w:val="000A06FB"/>
    <w:rsid w:val="000A0C63"/>
    <w:rsid w:val="000A0FAF"/>
    <w:rsid w:val="000A10BD"/>
    <w:rsid w:val="000A124B"/>
    <w:rsid w:val="000A12DE"/>
    <w:rsid w:val="000A144D"/>
    <w:rsid w:val="000A154E"/>
    <w:rsid w:val="000A16A8"/>
    <w:rsid w:val="000A1A68"/>
    <w:rsid w:val="000A1B95"/>
    <w:rsid w:val="000A1C60"/>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A92"/>
    <w:rsid w:val="000A3BB1"/>
    <w:rsid w:val="000A3EFE"/>
    <w:rsid w:val="000A3F04"/>
    <w:rsid w:val="000A3F84"/>
    <w:rsid w:val="000A3FF9"/>
    <w:rsid w:val="000A4055"/>
    <w:rsid w:val="000A41D6"/>
    <w:rsid w:val="000A489E"/>
    <w:rsid w:val="000A4A67"/>
    <w:rsid w:val="000A4FD2"/>
    <w:rsid w:val="000A5798"/>
    <w:rsid w:val="000A583E"/>
    <w:rsid w:val="000A5882"/>
    <w:rsid w:val="000A5B33"/>
    <w:rsid w:val="000A5B4E"/>
    <w:rsid w:val="000A5B5E"/>
    <w:rsid w:val="000A5B6D"/>
    <w:rsid w:val="000A5F4F"/>
    <w:rsid w:val="000A6121"/>
    <w:rsid w:val="000A633E"/>
    <w:rsid w:val="000A63F3"/>
    <w:rsid w:val="000A6481"/>
    <w:rsid w:val="000A653B"/>
    <w:rsid w:val="000A66B3"/>
    <w:rsid w:val="000A7005"/>
    <w:rsid w:val="000A7049"/>
    <w:rsid w:val="000A7233"/>
    <w:rsid w:val="000A73B6"/>
    <w:rsid w:val="000A7620"/>
    <w:rsid w:val="000A764E"/>
    <w:rsid w:val="000A7A21"/>
    <w:rsid w:val="000A7CA4"/>
    <w:rsid w:val="000A7F62"/>
    <w:rsid w:val="000B0044"/>
    <w:rsid w:val="000B014F"/>
    <w:rsid w:val="000B03A3"/>
    <w:rsid w:val="000B09D1"/>
    <w:rsid w:val="000B1002"/>
    <w:rsid w:val="000B1A79"/>
    <w:rsid w:val="000B1ABE"/>
    <w:rsid w:val="000B1BD5"/>
    <w:rsid w:val="000B1CD3"/>
    <w:rsid w:val="000B1DE4"/>
    <w:rsid w:val="000B1FBB"/>
    <w:rsid w:val="000B2044"/>
    <w:rsid w:val="000B207D"/>
    <w:rsid w:val="000B23DF"/>
    <w:rsid w:val="000B2933"/>
    <w:rsid w:val="000B2DCC"/>
    <w:rsid w:val="000B2EFE"/>
    <w:rsid w:val="000B3090"/>
    <w:rsid w:val="000B320C"/>
    <w:rsid w:val="000B364F"/>
    <w:rsid w:val="000B3809"/>
    <w:rsid w:val="000B38BD"/>
    <w:rsid w:val="000B3A85"/>
    <w:rsid w:val="000B3A8E"/>
    <w:rsid w:val="000B3D5E"/>
    <w:rsid w:val="000B3D90"/>
    <w:rsid w:val="000B3E66"/>
    <w:rsid w:val="000B3F66"/>
    <w:rsid w:val="000B4264"/>
    <w:rsid w:val="000B4324"/>
    <w:rsid w:val="000B446E"/>
    <w:rsid w:val="000B45C3"/>
    <w:rsid w:val="000B45D9"/>
    <w:rsid w:val="000B4619"/>
    <w:rsid w:val="000B4630"/>
    <w:rsid w:val="000B48C5"/>
    <w:rsid w:val="000B4908"/>
    <w:rsid w:val="000B495E"/>
    <w:rsid w:val="000B49AA"/>
    <w:rsid w:val="000B4BCD"/>
    <w:rsid w:val="000B4DD8"/>
    <w:rsid w:val="000B4DE0"/>
    <w:rsid w:val="000B4E7B"/>
    <w:rsid w:val="000B4FFE"/>
    <w:rsid w:val="000B5497"/>
    <w:rsid w:val="000B58ED"/>
    <w:rsid w:val="000B598B"/>
    <w:rsid w:val="000B5D95"/>
    <w:rsid w:val="000B5F98"/>
    <w:rsid w:val="000B640C"/>
    <w:rsid w:val="000B64AB"/>
    <w:rsid w:val="000B6768"/>
    <w:rsid w:val="000B67FD"/>
    <w:rsid w:val="000B6883"/>
    <w:rsid w:val="000B6B1F"/>
    <w:rsid w:val="000B6D89"/>
    <w:rsid w:val="000B6E1B"/>
    <w:rsid w:val="000B709F"/>
    <w:rsid w:val="000B70F1"/>
    <w:rsid w:val="000B7176"/>
    <w:rsid w:val="000B76D4"/>
    <w:rsid w:val="000B78DB"/>
    <w:rsid w:val="000B7B85"/>
    <w:rsid w:val="000B7BCE"/>
    <w:rsid w:val="000B7C65"/>
    <w:rsid w:val="000B7D4D"/>
    <w:rsid w:val="000B7E31"/>
    <w:rsid w:val="000C001A"/>
    <w:rsid w:val="000C00D3"/>
    <w:rsid w:val="000C00EE"/>
    <w:rsid w:val="000C01BA"/>
    <w:rsid w:val="000C0369"/>
    <w:rsid w:val="000C05F4"/>
    <w:rsid w:val="000C0B63"/>
    <w:rsid w:val="000C0C04"/>
    <w:rsid w:val="000C0C3A"/>
    <w:rsid w:val="000C0E42"/>
    <w:rsid w:val="000C0F0F"/>
    <w:rsid w:val="000C1203"/>
    <w:rsid w:val="000C17CD"/>
    <w:rsid w:val="000C1851"/>
    <w:rsid w:val="000C1A1A"/>
    <w:rsid w:val="000C1BD1"/>
    <w:rsid w:val="000C1BF3"/>
    <w:rsid w:val="000C245C"/>
    <w:rsid w:val="000C25F4"/>
    <w:rsid w:val="000C273B"/>
    <w:rsid w:val="000C2CD1"/>
    <w:rsid w:val="000C2DCC"/>
    <w:rsid w:val="000C2EE1"/>
    <w:rsid w:val="000C328D"/>
    <w:rsid w:val="000C3702"/>
    <w:rsid w:val="000C3AC8"/>
    <w:rsid w:val="000C3D4F"/>
    <w:rsid w:val="000C3F21"/>
    <w:rsid w:val="000C4373"/>
    <w:rsid w:val="000C46F3"/>
    <w:rsid w:val="000C49CA"/>
    <w:rsid w:val="000C4A10"/>
    <w:rsid w:val="000C5088"/>
    <w:rsid w:val="000C5232"/>
    <w:rsid w:val="000C5638"/>
    <w:rsid w:val="000C571F"/>
    <w:rsid w:val="000C579C"/>
    <w:rsid w:val="000C59CB"/>
    <w:rsid w:val="000C5F24"/>
    <w:rsid w:val="000C6563"/>
    <w:rsid w:val="000C6BA9"/>
    <w:rsid w:val="000C6CD2"/>
    <w:rsid w:val="000C6D18"/>
    <w:rsid w:val="000C6D47"/>
    <w:rsid w:val="000C6E3F"/>
    <w:rsid w:val="000C7363"/>
    <w:rsid w:val="000C7563"/>
    <w:rsid w:val="000C7A69"/>
    <w:rsid w:val="000C7C8D"/>
    <w:rsid w:val="000D004F"/>
    <w:rsid w:val="000D010A"/>
    <w:rsid w:val="000D02C0"/>
    <w:rsid w:val="000D0451"/>
    <w:rsid w:val="000D0733"/>
    <w:rsid w:val="000D0829"/>
    <w:rsid w:val="000D0DDB"/>
    <w:rsid w:val="000D0E8D"/>
    <w:rsid w:val="000D1576"/>
    <w:rsid w:val="000D1583"/>
    <w:rsid w:val="000D1755"/>
    <w:rsid w:val="000D1857"/>
    <w:rsid w:val="000D1942"/>
    <w:rsid w:val="000D1C4E"/>
    <w:rsid w:val="000D1E1B"/>
    <w:rsid w:val="000D1EDD"/>
    <w:rsid w:val="000D2396"/>
    <w:rsid w:val="000D24D2"/>
    <w:rsid w:val="000D24F0"/>
    <w:rsid w:val="000D2512"/>
    <w:rsid w:val="000D258D"/>
    <w:rsid w:val="000D2629"/>
    <w:rsid w:val="000D26CA"/>
    <w:rsid w:val="000D2AE2"/>
    <w:rsid w:val="000D2BD7"/>
    <w:rsid w:val="000D2D90"/>
    <w:rsid w:val="000D3092"/>
    <w:rsid w:val="000D34A9"/>
    <w:rsid w:val="000D3515"/>
    <w:rsid w:val="000D3868"/>
    <w:rsid w:val="000D38A0"/>
    <w:rsid w:val="000D3A45"/>
    <w:rsid w:val="000D3E53"/>
    <w:rsid w:val="000D4084"/>
    <w:rsid w:val="000D4949"/>
    <w:rsid w:val="000D4ACA"/>
    <w:rsid w:val="000D5306"/>
    <w:rsid w:val="000D57BA"/>
    <w:rsid w:val="000D57CE"/>
    <w:rsid w:val="000D59F3"/>
    <w:rsid w:val="000D5A7D"/>
    <w:rsid w:val="000D5BA8"/>
    <w:rsid w:val="000D5D8C"/>
    <w:rsid w:val="000D6295"/>
    <w:rsid w:val="000D63EC"/>
    <w:rsid w:val="000D64E6"/>
    <w:rsid w:val="000D6548"/>
    <w:rsid w:val="000D655C"/>
    <w:rsid w:val="000D66B5"/>
    <w:rsid w:val="000D68D3"/>
    <w:rsid w:val="000D6CA7"/>
    <w:rsid w:val="000D73D5"/>
    <w:rsid w:val="000D7418"/>
    <w:rsid w:val="000D74C1"/>
    <w:rsid w:val="000D74DC"/>
    <w:rsid w:val="000D7587"/>
    <w:rsid w:val="000D75B3"/>
    <w:rsid w:val="000D768F"/>
    <w:rsid w:val="000D7828"/>
    <w:rsid w:val="000D78FC"/>
    <w:rsid w:val="000D7A2B"/>
    <w:rsid w:val="000D7BC2"/>
    <w:rsid w:val="000D7F25"/>
    <w:rsid w:val="000E005E"/>
    <w:rsid w:val="000E0078"/>
    <w:rsid w:val="000E0121"/>
    <w:rsid w:val="000E01C4"/>
    <w:rsid w:val="000E0500"/>
    <w:rsid w:val="000E0510"/>
    <w:rsid w:val="000E06EA"/>
    <w:rsid w:val="000E0B89"/>
    <w:rsid w:val="000E0E1F"/>
    <w:rsid w:val="000E0F9C"/>
    <w:rsid w:val="000E1244"/>
    <w:rsid w:val="000E1A17"/>
    <w:rsid w:val="000E1ACD"/>
    <w:rsid w:val="000E1BDB"/>
    <w:rsid w:val="000E1DE6"/>
    <w:rsid w:val="000E2146"/>
    <w:rsid w:val="000E249A"/>
    <w:rsid w:val="000E24CF"/>
    <w:rsid w:val="000E272D"/>
    <w:rsid w:val="000E2C83"/>
    <w:rsid w:val="000E2FCB"/>
    <w:rsid w:val="000E2FDB"/>
    <w:rsid w:val="000E3487"/>
    <w:rsid w:val="000E3B3B"/>
    <w:rsid w:val="000E3CCD"/>
    <w:rsid w:val="000E3CF5"/>
    <w:rsid w:val="000E3FB6"/>
    <w:rsid w:val="000E41F5"/>
    <w:rsid w:val="000E4805"/>
    <w:rsid w:val="000E4934"/>
    <w:rsid w:val="000E49B8"/>
    <w:rsid w:val="000E4C89"/>
    <w:rsid w:val="000E4E69"/>
    <w:rsid w:val="000E4F91"/>
    <w:rsid w:val="000E50CC"/>
    <w:rsid w:val="000E5634"/>
    <w:rsid w:val="000E5831"/>
    <w:rsid w:val="000E59B0"/>
    <w:rsid w:val="000E68FD"/>
    <w:rsid w:val="000E6C52"/>
    <w:rsid w:val="000E6DFC"/>
    <w:rsid w:val="000E6F38"/>
    <w:rsid w:val="000E6F78"/>
    <w:rsid w:val="000E7164"/>
    <w:rsid w:val="000E75C0"/>
    <w:rsid w:val="000E7881"/>
    <w:rsid w:val="000E789E"/>
    <w:rsid w:val="000E7FE1"/>
    <w:rsid w:val="000F047C"/>
    <w:rsid w:val="000F0A57"/>
    <w:rsid w:val="000F0FD5"/>
    <w:rsid w:val="000F103B"/>
    <w:rsid w:val="000F107A"/>
    <w:rsid w:val="000F127C"/>
    <w:rsid w:val="000F1E89"/>
    <w:rsid w:val="000F1F5E"/>
    <w:rsid w:val="000F1F8B"/>
    <w:rsid w:val="000F1FD7"/>
    <w:rsid w:val="000F25F7"/>
    <w:rsid w:val="000F2714"/>
    <w:rsid w:val="000F309C"/>
    <w:rsid w:val="000F3264"/>
    <w:rsid w:val="000F3E7F"/>
    <w:rsid w:val="000F3F7E"/>
    <w:rsid w:val="000F3FD4"/>
    <w:rsid w:val="000F402F"/>
    <w:rsid w:val="000F4036"/>
    <w:rsid w:val="000F4449"/>
    <w:rsid w:val="000F4834"/>
    <w:rsid w:val="000F486F"/>
    <w:rsid w:val="000F4895"/>
    <w:rsid w:val="000F4B3B"/>
    <w:rsid w:val="000F4CEA"/>
    <w:rsid w:val="000F4D13"/>
    <w:rsid w:val="000F4D41"/>
    <w:rsid w:val="000F4E83"/>
    <w:rsid w:val="000F4F53"/>
    <w:rsid w:val="000F522B"/>
    <w:rsid w:val="000F5332"/>
    <w:rsid w:val="000F5694"/>
    <w:rsid w:val="000F5C50"/>
    <w:rsid w:val="000F5D0E"/>
    <w:rsid w:val="000F5D55"/>
    <w:rsid w:val="000F5F98"/>
    <w:rsid w:val="000F62A8"/>
    <w:rsid w:val="000F659E"/>
    <w:rsid w:val="000F6733"/>
    <w:rsid w:val="000F68FF"/>
    <w:rsid w:val="000F6AA0"/>
    <w:rsid w:val="000F71FA"/>
    <w:rsid w:val="000F739E"/>
    <w:rsid w:val="000F7575"/>
    <w:rsid w:val="000F75FD"/>
    <w:rsid w:val="000F7822"/>
    <w:rsid w:val="000F7823"/>
    <w:rsid w:val="000F794E"/>
    <w:rsid w:val="000F7AB0"/>
    <w:rsid w:val="000F7C57"/>
    <w:rsid w:val="000F7ED1"/>
    <w:rsid w:val="000F7F44"/>
    <w:rsid w:val="000F7FD0"/>
    <w:rsid w:val="00100198"/>
    <w:rsid w:val="001002C5"/>
    <w:rsid w:val="001004A7"/>
    <w:rsid w:val="00100646"/>
    <w:rsid w:val="001008E7"/>
    <w:rsid w:val="00100D4B"/>
    <w:rsid w:val="001013D4"/>
    <w:rsid w:val="001013DA"/>
    <w:rsid w:val="001014A5"/>
    <w:rsid w:val="001017E7"/>
    <w:rsid w:val="001018DD"/>
    <w:rsid w:val="00101A63"/>
    <w:rsid w:val="00101D6F"/>
    <w:rsid w:val="00101F60"/>
    <w:rsid w:val="001021A1"/>
    <w:rsid w:val="0010241D"/>
    <w:rsid w:val="0010280A"/>
    <w:rsid w:val="00102A59"/>
    <w:rsid w:val="00102CAB"/>
    <w:rsid w:val="00103319"/>
    <w:rsid w:val="001039EA"/>
    <w:rsid w:val="00103BB9"/>
    <w:rsid w:val="00103D2A"/>
    <w:rsid w:val="00103E4F"/>
    <w:rsid w:val="0010419A"/>
    <w:rsid w:val="00104441"/>
    <w:rsid w:val="0010463A"/>
    <w:rsid w:val="00104703"/>
    <w:rsid w:val="001047DA"/>
    <w:rsid w:val="001048F2"/>
    <w:rsid w:val="00104963"/>
    <w:rsid w:val="00104A24"/>
    <w:rsid w:val="00104A28"/>
    <w:rsid w:val="00104AF2"/>
    <w:rsid w:val="00104BBD"/>
    <w:rsid w:val="00104BD3"/>
    <w:rsid w:val="00104CCC"/>
    <w:rsid w:val="00104EA7"/>
    <w:rsid w:val="001052FE"/>
    <w:rsid w:val="00105894"/>
    <w:rsid w:val="00105D2F"/>
    <w:rsid w:val="00105D99"/>
    <w:rsid w:val="0010600F"/>
    <w:rsid w:val="0010631F"/>
    <w:rsid w:val="001064E8"/>
    <w:rsid w:val="00106726"/>
    <w:rsid w:val="0010684F"/>
    <w:rsid w:val="00106878"/>
    <w:rsid w:val="00106CF0"/>
    <w:rsid w:val="00106CF3"/>
    <w:rsid w:val="00106F15"/>
    <w:rsid w:val="00107037"/>
    <w:rsid w:val="0010710B"/>
    <w:rsid w:val="0010755C"/>
    <w:rsid w:val="0010767A"/>
    <w:rsid w:val="00107F3D"/>
    <w:rsid w:val="001100A2"/>
    <w:rsid w:val="001101E4"/>
    <w:rsid w:val="00110423"/>
    <w:rsid w:val="001108C3"/>
    <w:rsid w:val="00110C9E"/>
    <w:rsid w:val="00110D38"/>
    <w:rsid w:val="00110DC2"/>
    <w:rsid w:val="00110DE7"/>
    <w:rsid w:val="00110E91"/>
    <w:rsid w:val="001113DC"/>
    <w:rsid w:val="0011160D"/>
    <w:rsid w:val="00111879"/>
    <w:rsid w:val="001118CF"/>
    <w:rsid w:val="00111A20"/>
    <w:rsid w:val="00111A38"/>
    <w:rsid w:val="00111BE4"/>
    <w:rsid w:val="00111D01"/>
    <w:rsid w:val="00111FA0"/>
    <w:rsid w:val="00112257"/>
    <w:rsid w:val="00112344"/>
    <w:rsid w:val="00112471"/>
    <w:rsid w:val="0011283E"/>
    <w:rsid w:val="001128F3"/>
    <w:rsid w:val="00112E47"/>
    <w:rsid w:val="00112F33"/>
    <w:rsid w:val="00112F46"/>
    <w:rsid w:val="001131AA"/>
    <w:rsid w:val="0011325E"/>
    <w:rsid w:val="0011331A"/>
    <w:rsid w:val="001133A8"/>
    <w:rsid w:val="00113464"/>
    <w:rsid w:val="001136E5"/>
    <w:rsid w:val="00113B42"/>
    <w:rsid w:val="00113D5C"/>
    <w:rsid w:val="00113FC7"/>
    <w:rsid w:val="001141D3"/>
    <w:rsid w:val="001145D4"/>
    <w:rsid w:val="00114A18"/>
    <w:rsid w:val="00114AA7"/>
    <w:rsid w:val="00114C74"/>
    <w:rsid w:val="00114DCF"/>
    <w:rsid w:val="00115158"/>
    <w:rsid w:val="00115217"/>
    <w:rsid w:val="001155DF"/>
    <w:rsid w:val="00115935"/>
    <w:rsid w:val="001160A6"/>
    <w:rsid w:val="00116186"/>
    <w:rsid w:val="0011623E"/>
    <w:rsid w:val="001162A6"/>
    <w:rsid w:val="001163A2"/>
    <w:rsid w:val="00116447"/>
    <w:rsid w:val="001170F4"/>
    <w:rsid w:val="00117226"/>
    <w:rsid w:val="00117976"/>
    <w:rsid w:val="00117AFE"/>
    <w:rsid w:val="00117EE8"/>
    <w:rsid w:val="00117F14"/>
    <w:rsid w:val="00117FE7"/>
    <w:rsid w:val="00120880"/>
    <w:rsid w:val="00120B08"/>
    <w:rsid w:val="00120E61"/>
    <w:rsid w:val="0012103F"/>
    <w:rsid w:val="001217D9"/>
    <w:rsid w:val="00121844"/>
    <w:rsid w:val="001219D1"/>
    <w:rsid w:val="00121E01"/>
    <w:rsid w:val="00121F79"/>
    <w:rsid w:val="0012211D"/>
    <w:rsid w:val="0012238F"/>
    <w:rsid w:val="0012261F"/>
    <w:rsid w:val="00122710"/>
    <w:rsid w:val="0012279B"/>
    <w:rsid w:val="00122A3C"/>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2B2"/>
    <w:rsid w:val="00124453"/>
    <w:rsid w:val="00124736"/>
    <w:rsid w:val="00124D2D"/>
    <w:rsid w:val="00124D58"/>
    <w:rsid w:val="00125392"/>
    <w:rsid w:val="0012566E"/>
    <w:rsid w:val="00125DEB"/>
    <w:rsid w:val="0012602B"/>
    <w:rsid w:val="00126056"/>
    <w:rsid w:val="00126118"/>
    <w:rsid w:val="00126C11"/>
    <w:rsid w:val="00126E75"/>
    <w:rsid w:val="00126FA7"/>
    <w:rsid w:val="00126FFE"/>
    <w:rsid w:val="00127201"/>
    <w:rsid w:val="00127C4B"/>
    <w:rsid w:val="00130092"/>
    <w:rsid w:val="0013042B"/>
    <w:rsid w:val="0013080C"/>
    <w:rsid w:val="00131294"/>
    <w:rsid w:val="00131457"/>
    <w:rsid w:val="001316CE"/>
    <w:rsid w:val="00131933"/>
    <w:rsid w:val="00131DC5"/>
    <w:rsid w:val="001320D1"/>
    <w:rsid w:val="001320FD"/>
    <w:rsid w:val="00132172"/>
    <w:rsid w:val="00132267"/>
    <w:rsid w:val="001324AA"/>
    <w:rsid w:val="001325E4"/>
    <w:rsid w:val="00132B32"/>
    <w:rsid w:val="0013307E"/>
    <w:rsid w:val="0013311E"/>
    <w:rsid w:val="00133124"/>
    <w:rsid w:val="001335AC"/>
    <w:rsid w:val="00133AF1"/>
    <w:rsid w:val="00133E6A"/>
    <w:rsid w:val="00133F4D"/>
    <w:rsid w:val="00133F6E"/>
    <w:rsid w:val="00134252"/>
    <w:rsid w:val="00134325"/>
    <w:rsid w:val="0013433D"/>
    <w:rsid w:val="00134C4C"/>
    <w:rsid w:val="00134DB5"/>
    <w:rsid w:val="00134EE8"/>
    <w:rsid w:val="00135051"/>
    <w:rsid w:val="00135076"/>
    <w:rsid w:val="001352C4"/>
    <w:rsid w:val="001355BB"/>
    <w:rsid w:val="00136374"/>
    <w:rsid w:val="00136685"/>
    <w:rsid w:val="00136AAF"/>
    <w:rsid w:val="00136C43"/>
    <w:rsid w:val="00136D2D"/>
    <w:rsid w:val="001370FC"/>
    <w:rsid w:val="0013765A"/>
    <w:rsid w:val="0013769A"/>
    <w:rsid w:val="00137910"/>
    <w:rsid w:val="00137AA1"/>
    <w:rsid w:val="00137DA1"/>
    <w:rsid w:val="0014008C"/>
    <w:rsid w:val="001401AB"/>
    <w:rsid w:val="001402B4"/>
    <w:rsid w:val="001402EB"/>
    <w:rsid w:val="00140323"/>
    <w:rsid w:val="0014048C"/>
    <w:rsid w:val="001408C6"/>
    <w:rsid w:val="001408EF"/>
    <w:rsid w:val="00140AF2"/>
    <w:rsid w:val="00140CBF"/>
    <w:rsid w:val="00140E0B"/>
    <w:rsid w:val="001410F4"/>
    <w:rsid w:val="0014137E"/>
    <w:rsid w:val="00141383"/>
    <w:rsid w:val="001413F0"/>
    <w:rsid w:val="001415C2"/>
    <w:rsid w:val="00141776"/>
    <w:rsid w:val="0014198D"/>
    <w:rsid w:val="00141A6D"/>
    <w:rsid w:val="00141CB2"/>
    <w:rsid w:val="00141E6A"/>
    <w:rsid w:val="00142011"/>
    <w:rsid w:val="001420EE"/>
    <w:rsid w:val="00142402"/>
    <w:rsid w:val="00142435"/>
    <w:rsid w:val="001427C4"/>
    <w:rsid w:val="00142A64"/>
    <w:rsid w:val="00142B28"/>
    <w:rsid w:val="00142C45"/>
    <w:rsid w:val="00142F95"/>
    <w:rsid w:val="001430E0"/>
    <w:rsid w:val="0014366C"/>
    <w:rsid w:val="001436B0"/>
    <w:rsid w:val="0014384A"/>
    <w:rsid w:val="00143AB4"/>
    <w:rsid w:val="00143B42"/>
    <w:rsid w:val="00143BCD"/>
    <w:rsid w:val="00143F02"/>
    <w:rsid w:val="0014420A"/>
    <w:rsid w:val="001446E5"/>
    <w:rsid w:val="001447CD"/>
    <w:rsid w:val="001447EE"/>
    <w:rsid w:val="001448C2"/>
    <w:rsid w:val="00144A99"/>
    <w:rsid w:val="001454E6"/>
    <w:rsid w:val="001455B6"/>
    <w:rsid w:val="001455E2"/>
    <w:rsid w:val="001456A2"/>
    <w:rsid w:val="00145700"/>
    <w:rsid w:val="0014577D"/>
    <w:rsid w:val="001457A6"/>
    <w:rsid w:val="0014584A"/>
    <w:rsid w:val="00145942"/>
    <w:rsid w:val="001459DE"/>
    <w:rsid w:val="00145CE9"/>
    <w:rsid w:val="00145CF5"/>
    <w:rsid w:val="00145DA0"/>
    <w:rsid w:val="00145FC5"/>
    <w:rsid w:val="001465A5"/>
    <w:rsid w:val="0014665D"/>
    <w:rsid w:val="00146720"/>
    <w:rsid w:val="00146862"/>
    <w:rsid w:val="00146AC5"/>
    <w:rsid w:val="00146CF1"/>
    <w:rsid w:val="00146E7A"/>
    <w:rsid w:val="00147243"/>
    <w:rsid w:val="001474DB"/>
    <w:rsid w:val="001474FB"/>
    <w:rsid w:val="001476E5"/>
    <w:rsid w:val="00147CF8"/>
    <w:rsid w:val="00147EA2"/>
    <w:rsid w:val="00147F39"/>
    <w:rsid w:val="001501DE"/>
    <w:rsid w:val="001505BB"/>
    <w:rsid w:val="00150715"/>
    <w:rsid w:val="00150ABC"/>
    <w:rsid w:val="00150E02"/>
    <w:rsid w:val="00150EDF"/>
    <w:rsid w:val="0015117F"/>
    <w:rsid w:val="00151290"/>
    <w:rsid w:val="00151738"/>
    <w:rsid w:val="00151BC0"/>
    <w:rsid w:val="00151D40"/>
    <w:rsid w:val="00151E38"/>
    <w:rsid w:val="00151E59"/>
    <w:rsid w:val="001520A2"/>
    <w:rsid w:val="00152335"/>
    <w:rsid w:val="00152436"/>
    <w:rsid w:val="001525C4"/>
    <w:rsid w:val="00152E14"/>
    <w:rsid w:val="0015311F"/>
    <w:rsid w:val="0015314B"/>
    <w:rsid w:val="0015354E"/>
    <w:rsid w:val="001535FF"/>
    <w:rsid w:val="0015366F"/>
    <w:rsid w:val="00153FD1"/>
    <w:rsid w:val="00154293"/>
    <w:rsid w:val="00154442"/>
    <w:rsid w:val="00154993"/>
    <w:rsid w:val="00154E1D"/>
    <w:rsid w:val="00154EAD"/>
    <w:rsid w:val="00154FFC"/>
    <w:rsid w:val="00155090"/>
    <w:rsid w:val="001552EC"/>
    <w:rsid w:val="00155354"/>
    <w:rsid w:val="001553A6"/>
    <w:rsid w:val="00155431"/>
    <w:rsid w:val="0015579F"/>
    <w:rsid w:val="001557CC"/>
    <w:rsid w:val="00155DA6"/>
    <w:rsid w:val="00156040"/>
    <w:rsid w:val="0015631B"/>
    <w:rsid w:val="001565B6"/>
    <w:rsid w:val="001566E8"/>
    <w:rsid w:val="00156853"/>
    <w:rsid w:val="001568BC"/>
    <w:rsid w:val="00156A67"/>
    <w:rsid w:val="0015718C"/>
    <w:rsid w:val="001573C8"/>
    <w:rsid w:val="001574D3"/>
    <w:rsid w:val="00157663"/>
    <w:rsid w:val="0015799A"/>
    <w:rsid w:val="00157C39"/>
    <w:rsid w:val="00157F05"/>
    <w:rsid w:val="0016013E"/>
    <w:rsid w:val="001604AF"/>
    <w:rsid w:val="00160827"/>
    <w:rsid w:val="001608B5"/>
    <w:rsid w:val="00160B97"/>
    <w:rsid w:val="00160CC0"/>
    <w:rsid w:val="001612A6"/>
    <w:rsid w:val="001612C6"/>
    <w:rsid w:val="001612D9"/>
    <w:rsid w:val="001614C0"/>
    <w:rsid w:val="0016161D"/>
    <w:rsid w:val="001617EC"/>
    <w:rsid w:val="0016188F"/>
    <w:rsid w:val="00161AD3"/>
    <w:rsid w:val="00161CEE"/>
    <w:rsid w:val="00161DF8"/>
    <w:rsid w:val="00161F12"/>
    <w:rsid w:val="0016201B"/>
    <w:rsid w:val="00162064"/>
    <w:rsid w:val="001621F1"/>
    <w:rsid w:val="001628F7"/>
    <w:rsid w:val="00162BF4"/>
    <w:rsid w:val="00162D29"/>
    <w:rsid w:val="0016326F"/>
    <w:rsid w:val="00163367"/>
    <w:rsid w:val="001637E0"/>
    <w:rsid w:val="00163871"/>
    <w:rsid w:val="00163D4C"/>
    <w:rsid w:val="001640DF"/>
    <w:rsid w:val="001643A4"/>
    <w:rsid w:val="00164589"/>
    <w:rsid w:val="001647C2"/>
    <w:rsid w:val="001647DF"/>
    <w:rsid w:val="00164BE1"/>
    <w:rsid w:val="00164DC1"/>
    <w:rsid w:val="0016515B"/>
    <w:rsid w:val="00165256"/>
    <w:rsid w:val="001653F5"/>
    <w:rsid w:val="00165721"/>
    <w:rsid w:val="001658FB"/>
    <w:rsid w:val="00165C9E"/>
    <w:rsid w:val="00165CD4"/>
    <w:rsid w:val="00165CED"/>
    <w:rsid w:val="00165D41"/>
    <w:rsid w:val="00165F7B"/>
    <w:rsid w:val="00165FD4"/>
    <w:rsid w:val="001660E0"/>
    <w:rsid w:val="00166107"/>
    <w:rsid w:val="00166600"/>
    <w:rsid w:val="001666AE"/>
    <w:rsid w:val="00166B91"/>
    <w:rsid w:val="00166CEA"/>
    <w:rsid w:val="00166CFF"/>
    <w:rsid w:val="00166E30"/>
    <w:rsid w:val="00166F7D"/>
    <w:rsid w:val="00166FB0"/>
    <w:rsid w:val="0016700B"/>
    <w:rsid w:val="0016701B"/>
    <w:rsid w:val="00167057"/>
    <w:rsid w:val="00167131"/>
    <w:rsid w:val="0016749B"/>
    <w:rsid w:val="0016788E"/>
    <w:rsid w:val="001679FD"/>
    <w:rsid w:val="00167B92"/>
    <w:rsid w:val="00167C8C"/>
    <w:rsid w:val="00167DF1"/>
    <w:rsid w:val="00167E25"/>
    <w:rsid w:val="00167FD9"/>
    <w:rsid w:val="0017045C"/>
    <w:rsid w:val="00170491"/>
    <w:rsid w:val="00170BDD"/>
    <w:rsid w:val="00170BE7"/>
    <w:rsid w:val="00170C8C"/>
    <w:rsid w:val="00170EBF"/>
    <w:rsid w:val="00171478"/>
    <w:rsid w:val="0017153D"/>
    <w:rsid w:val="00171D14"/>
    <w:rsid w:val="00171DAC"/>
    <w:rsid w:val="00172309"/>
    <w:rsid w:val="0017234F"/>
    <w:rsid w:val="00172416"/>
    <w:rsid w:val="00172483"/>
    <w:rsid w:val="001729AC"/>
    <w:rsid w:val="00172A80"/>
    <w:rsid w:val="00172DB3"/>
    <w:rsid w:val="00172E1F"/>
    <w:rsid w:val="00173497"/>
    <w:rsid w:val="00173D18"/>
    <w:rsid w:val="00173E9B"/>
    <w:rsid w:val="00173F2E"/>
    <w:rsid w:val="001741DB"/>
    <w:rsid w:val="00174892"/>
    <w:rsid w:val="00174F59"/>
    <w:rsid w:val="00174F89"/>
    <w:rsid w:val="001754DE"/>
    <w:rsid w:val="00175666"/>
    <w:rsid w:val="00175774"/>
    <w:rsid w:val="0017580C"/>
    <w:rsid w:val="001758CD"/>
    <w:rsid w:val="001759BB"/>
    <w:rsid w:val="00175BE0"/>
    <w:rsid w:val="00175CF3"/>
    <w:rsid w:val="00176084"/>
    <w:rsid w:val="0017638D"/>
    <w:rsid w:val="0017663C"/>
    <w:rsid w:val="001766A1"/>
    <w:rsid w:val="00176B1A"/>
    <w:rsid w:val="00177196"/>
    <w:rsid w:val="001773FA"/>
    <w:rsid w:val="001774A0"/>
    <w:rsid w:val="00177915"/>
    <w:rsid w:val="0017793E"/>
    <w:rsid w:val="001779DF"/>
    <w:rsid w:val="00177BBF"/>
    <w:rsid w:val="00177BD4"/>
    <w:rsid w:val="00177D8F"/>
    <w:rsid w:val="00180102"/>
    <w:rsid w:val="0018035D"/>
    <w:rsid w:val="0018088B"/>
    <w:rsid w:val="00180D66"/>
    <w:rsid w:val="00180F40"/>
    <w:rsid w:val="001812DB"/>
    <w:rsid w:val="001813A6"/>
    <w:rsid w:val="0018140E"/>
    <w:rsid w:val="001814AF"/>
    <w:rsid w:val="00181627"/>
    <w:rsid w:val="00181B34"/>
    <w:rsid w:val="0018285B"/>
    <w:rsid w:val="00182B6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4B1"/>
    <w:rsid w:val="001844BF"/>
    <w:rsid w:val="00184C0F"/>
    <w:rsid w:val="00184EE4"/>
    <w:rsid w:val="001850A5"/>
    <w:rsid w:val="0018557B"/>
    <w:rsid w:val="00185BFA"/>
    <w:rsid w:val="00185E88"/>
    <w:rsid w:val="00185E8A"/>
    <w:rsid w:val="00185F91"/>
    <w:rsid w:val="0018608D"/>
    <w:rsid w:val="001860D0"/>
    <w:rsid w:val="001860F6"/>
    <w:rsid w:val="00186B5B"/>
    <w:rsid w:val="00186B70"/>
    <w:rsid w:val="001870C3"/>
    <w:rsid w:val="001875E0"/>
    <w:rsid w:val="00187C66"/>
    <w:rsid w:val="0019003D"/>
    <w:rsid w:val="00190063"/>
    <w:rsid w:val="0019026B"/>
    <w:rsid w:val="001902EC"/>
    <w:rsid w:val="001904D8"/>
    <w:rsid w:val="001904DC"/>
    <w:rsid w:val="001904E0"/>
    <w:rsid w:val="001906F1"/>
    <w:rsid w:val="00190A14"/>
    <w:rsid w:val="00190A72"/>
    <w:rsid w:val="00190D4E"/>
    <w:rsid w:val="001910AD"/>
    <w:rsid w:val="001917A4"/>
    <w:rsid w:val="00191E35"/>
    <w:rsid w:val="00192173"/>
    <w:rsid w:val="001925AC"/>
    <w:rsid w:val="0019280B"/>
    <w:rsid w:val="00192964"/>
    <w:rsid w:val="00192972"/>
    <w:rsid w:val="00192A13"/>
    <w:rsid w:val="00192AA7"/>
    <w:rsid w:val="00192AFD"/>
    <w:rsid w:val="00192BF2"/>
    <w:rsid w:val="00192D2B"/>
    <w:rsid w:val="0019321A"/>
    <w:rsid w:val="0019321C"/>
    <w:rsid w:val="00193340"/>
    <w:rsid w:val="001933A4"/>
    <w:rsid w:val="001935B2"/>
    <w:rsid w:val="001935EE"/>
    <w:rsid w:val="00193FEF"/>
    <w:rsid w:val="0019420A"/>
    <w:rsid w:val="00194311"/>
    <w:rsid w:val="0019456F"/>
    <w:rsid w:val="00194579"/>
    <w:rsid w:val="00194B41"/>
    <w:rsid w:val="00194CD2"/>
    <w:rsid w:val="00194FF0"/>
    <w:rsid w:val="001951E7"/>
    <w:rsid w:val="001951EF"/>
    <w:rsid w:val="001953DC"/>
    <w:rsid w:val="001954FE"/>
    <w:rsid w:val="00195598"/>
    <w:rsid w:val="0019575D"/>
    <w:rsid w:val="00195921"/>
    <w:rsid w:val="00195E74"/>
    <w:rsid w:val="00196239"/>
    <w:rsid w:val="001962FD"/>
    <w:rsid w:val="00196768"/>
    <w:rsid w:val="001967AA"/>
    <w:rsid w:val="001967DC"/>
    <w:rsid w:val="00196857"/>
    <w:rsid w:val="00196921"/>
    <w:rsid w:val="00196A54"/>
    <w:rsid w:val="00196B68"/>
    <w:rsid w:val="001971BB"/>
    <w:rsid w:val="00197305"/>
    <w:rsid w:val="00197508"/>
    <w:rsid w:val="001976A4"/>
    <w:rsid w:val="00197757"/>
    <w:rsid w:val="00197BD8"/>
    <w:rsid w:val="00197DFA"/>
    <w:rsid w:val="00197E5A"/>
    <w:rsid w:val="00197E75"/>
    <w:rsid w:val="00197FB8"/>
    <w:rsid w:val="001A0268"/>
    <w:rsid w:val="001A06D8"/>
    <w:rsid w:val="001A0B46"/>
    <w:rsid w:val="001A0B93"/>
    <w:rsid w:val="001A0EE2"/>
    <w:rsid w:val="001A1045"/>
    <w:rsid w:val="001A1229"/>
    <w:rsid w:val="001A174A"/>
    <w:rsid w:val="001A18CC"/>
    <w:rsid w:val="001A1966"/>
    <w:rsid w:val="001A1F81"/>
    <w:rsid w:val="001A2076"/>
    <w:rsid w:val="001A2304"/>
    <w:rsid w:val="001A2321"/>
    <w:rsid w:val="001A23F6"/>
    <w:rsid w:val="001A2438"/>
    <w:rsid w:val="001A2781"/>
    <w:rsid w:val="001A2927"/>
    <w:rsid w:val="001A2A3B"/>
    <w:rsid w:val="001A2A55"/>
    <w:rsid w:val="001A2ACF"/>
    <w:rsid w:val="001A2C0D"/>
    <w:rsid w:val="001A2F8E"/>
    <w:rsid w:val="001A3172"/>
    <w:rsid w:val="001A31CE"/>
    <w:rsid w:val="001A3322"/>
    <w:rsid w:val="001A33DE"/>
    <w:rsid w:val="001A343E"/>
    <w:rsid w:val="001A365C"/>
    <w:rsid w:val="001A448B"/>
    <w:rsid w:val="001A4CC2"/>
    <w:rsid w:val="001A4FF1"/>
    <w:rsid w:val="001A51A8"/>
    <w:rsid w:val="001A5260"/>
    <w:rsid w:val="001A5570"/>
    <w:rsid w:val="001A5606"/>
    <w:rsid w:val="001A5950"/>
    <w:rsid w:val="001A5981"/>
    <w:rsid w:val="001A5A01"/>
    <w:rsid w:val="001A5B6C"/>
    <w:rsid w:val="001A5D7F"/>
    <w:rsid w:val="001A61A3"/>
    <w:rsid w:val="001A6236"/>
    <w:rsid w:val="001A62C6"/>
    <w:rsid w:val="001A63D5"/>
    <w:rsid w:val="001A643B"/>
    <w:rsid w:val="001A66F3"/>
    <w:rsid w:val="001A6859"/>
    <w:rsid w:val="001A6BBD"/>
    <w:rsid w:val="001A6C05"/>
    <w:rsid w:val="001A6C08"/>
    <w:rsid w:val="001A71C6"/>
    <w:rsid w:val="001A72BC"/>
    <w:rsid w:val="001A73E3"/>
    <w:rsid w:val="001B016E"/>
    <w:rsid w:val="001B02AC"/>
    <w:rsid w:val="001B03B0"/>
    <w:rsid w:val="001B0427"/>
    <w:rsid w:val="001B054E"/>
    <w:rsid w:val="001B0795"/>
    <w:rsid w:val="001B11E3"/>
    <w:rsid w:val="001B11ED"/>
    <w:rsid w:val="001B1689"/>
    <w:rsid w:val="001B1722"/>
    <w:rsid w:val="001B1F85"/>
    <w:rsid w:val="001B290F"/>
    <w:rsid w:val="001B2951"/>
    <w:rsid w:val="001B296D"/>
    <w:rsid w:val="001B2DA0"/>
    <w:rsid w:val="001B2E2B"/>
    <w:rsid w:val="001B3205"/>
    <w:rsid w:val="001B32CC"/>
    <w:rsid w:val="001B3508"/>
    <w:rsid w:val="001B379D"/>
    <w:rsid w:val="001B3806"/>
    <w:rsid w:val="001B3871"/>
    <w:rsid w:val="001B3A9C"/>
    <w:rsid w:val="001B3C2A"/>
    <w:rsid w:val="001B3C77"/>
    <w:rsid w:val="001B3CEE"/>
    <w:rsid w:val="001B3DEF"/>
    <w:rsid w:val="001B3F1A"/>
    <w:rsid w:val="001B414F"/>
    <w:rsid w:val="001B45AD"/>
    <w:rsid w:val="001B47B3"/>
    <w:rsid w:val="001B4FFC"/>
    <w:rsid w:val="001B51A7"/>
    <w:rsid w:val="001B5238"/>
    <w:rsid w:val="001B547A"/>
    <w:rsid w:val="001B5731"/>
    <w:rsid w:val="001B577A"/>
    <w:rsid w:val="001B5890"/>
    <w:rsid w:val="001B58A1"/>
    <w:rsid w:val="001B5C5D"/>
    <w:rsid w:val="001B5C69"/>
    <w:rsid w:val="001B5E6F"/>
    <w:rsid w:val="001B5ECA"/>
    <w:rsid w:val="001B5FA9"/>
    <w:rsid w:val="001B6238"/>
    <w:rsid w:val="001B626A"/>
    <w:rsid w:val="001B6896"/>
    <w:rsid w:val="001B6A00"/>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02"/>
    <w:rsid w:val="001C24A5"/>
    <w:rsid w:val="001C2562"/>
    <w:rsid w:val="001C259F"/>
    <w:rsid w:val="001C271E"/>
    <w:rsid w:val="001C28C2"/>
    <w:rsid w:val="001C2D72"/>
    <w:rsid w:val="001C2E33"/>
    <w:rsid w:val="001C2E84"/>
    <w:rsid w:val="001C2F73"/>
    <w:rsid w:val="001C2FE0"/>
    <w:rsid w:val="001C303D"/>
    <w:rsid w:val="001C30E3"/>
    <w:rsid w:val="001C31DC"/>
    <w:rsid w:val="001C35BF"/>
    <w:rsid w:val="001C3B45"/>
    <w:rsid w:val="001C3C4E"/>
    <w:rsid w:val="001C440A"/>
    <w:rsid w:val="001C4687"/>
    <w:rsid w:val="001C482F"/>
    <w:rsid w:val="001C48C3"/>
    <w:rsid w:val="001C4960"/>
    <w:rsid w:val="001C4C9E"/>
    <w:rsid w:val="001C5458"/>
    <w:rsid w:val="001C54C2"/>
    <w:rsid w:val="001C57C7"/>
    <w:rsid w:val="001C5C2A"/>
    <w:rsid w:val="001C5F61"/>
    <w:rsid w:val="001C5F68"/>
    <w:rsid w:val="001C618B"/>
    <w:rsid w:val="001C61EB"/>
    <w:rsid w:val="001C636C"/>
    <w:rsid w:val="001C6871"/>
    <w:rsid w:val="001C6ACB"/>
    <w:rsid w:val="001C6ADF"/>
    <w:rsid w:val="001C6DA1"/>
    <w:rsid w:val="001C71B3"/>
    <w:rsid w:val="001C7238"/>
    <w:rsid w:val="001C72F1"/>
    <w:rsid w:val="001C7A7F"/>
    <w:rsid w:val="001C7B1E"/>
    <w:rsid w:val="001D0005"/>
    <w:rsid w:val="001D024B"/>
    <w:rsid w:val="001D1251"/>
    <w:rsid w:val="001D13B1"/>
    <w:rsid w:val="001D1A72"/>
    <w:rsid w:val="001D1C13"/>
    <w:rsid w:val="001D1EDE"/>
    <w:rsid w:val="001D22AE"/>
    <w:rsid w:val="001D2398"/>
    <w:rsid w:val="001D2A67"/>
    <w:rsid w:val="001D2ADF"/>
    <w:rsid w:val="001D2DC4"/>
    <w:rsid w:val="001D30D1"/>
    <w:rsid w:val="001D333C"/>
    <w:rsid w:val="001D33FE"/>
    <w:rsid w:val="001D3CFF"/>
    <w:rsid w:val="001D3EC6"/>
    <w:rsid w:val="001D3FF9"/>
    <w:rsid w:val="001D400D"/>
    <w:rsid w:val="001D4155"/>
    <w:rsid w:val="001D4852"/>
    <w:rsid w:val="001D4B0F"/>
    <w:rsid w:val="001D4D0F"/>
    <w:rsid w:val="001D5205"/>
    <w:rsid w:val="001D5BAC"/>
    <w:rsid w:val="001D5C3F"/>
    <w:rsid w:val="001D62ED"/>
    <w:rsid w:val="001D64F6"/>
    <w:rsid w:val="001D67E6"/>
    <w:rsid w:val="001D6A39"/>
    <w:rsid w:val="001D7331"/>
    <w:rsid w:val="001D73C5"/>
    <w:rsid w:val="001D7695"/>
    <w:rsid w:val="001D7778"/>
    <w:rsid w:val="001D7BAA"/>
    <w:rsid w:val="001D7C88"/>
    <w:rsid w:val="001E0249"/>
    <w:rsid w:val="001E0F84"/>
    <w:rsid w:val="001E1175"/>
    <w:rsid w:val="001E1355"/>
    <w:rsid w:val="001E1415"/>
    <w:rsid w:val="001E1500"/>
    <w:rsid w:val="001E166E"/>
    <w:rsid w:val="001E16DF"/>
    <w:rsid w:val="001E1B85"/>
    <w:rsid w:val="001E2022"/>
    <w:rsid w:val="001E23A8"/>
    <w:rsid w:val="001E23F0"/>
    <w:rsid w:val="001E2924"/>
    <w:rsid w:val="001E2A94"/>
    <w:rsid w:val="001E2AB2"/>
    <w:rsid w:val="001E2BC4"/>
    <w:rsid w:val="001E316B"/>
    <w:rsid w:val="001E36D4"/>
    <w:rsid w:val="001E3763"/>
    <w:rsid w:val="001E395D"/>
    <w:rsid w:val="001E3A84"/>
    <w:rsid w:val="001E3E1F"/>
    <w:rsid w:val="001E3F3A"/>
    <w:rsid w:val="001E4919"/>
    <w:rsid w:val="001E4D15"/>
    <w:rsid w:val="001E4D36"/>
    <w:rsid w:val="001E4E08"/>
    <w:rsid w:val="001E4EA5"/>
    <w:rsid w:val="001E4FD1"/>
    <w:rsid w:val="001E5102"/>
    <w:rsid w:val="001E5599"/>
    <w:rsid w:val="001E5848"/>
    <w:rsid w:val="001E5F6C"/>
    <w:rsid w:val="001E622D"/>
    <w:rsid w:val="001E66D8"/>
    <w:rsid w:val="001E6886"/>
    <w:rsid w:val="001E68E4"/>
    <w:rsid w:val="001E6954"/>
    <w:rsid w:val="001E6B6D"/>
    <w:rsid w:val="001E6CDB"/>
    <w:rsid w:val="001E6FBE"/>
    <w:rsid w:val="001E7025"/>
    <w:rsid w:val="001E7070"/>
    <w:rsid w:val="001E7375"/>
    <w:rsid w:val="001E7513"/>
    <w:rsid w:val="001E7591"/>
    <w:rsid w:val="001E75AC"/>
    <w:rsid w:val="001E7740"/>
    <w:rsid w:val="001E7765"/>
    <w:rsid w:val="001E7839"/>
    <w:rsid w:val="001E7C91"/>
    <w:rsid w:val="001E7D12"/>
    <w:rsid w:val="001E7DEE"/>
    <w:rsid w:val="001F060F"/>
    <w:rsid w:val="001F062F"/>
    <w:rsid w:val="001F067D"/>
    <w:rsid w:val="001F06DC"/>
    <w:rsid w:val="001F06EF"/>
    <w:rsid w:val="001F0896"/>
    <w:rsid w:val="001F0CBC"/>
    <w:rsid w:val="001F0F1C"/>
    <w:rsid w:val="001F0F46"/>
    <w:rsid w:val="001F1043"/>
    <w:rsid w:val="001F1224"/>
    <w:rsid w:val="001F14AA"/>
    <w:rsid w:val="001F169D"/>
    <w:rsid w:val="001F16FF"/>
    <w:rsid w:val="001F1786"/>
    <w:rsid w:val="001F17B6"/>
    <w:rsid w:val="001F18AB"/>
    <w:rsid w:val="001F1A16"/>
    <w:rsid w:val="001F1B14"/>
    <w:rsid w:val="001F1CA3"/>
    <w:rsid w:val="001F1D63"/>
    <w:rsid w:val="001F1E44"/>
    <w:rsid w:val="001F1E90"/>
    <w:rsid w:val="001F2281"/>
    <w:rsid w:val="001F2516"/>
    <w:rsid w:val="001F2622"/>
    <w:rsid w:val="001F26E2"/>
    <w:rsid w:val="001F2867"/>
    <w:rsid w:val="001F28F6"/>
    <w:rsid w:val="001F2CE4"/>
    <w:rsid w:val="001F38E0"/>
    <w:rsid w:val="001F396E"/>
    <w:rsid w:val="001F3D5E"/>
    <w:rsid w:val="001F4039"/>
    <w:rsid w:val="001F46FF"/>
    <w:rsid w:val="001F4B6C"/>
    <w:rsid w:val="001F4BE1"/>
    <w:rsid w:val="001F4DD5"/>
    <w:rsid w:val="001F505C"/>
    <w:rsid w:val="001F5177"/>
    <w:rsid w:val="001F52FD"/>
    <w:rsid w:val="001F5389"/>
    <w:rsid w:val="001F53C1"/>
    <w:rsid w:val="001F5500"/>
    <w:rsid w:val="001F555E"/>
    <w:rsid w:val="001F57E8"/>
    <w:rsid w:val="001F5E6B"/>
    <w:rsid w:val="001F61FC"/>
    <w:rsid w:val="001F62F0"/>
    <w:rsid w:val="001F68AB"/>
    <w:rsid w:val="001F68B7"/>
    <w:rsid w:val="001F6B32"/>
    <w:rsid w:val="001F6DC1"/>
    <w:rsid w:val="001F71B7"/>
    <w:rsid w:val="001F7411"/>
    <w:rsid w:val="001F74F2"/>
    <w:rsid w:val="001F756C"/>
    <w:rsid w:val="001F7A58"/>
    <w:rsid w:val="001F7AC4"/>
    <w:rsid w:val="001F7B73"/>
    <w:rsid w:val="001F7C30"/>
    <w:rsid w:val="001F7C58"/>
    <w:rsid w:val="001F7E6B"/>
    <w:rsid w:val="001F7F01"/>
    <w:rsid w:val="001F7FD4"/>
    <w:rsid w:val="002000B7"/>
    <w:rsid w:val="002003A0"/>
    <w:rsid w:val="0020050A"/>
    <w:rsid w:val="00200EC7"/>
    <w:rsid w:val="00200FFD"/>
    <w:rsid w:val="00201042"/>
    <w:rsid w:val="00201159"/>
    <w:rsid w:val="002012D4"/>
    <w:rsid w:val="0020160A"/>
    <w:rsid w:val="002019F6"/>
    <w:rsid w:val="00202178"/>
    <w:rsid w:val="00202219"/>
    <w:rsid w:val="00202284"/>
    <w:rsid w:val="0020239E"/>
    <w:rsid w:val="002024B5"/>
    <w:rsid w:val="002024ED"/>
    <w:rsid w:val="00202B00"/>
    <w:rsid w:val="00202D33"/>
    <w:rsid w:val="002032C0"/>
    <w:rsid w:val="002033A2"/>
    <w:rsid w:val="00203578"/>
    <w:rsid w:val="00203615"/>
    <w:rsid w:val="00203700"/>
    <w:rsid w:val="002037FF"/>
    <w:rsid w:val="0020397D"/>
    <w:rsid w:val="00203C2F"/>
    <w:rsid w:val="00203CA8"/>
    <w:rsid w:val="00203DDF"/>
    <w:rsid w:val="00204189"/>
    <w:rsid w:val="002042AE"/>
    <w:rsid w:val="002044B5"/>
    <w:rsid w:val="002044F4"/>
    <w:rsid w:val="0020477D"/>
    <w:rsid w:val="0020485C"/>
    <w:rsid w:val="00204AE4"/>
    <w:rsid w:val="00204DA6"/>
    <w:rsid w:val="0020522F"/>
    <w:rsid w:val="002052E1"/>
    <w:rsid w:val="00205371"/>
    <w:rsid w:val="002056F6"/>
    <w:rsid w:val="00205C4C"/>
    <w:rsid w:val="00205C82"/>
    <w:rsid w:val="00205D1D"/>
    <w:rsid w:val="00205E2F"/>
    <w:rsid w:val="00205EE5"/>
    <w:rsid w:val="002061D7"/>
    <w:rsid w:val="00206228"/>
    <w:rsid w:val="0020652C"/>
    <w:rsid w:val="00206725"/>
    <w:rsid w:val="00206737"/>
    <w:rsid w:val="0020679C"/>
    <w:rsid w:val="002067CD"/>
    <w:rsid w:val="00206846"/>
    <w:rsid w:val="00206A73"/>
    <w:rsid w:val="00206B50"/>
    <w:rsid w:val="00206B60"/>
    <w:rsid w:val="00206D60"/>
    <w:rsid w:val="00206F3D"/>
    <w:rsid w:val="00207102"/>
    <w:rsid w:val="0020723C"/>
    <w:rsid w:val="002074E0"/>
    <w:rsid w:val="0020752C"/>
    <w:rsid w:val="002076BE"/>
    <w:rsid w:val="002078E0"/>
    <w:rsid w:val="00207C4A"/>
    <w:rsid w:val="00207C8F"/>
    <w:rsid w:val="00207DBF"/>
    <w:rsid w:val="00207E65"/>
    <w:rsid w:val="00210662"/>
    <w:rsid w:val="002107FB"/>
    <w:rsid w:val="00210CF8"/>
    <w:rsid w:val="0021112A"/>
    <w:rsid w:val="002112E1"/>
    <w:rsid w:val="002114DF"/>
    <w:rsid w:val="002116F0"/>
    <w:rsid w:val="002118DA"/>
    <w:rsid w:val="002118E9"/>
    <w:rsid w:val="00211A43"/>
    <w:rsid w:val="00211ADF"/>
    <w:rsid w:val="00211B0A"/>
    <w:rsid w:val="00211CF6"/>
    <w:rsid w:val="00211D75"/>
    <w:rsid w:val="00211EB2"/>
    <w:rsid w:val="00212265"/>
    <w:rsid w:val="002124EC"/>
    <w:rsid w:val="00212677"/>
    <w:rsid w:val="00212802"/>
    <w:rsid w:val="0021288C"/>
    <w:rsid w:val="00212B77"/>
    <w:rsid w:val="00212CCD"/>
    <w:rsid w:val="00212CFD"/>
    <w:rsid w:val="00212E01"/>
    <w:rsid w:val="00213063"/>
    <w:rsid w:val="00213092"/>
    <w:rsid w:val="00213240"/>
    <w:rsid w:val="00213385"/>
    <w:rsid w:val="0021346C"/>
    <w:rsid w:val="00213470"/>
    <w:rsid w:val="00213507"/>
    <w:rsid w:val="00213572"/>
    <w:rsid w:val="00213682"/>
    <w:rsid w:val="002136BD"/>
    <w:rsid w:val="002138C1"/>
    <w:rsid w:val="002139D4"/>
    <w:rsid w:val="00213CC1"/>
    <w:rsid w:val="00213D5D"/>
    <w:rsid w:val="00214045"/>
    <w:rsid w:val="0021417B"/>
    <w:rsid w:val="0021439C"/>
    <w:rsid w:val="00214656"/>
    <w:rsid w:val="00214DBD"/>
    <w:rsid w:val="00214EEF"/>
    <w:rsid w:val="002151C9"/>
    <w:rsid w:val="002153CF"/>
    <w:rsid w:val="002153E2"/>
    <w:rsid w:val="002153F4"/>
    <w:rsid w:val="002154D5"/>
    <w:rsid w:val="002156A5"/>
    <w:rsid w:val="00215721"/>
    <w:rsid w:val="00215825"/>
    <w:rsid w:val="002158C2"/>
    <w:rsid w:val="00215C23"/>
    <w:rsid w:val="00215D78"/>
    <w:rsid w:val="002160FD"/>
    <w:rsid w:val="002166C2"/>
    <w:rsid w:val="0021680B"/>
    <w:rsid w:val="002169ED"/>
    <w:rsid w:val="00216B2E"/>
    <w:rsid w:val="00216D73"/>
    <w:rsid w:val="00216FB5"/>
    <w:rsid w:val="002171E4"/>
    <w:rsid w:val="0021732B"/>
    <w:rsid w:val="00217407"/>
    <w:rsid w:val="00217463"/>
    <w:rsid w:val="00217642"/>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0FD9"/>
    <w:rsid w:val="0022168F"/>
    <w:rsid w:val="002217B1"/>
    <w:rsid w:val="00221AD4"/>
    <w:rsid w:val="00221B2A"/>
    <w:rsid w:val="00221E63"/>
    <w:rsid w:val="00221F5B"/>
    <w:rsid w:val="00221F9C"/>
    <w:rsid w:val="002224B1"/>
    <w:rsid w:val="00222567"/>
    <w:rsid w:val="00222580"/>
    <w:rsid w:val="0022274B"/>
    <w:rsid w:val="00222751"/>
    <w:rsid w:val="00222B45"/>
    <w:rsid w:val="00222D96"/>
    <w:rsid w:val="0022306C"/>
    <w:rsid w:val="002230D9"/>
    <w:rsid w:val="002230DE"/>
    <w:rsid w:val="00223424"/>
    <w:rsid w:val="00223591"/>
    <w:rsid w:val="002237FD"/>
    <w:rsid w:val="00224354"/>
    <w:rsid w:val="0022448E"/>
    <w:rsid w:val="002245CE"/>
    <w:rsid w:val="002248BF"/>
    <w:rsid w:val="002249B5"/>
    <w:rsid w:val="00224BEA"/>
    <w:rsid w:val="00224C31"/>
    <w:rsid w:val="00224F1E"/>
    <w:rsid w:val="00225101"/>
    <w:rsid w:val="00225491"/>
    <w:rsid w:val="0022557A"/>
    <w:rsid w:val="002256C2"/>
    <w:rsid w:val="00225726"/>
    <w:rsid w:val="002258BF"/>
    <w:rsid w:val="002259FC"/>
    <w:rsid w:val="00225B23"/>
    <w:rsid w:val="00225BE9"/>
    <w:rsid w:val="00225CD1"/>
    <w:rsid w:val="00225E0E"/>
    <w:rsid w:val="002260A2"/>
    <w:rsid w:val="00226429"/>
    <w:rsid w:val="0022676E"/>
    <w:rsid w:val="0022682D"/>
    <w:rsid w:val="00226913"/>
    <w:rsid w:val="00226EAF"/>
    <w:rsid w:val="00227027"/>
    <w:rsid w:val="0022707E"/>
    <w:rsid w:val="002270C3"/>
    <w:rsid w:val="002276EF"/>
    <w:rsid w:val="002277C9"/>
    <w:rsid w:val="00227D93"/>
    <w:rsid w:val="00227E3B"/>
    <w:rsid w:val="002303DF"/>
    <w:rsid w:val="00230655"/>
    <w:rsid w:val="0023087A"/>
    <w:rsid w:val="00230A2A"/>
    <w:rsid w:val="00230A90"/>
    <w:rsid w:val="00230DD2"/>
    <w:rsid w:val="00230E43"/>
    <w:rsid w:val="00230E52"/>
    <w:rsid w:val="0023177C"/>
    <w:rsid w:val="002317DB"/>
    <w:rsid w:val="00231917"/>
    <w:rsid w:val="00231BC9"/>
    <w:rsid w:val="00231BFF"/>
    <w:rsid w:val="00231DD2"/>
    <w:rsid w:val="00231DD4"/>
    <w:rsid w:val="0023227D"/>
    <w:rsid w:val="0023229C"/>
    <w:rsid w:val="00232395"/>
    <w:rsid w:val="0023248A"/>
    <w:rsid w:val="0023248B"/>
    <w:rsid w:val="0023292E"/>
    <w:rsid w:val="002329AA"/>
    <w:rsid w:val="00232A1D"/>
    <w:rsid w:val="00232A49"/>
    <w:rsid w:val="00232AA5"/>
    <w:rsid w:val="002333F6"/>
    <w:rsid w:val="002335D2"/>
    <w:rsid w:val="00233A96"/>
    <w:rsid w:val="00233B4A"/>
    <w:rsid w:val="00233E61"/>
    <w:rsid w:val="002344D7"/>
    <w:rsid w:val="00234566"/>
    <w:rsid w:val="00234632"/>
    <w:rsid w:val="00234688"/>
    <w:rsid w:val="002349B2"/>
    <w:rsid w:val="00234CCB"/>
    <w:rsid w:val="00234CED"/>
    <w:rsid w:val="00234DB0"/>
    <w:rsid w:val="00234F58"/>
    <w:rsid w:val="0023505B"/>
    <w:rsid w:val="002354D5"/>
    <w:rsid w:val="0023573E"/>
    <w:rsid w:val="00235C06"/>
    <w:rsid w:val="00235C1F"/>
    <w:rsid w:val="00235C8E"/>
    <w:rsid w:val="00235DDB"/>
    <w:rsid w:val="00235E6E"/>
    <w:rsid w:val="0023607E"/>
    <w:rsid w:val="00236829"/>
    <w:rsid w:val="00236A73"/>
    <w:rsid w:val="0023706C"/>
    <w:rsid w:val="00237432"/>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31F5"/>
    <w:rsid w:val="002435A2"/>
    <w:rsid w:val="00243716"/>
    <w:rsid w:val="00243826"/>
    <w:rsid w:val="00243A48"/>
    <w:rsid w:val="00243C94"/>
    <w:rsid w:val="00243D44"/>
    <w:rsid w:val="00244020"/>
    <w:rsid w:val="00244260"/>
    <w:rsid w:val="00244269"/>
    <w:rsid w:val="002443DC"/>
    <w:rsid w:val="00244702"/>
    <w:rsid w:val="00244D54"/>
    <w:rsid w:val="00245265"/>
    <w:rsid w:val="002456AF"/>
    <w:rsid w:val="002456ED"/>
    <w:rsid w:val="00245AFF"/>
    <w:rsid w:val="00245B0F"/>
    <w:rsid w:val="00245F4E"/>
    <w:rsid w:val="00246369"/>
    <w:rsid w:val="002466A6"/>
    <w:rsid w:val="002466F8"/>
    <w:rsid w:val="00246E65"/>
    <w:rsid w:val="00247322"/>
    <w:rsid w:val="00247412"/>
    <w:rsid w:val="002475AC"/>
    <w:rsid w:val="00247A1E"/>
    <w:rsid w:val="00247C1A"/>
    <w:rsid w:val="00250121"/>
    <w:rsid w:val="0025036B"/>
    <w:rsid w:val="00250637"/>
    <w:rsid w:val="00251034"/>
    <w:rsid w:val="00251938"/>
    <w:rsid w:val="00251AF6"/>
    <w:rsid w:val="00251BF6"/>
    <w:rsid w:val="00251D17"/>
    <w:rsid w:val="00252289"/>
    <w:rsid w:val="002522FA"/>
    <w:rsid w:val="00252314"/>
    <w:rsid w:val="00252795"/>
    <w:rsid w:val="00252D05"/>
    <w:rsid w:val="0025301F"/>
    <w:rsid w:val="00253269"/>
    <w:rsid w:val="00253B19"/>
    <w:rsid w:val="0025401A"/>
    <w:rsid w:val="00254285"/>
    <w:rsid w:val="0025433E"/>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AC7"/>
    <w:rsid w:val="00257C94"/>
    <w:rsid w:val="00257CA6"/>
    <w:rsid w:val="00257D43"/>
    <w:rsid w:val="00257D5B"/>
    <w:rsid w:val="00260030"/>
    <w:rsid w:val="002603EF"/>
    <w:rsid w:val="00260564"/>
    <w:rsid w:val="00261286"/>
    <w:rsid w:val="00261628"/>
    <w:rsid w:val="0026173C"/>
    <w:rsid w:val="00261741"/>
    <w:rsid w:val="00261943"/>
    <w:rsid w:val="00261CA4"/>
    <w:rsid w:val="00262025"/>
    <w:rsid w:val="0026215C"/>
    <w:rsid w:val="002621C6"/>
    <w:rsid w:val="00262273"/>
    <w:rsid w:val="00262283"/>
    <w:rsid w:val="002622A1"/>
    <w:rsid w:val="002623D5"/>
    <w:rsid w:val="002627A0"/>
    <w:rsid w:val="0026289E"/>
    <w:rsid w:val="00263006"/>
    <w:rsid w:val="002633D1"/>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19"/>
    <w:rsid w:val="002668A7"/>
    <w:rsid w:val="002668FD"/>
    <w:rsid w:val="00266D31"/>
    <w:rsid w:val="00266D8F"/>
    <w:rsid w:val="00266E50"/>
    <w:rsid w:val="00266FD1"/>
    <w:rsid w:val="00267048"/>
    <w:rsid w:val="0026714F"/>
    <w:rsid w:val="00267469"/>
    <w:rsid w:val="00267529"/>
    <w:rsid w:val="00267590"/>
    <w:rsid w:val="00267632"/>
    <w:rsid w:val="0026777D"/>
    <w:rsid w:val="002677ED"/>
    <w:rsid w:val="00267A65"/>
    <w:rsid w:val="00267AE0"/>
    <w:rsid w:val="00267F3B"/>
    <w:rsid w:val="0027017E"/>
    <w:rsid w:val="0027057C"/>
    <w:rsid w:val="002705CA"/>
    <w:rsid w:val="002706D0"/>
    <w:rsid w:val="00270832"/>
    <w:rsid w:val="002708AE"/>
    <w:rsid w:val="002709B0"/>
    <w:rsid w:val="00270A21"/>
    <w:rsid w:val="00270C24"/>
    <w:rsid w:val="00270DA1"/>
    <w:rsid w:val="0027110F"/>
    <w:rsid w:val="00271213"/>
    <w:rsid w:val="00271368"/>
    <w:rsid w:val="002714A1"/>
    <w:rsid w:val="00271903"/>
    <w:rsid w:val="00271B16"/>
    <w:rsid w:val="00271D67"/>
    <w:rsid w:val="00271DA0"/>
    <w:rsid w:val="00271E33"/>
    <w:rsid w:val="00271EAF"/>
    <w:rsid w:val="00272080"/>
    <w:rsid w:val="00272119"/>
    <w:rsid w:val="00272881"/>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89B"/>
    <w:rsid w:val="00274936"/>
    <w:rsid w:val="00274AEB"/>
    <w:rsid w:val="00274B18"/>
    <w:rsid w:val="00274B25"/>
    <w:rsid w:val="00274DAD"/>
    <w:rsid w:val="00275108"/>
    <w:rsid w:val="00275119"/>
    <w:rsid w:val="00275344"/>
    <w:rsid w:val="002753D5"/>
    <w:rsid w:val="002755AC"/>
    <w:rsid w:val="00275679"/>
    <w:rsid w:val="0027581A"/>
    <w:rsid w:val="00275840"/>
    <w:rsid w:val="0027587B"/>
    <w:rsid w:val="00275A65"/>
    <w:rsid w:val="00275C72"/>
    <w:rsid w:val="00276000"/>
    <w:rsid w:val="00276062"/>
    <w:rsid w:val="0027646E"/>
    <w:rsid w:val="00276577"/>
    <w:rsid w:val="00276A1E"/>
    <w:rsid w:val="00276CA0"/>
    <w:rsid w:val="00276E9C"/>
    <w:rsid w:val="0027721A"/>
    <w:rsid w:val="00277948"/>
    <w:rsid w:val="00277A13"/>
    <w:rsid w:val="00277B5E"/>
    <w:rsid w:val="00277C75"/>
    <w:rsid w:val="00277C7F"/>
    <w:rsid w:val="00277F60"/>
    <w:rsid w:val="0028002B"/>
    <w:rsid w:val="002801E1"/>
    <w:rsid w:val="00280F22"/>
    <w:rsid w:val="00281174"/>
    <w:rsid w:val="002812F6"/>
    <w:rsid w:val="00281327"/>
    <w:rsid w:val="00281441"/>
    <w:rsid w:val="00281DBA"/>
    <w:rsid w:val="00282ABC"/>
    <w:rsid w:val="00282F81"/>
    <w:rsid w:val="00283088"/>
    <w:rsid w:val="00283642"/>
    <w:rsid w:val="00283655"/>
    <w:rsid w:val="00283A72"/>
    <w:rsid w:val="00283AB9"/>
    <w:rsid w:val="00283BE7"/>
    <w:rsid w:val="00283F2D"/>
    <w:rsid w:val="002840E7"/>
    <w:rsid w:val="0028426D"/>
    <w:rsid w:val="002843F2"/>
    <w:rsid w:val="002844FB"/>
    <w:rsid w:val="00284973"/>
    <w:rsid w:val="00284B4D"/>
    <w:rsid w:val="00284C3B"/>
    <w:rsid w:val="00284F1A"/>
    <w:rsid w:val="00284F7E"/>
    <w:rsid w:val="002851B7"/>
    <w:rsid w:val="00285C2E"/>
    <w:rsid w:val="00285C56"/>
    <w:rsid w:val="00285C7F"/>
    <w:rsid w:val="00286727"/>
    <w:rsid w:val="0028677C"/>
    <w:rsid w:val="00286B54"/>
    <w:rsid w:val="00286BCF"/>
    <w:rsid w:val="00286D7B"/>
    <w:rsid w:val="00287232"/>
    <w:rsid w:val="002875CF"/>
    <w:rsid w:val="0028771F"/>
    <w:rsid w:val="00287782"/>
    <w:rsid w:val="00287CE9"/>
    <w:rsid w:val="00287DC7"/>
    <w:rsid w:val="00290072"/>
    <w:rsid w:val="002900E3"/>
    <w:rsid w:val="00290573"/>
    <w:rsid w:val="00290924"/>
    <w:rsid w:val="00290927"/>
    <w:rsid w:val="002909BD"/>
    <w:rsid w:val="00290DEB"/>
    <w:rsid w:val="0029108C"/>
    <w:rsid w:val="00291092"/>
    <w:rsid w:val="002911D0"/>
    <w:rsid w:val="00291364"/>
    <w:rsid w:val="00291524"/>
    <w:rsid w:val="002918B6"/>
    <w:rsid w:val="00291E56"/>
    <w:rsid w:val="00291F13"/>
    <w:rsid w:val="00292024"/>
    <w:rsid w:val="00292127"/>
    <w:rsid w:val="00292179"/>
    <w:rsid w:val="00292290"/>
    <w:rsid w:val="00292467"/>
    <w:rsid w:val="002926DC"/>
    <w:rsid w:val="00293087"/>
    <w:rsid w:val="00293542"/>
    <w:rsid w:val="002935DF"/>
    <w:rsid w:val="002937C7"/>
    <w:rsid w:val="00293D0F"/>
    <w:rsid w:val="0029404D"/>
    <w:rsid w:val="00294080"/>
    <w:rsid w:val="002942C0"/>
    <w:rsid w:val="002943FE"/>
    <w:rsid w:val="0029494B"/>
    <w:rsid w:val="002949C4"/>
    <w:rsid w:val="00294C58"/>
    <w:rsid w:val="00294F0A"/>
    <w:rsid w:val="00294F1A"/>
    <w:rsid w:val="002950E0"/>
    <w:rsid w:val="002956EC"/>
    <w:rsid w:val="00295911"/>
    <w:rsid w:val="00296020"/>
    <w:rsid w:val="0029651C"/>
    <w:rsid w:val="002969A2"/>
    <w:rsid w:val="00296F9D"/>
    <w:rsid w:val="00297147"/>
    <w:rsid w:val="002978CF"/>
    <w:rsid w:val="002979B5"/>
    <w:rsid w:val="00297B83"/>
    <w:rsid w:val="00297C4F"/>
    <w:rsid w:val="00297D9F"/>
    <w:rsid w:val="00297DF0"/>
    <w:rsid w:val="002A00CB"/>
    <w:rsid w:val="002A00DD"/>
    <w:rsid w:val="002A0172"/>
    <w:rsid w:val="002A0A13"/>
    <w:rsid w:val="002A0A79"/>
    <w:rsid w:val="002A0AE4"/>
    <w:rsid w:val="002A0BA7"/>
    <w:rsid w:val="002A1312"/>
    <w:rsid w:val="002A1548"/>
    <w:rsid w:val="002A1D89"/>
    <w:rsid w:val="002A2377"/>
    <w:rsid w:val="002A2676"/>
    <w:rsid w:val="002A2911"/>
    <w:rsid w:val="002A2A26"/>
    <w:rsid w:val="002A2B32"/>
    <w:rsid w:val="002A2FC1"/>
    <w:rsid w:val="002A374D"/>
    <w:rsid w:val="002A385B"/>
    <w:rsid w:val="002A42C9"/>
    <w:rsid w:val="002A45DB"/>
    <w:rsid w:val="002A46F6"/>
    <w:rsid w:val="002A4856"/>
    <w:rsid w:val="002A4D18"/>
    <w:rsid w:val="002A4E8C"/>
    <w:rsid w:val="002A52A6"/>
    <w:rsid w:val="002A55E4"/>
    <w:rsid w:val="002A56AD"/>
    <w:rsid w:val="002A5779"/>
    <w:rsid w:val="002A578F"/>
    <w:rsid w:val="002A59E7"/>
    <w:rsid w:val="002A5A93"/>
    <w:rsid w:val="002A5C89"/>
    <w:rsid w:val="002A5DF4"/>
    <w:rsid w:val="002A67DF"/>
    <w:rsid w:val="002A6838"/>
    <w:rsid w:val="002A68CE"/>
    <w:rsid w:val="002A68F6"/>
    <w:rsid w:val="002A73AE"/>
    <w:rsid w:val="002A73B2"/>
    <w:rsid w:val="002A7574"/>
    <w:rsid w:val="002A7605"/>
    <w:rsid w:val="002A7656"/>
    <w:rsid w:val="002A7C97"/>
    <w:rsid w:val="002A7F14"/>
    <w:rsid w:val="002A7F19"/>
    <w:rsid w:val="002B003A"/>
    <w:rsid w:val="002B0049"/>
    <w:rsid w:val="002B00CE"/>
    <w:rsid w:val="002B01CA"/>
    <w:rsid w:val="002B0422"/>
    <w:rsid w:val="002B046B"/>
    <w:rsid w:val="002B094F"/>
    <w:rsid w:val="002B0C23"/>
    <w:rsid w:val="002B0CF8"/>
    <w:rsid w:val="002B11C7"/>
    <w:rsid w:val="002B165B"/>
    <w:rsid w:val="002B198F"/>
    <w:rsid w:val="002B1A3D"/>
    <w:rsid w:val="002B1B4C"/>
    <w:rsid w:val="002B1D45"/>
    <w:rsid w:val="002B1E24"/>
    <w:rsid w:val="002B2146"/>
    <w:rsid w:val="002B218C"/>
    <w:rsid w:val="002B2232"/>
    <w:rsid w:val="002B27CC"/>
    <w:rsid w:val="002B2A71"/>
    <w:rsid w:val="002B2DB5"/>
    <w:rsid w:val="002B31CE"/>
    <w:rsid w:val="002B320B"/>
    <w:rsid w:val="002B32A7"/>
    <w:rsid w:val="002B33C6"/>
    <w:rsid w:val="002B3565"/>
    <w:rsid w:val="002B3675"/>
    <w:rsid w:val="002B388F"/>
    <w:rsid w:val="002B390B"/>
    <w:rsid w:val="002B39ED"/>
    <w:rsid w:val="002B3A23"/>
    <w:rsid w:val="002B3A6F"/>
    <w:rsid w:val="002B3F7F"/>
    <w:rsid w:val="002B41A1"/>
    <w:rsid w:val="002B424E"/>
    <w:rsid w:val="002B4296"/>
    <w:rsid w:val="002B42CE"/>
    <w:rsid w:val="002B43B2"/>
    <w:rsid w:val="002B4522"/>
    <w:rsid w:val="002B4B7C"/>
    <w:rsid w:val="002B4E09"/>
    <w:rsid w:val="002B5442"/>
    <w:rsid w:val="002B5606"/>
    <w:rsid w:val="002B56B4"/>
    <w:rsid w:val="002B5757"/>
    <w:rsid w:val="002B57C4"/>
    <w:rsid w:val="002B59F2"/>
    <w:rsid w:val="002B5E09"/>
    <w:rsid w:val="002B5E91"/>
    <w:rsid w:val="002B5EA8"/>
    <w:rsid w:val="002B6202"/>
    <w:rsid w:val="002B63D5"/>
    <w:rsid w:val="002B6867"/>
    <w:rsid w:val="002B688D"/>
    <w:rsid w:val="002B68E6"/>
    <w:rsid w:val="002B6B72"/>
    <w:rsid w:val="002B6DB2"/>
    <w:rsid w:val="002B6ECC"/>
    <w:rsid w:val="002B6EF1"/>
    <w:rsid w:val="002B6F59"/>
    <w:rsid w:val="002B6FAD"/>
    <w:rsid w:val="002B760C"/>
    <w:rsid w:val="002B7615"/>
    <w:rsid w:val="002B76F2"/>
    <w:rsid w:val="002B78AF"/>
    <w:rsid w:val="002B7C21"/>
    <w:rsid w:val="002B7C97"/>
    <w:rsid w:val="002B7D00"/>
    <w:rsid w:val="002B7E3E"/>
    <w:rsid w:val="002C0063"/>
    <w:rsid w:val="002C00D0"/>
    <w:rsid w:val="002C034C"/>
    <w:rsid w:val="002C03AE"/>
    <w:rsid w:val="002C042D"/>
    <w:rsid w:val="002C083C"/>
    <w:rsid w:val="002C08B0"/>
    <w:rsid w:val="002C0A31"/>
    <w:rsid w:val="002C0CAB"/>
    <w:rsid w:val="002C11B3"/>
    <w:rsid w:val="002C125A"/>
    <w:rsid w:val="002C12D5"/>
    <w:rsid w:val="002C1460"/>
    <w:rsid w:val="002C1AC7"/>
    <w:rsid w:val="002C20FE"/>
    <w:rsid w:val="002C236D"/>
    <w:rsid w:val="002C30E3"/>
    <w:rsid w:val="002C30E4"/>
    <w:rsid w:val="002C31C0"/>
    <w:rsid w:val="002C331A"/>
    <w:rsid w:val="002C3597"/>
    <w:rsid w:val="002C3650"/>
    <w:rsid w:val="002C368B"/>
    <w:rsid w:val="002C374F"/>
    <w:rsid w:val="002C3BAB"/>
    <w:rsid w:val="002C3BF0"/>
    <w:rsid w:val="002C4129"/>
    <w:rsid w:val="002C4270"/>
    <w:rsid w:val="002C4702"/>
    <w:rsid w:val="002C4706"/>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1FF"/>
    <w:rsid w:val="002C73C6"/>
    <w:rsid w:val="002C7462"/>
    <w:rsid w:val="002C77CA"/>
    <w:rsid w:val="002C78FF"/>
    <w:rsid w:val="002D033F"/>
    <w:rsid w:val="002D0633"/>
    <w:rsid w:val="002D06BE"/>
    <w:rsid w:val="002D06ED"/>
    <w:rsid w:val="002D0936"/>
    <w:rsid w:val="002D0A1C"/>
    <w:rsid w:val="002D0A82"/>
    <w:rsid w:val="002D0E98"/>
    <w:rsid w:val="002D11CE"/>
    <w:rsid w:val="002D132D"/>
    <w:rsid w:val="002D1378"/>
    <w:rsid w:val="002D1517"/>
    <w:rsid w:val="002D1589"/>
    <w:rsid w:val="002D2350"/>
    <w:rsid w:val="002D23C0"/>
    <w:rsid w:val="002D2485"/>
    <w:rsid w:val="002D255E"/>
    <w:rsid w:val="002D25AB"/>
    <w:rsid w:val="002D27D5"/>
    <w:rsid w:val="002D2F98"/>
    <w:rsid w:val="002D36EB"/>
    <w:rsid w:val="002D39A4"/>
    <w:rsid w:val="002D3B0E"/>
    <w:rsid w:val="002D3D0F"/>
    <w:rsid w:val="002D3E9C"/>
    <w:rsid w:val="002D3F44"/>
    <w:rsid w:val="002D403F"/>
    <w:rsid w:val="002D445D"/>
    <w:rsid w:val="002D48FE"/>
    <w:rsid w:val="002D4C8B"/>
    <w:rsid w:val="002D4CE4"/>
    <w:rsid w:val="002D5292"/>
    <w:rsid w:val="002D59FC"/>
    <w:rsid w:val="002D5B73"/>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16"/>
    <w:rsid w:val="002D7F8B"/>
    <w:rsid w:val="002E00A7"/>
    <w:rsid w:val="002E0878"/>
    <w:rsid w:val="002E094B"/>
    <w:rsid w:val="002E0DB5"/>
    <w:rsid w:val="002E10A0"/>
    <w:rsid w:val="002E124C"/>
    <w:rsid w:val="002E138B"/>
    <w:rsid w:val="002E17D0"/>
    <w:rsid w:val="002E18C2"/>
    <w:rsid w:val="002E213C"/>
    <w:rsid w:val="002E21EC"/>
    <w:rsid w:val="002E25A5"/>
    <w:rsid w:val="002E2DAD"/>
    <w:rsid w:val="002E2E3B"/>
    <w:rsid w:val="002E30A5"/>
    <w:rsid w:val="002E33F3"/>
    <w:rsid w:val="002E3444"/>
    <w:rsid w:val="002E3D71"/>
    <w:rsid w:val="002E4419"/>
    <w:rsid w:val="002E45CF"/>
    <w:rsid w:val="002E4778"/>
    <w:rsid w:val="002E4DBC"/>
    <w:rsid w:val="002E4F32"/>
    <w:rsid w:val="002E521D"/>
    <w:rsid w:val="002E53B9"/>
    <w:rsid w:val="002E5523"/>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09"/>
    <w:rsid w:val="002F03E3"/>
    <w:rsid w:val="002F0636"/>
    <w:rsid w:val="002F0A12"/>
    <w:rsid w:val="002F1089"/>
    <w:rsid w:val="002F127D"/>
    <w:rsid w:val="002F15C6"/>
    <w:rsid w:val="002F1B45"/>
    <w:rsid w:val="002F1B52"/>
    <w:rsid w:val="002F1ECF"/>
    <w:rsid w:val="002F1F23"/>
    <w:rsid w:val="002F223C"/>
    <w:rsid w:val="002F234D"/>
    <w:rsid w:val="002F237A"/>
    <w:rsid w:val="002F251D"/>
    <w:rsid w:val="002F2565"/>
    <w:rsid w:val="002F25BD"/>
    <w:rsid w:val="002F25E6"/>
    <w:rsid w:val="002F2662"/>
    <w:rsid w:val="002F2818"/>
    <w:rsid w:val="002F2921"/>
    <w:rsid w:val="002F2A7C"/>
    <w:rsid w:val="002F3201"/>
    <w:rsid w:val="002F3411"/>
    <w:rsid w:val="002F38D1"/>
    <w:rsid w:val="002F3A2E"/>
    <w:rsid w:val="002F3A6D"/>
    <w:rsid w:val="002F3A6F"/>
    <w:rsid w:val="002F3C06"/>
    <w:rsid w:val="002F3F0F"/>
    <w:rsid w:val="002F40E8"/>
    <w:rsid w:val="002F41F8"/>
    <w:rsid w:val="002F42BF"/>
    <w:rsid w:val="002F4314"/>
    <w:rsid w:val="002F475A"/>
    <w:rsid w:val="002F496D"/>
    <w:rsid w:val="002F4A2F"/>
    <w:rsid w:val="002F4DFA"/>
    <w:rsid w:val="002F5223"/>
    <w:rsid w:val="002F53E0"/>
    <w:rsid w:val="002F5993"/>
    <w:rsid w:val="002F5C3F"/>
    <w:rsid w:val="002F610E"/>
    <w:rsid w:val="002F6751"/>
    <w:rsid w:val="002F68C7"/>
    <w:rsid w:val="002F6A97"/>
    <w:rsid w:val="002F6D3A"/>
    <w:rsid w:val="002F718B"/>
    <w:rsid w:val="002F7221"/>
    <w:rsid w:val="002F72C3"/>
    <w:rsid w:val="002F76EA"/>
    <w:rsid w:val="002F777A"/>
    <w:rsid w:val="002F797B"/>
    <w:rsid w:val="002F7FCF"/>
    <w:rsid w:val="002F7FFA"/>
    <w:rsid w:val="003000E5"/>
    <w:rsid w:val="00300147"/>
    <w:rsid w:val="00300206"/>
    <w:rsid w:val="003005AF"/>
    <w:rsid w:val="0030088B"/>
    <w:rsid w:val="00300BB2"/>
    <w:rsid w:val="00301120"/>
    <w:rsid w:val="00301344"/>
    <w:rsid w:val="0030135D"/>
    <w:rsid w:val="00301475"/>
    <w:rsid w:val="0030151D"/>
    <w:rsid w:val="00301762"/>
    <w:rsid w:val="00301A4F"/>
    <w:rsid w:val="00302050"/>
    <w:rsid w:val="003022DD"/>
    <w:rsid w:val="003028A2"/>
    <w:rsid w:val="00302A23"/>
    <w:rsid w:val="00302CAC"/>
    <w:rsid w:val="00303025"/>
    <w:rsid w:val="00303361"/>
    <w:rsid w:val="0030349D"/>
    <w:rsid w:val="00303639"/>
    <w:rsid w:val="00303697"/>
    <w:rsid w:val="00303975"/>
    <w:rsid w:val="00303A69"/>
    <w:rsid w:val="00303A6A"/>
    <w:rsid w:val="00303ABF"/>
    <w:rsid w:val="00303C0F"/>
    <w:rsid w:val="00304229"/>
    <w:rsid w:val="00304307"/>
    <w:rsid w:val="0030459E"/>
    <w:rsid w:val="003048E5"/>
    <w:rsid w:val="00304D1E"/>
    <w:rsid w:val="00304D5F"/>
    <w:rsid w:val="00304E7C"/>
    <w:rsid w:val="00305420"/>
    <w:rsid w:val="0030555E"/>
    <w:rsid w:val="00305AD6"/>
    <w:rsid w:val="00305D22"/>
    <w:rsid w:val="00306355"/>
    <w:rsid w:val="003063C4"/>
    <w:rsid w:val="0030640F"/>
    <w:rsid w:val="00306527"/>
    <w:rsid w:val="003067DF"/>
    <w:rsid w:val="00306860"/>
    <w:rsid w:val="003068E4"/>
    <w:rsid w:val="00306918"/>
    <w:rsid w:val="00306B81"/>
    <w:rsid w:val="00306C94"/>
    <w:rsid w:val="00306D09"/>
    <w:rsid w:val="00306EC3"/>
    <w:rsid w:val="00307D92"/>
    <w:rsid w:val="00307F1D"/>
    <w:rsid w:val="003105CE"/>
    <w:rsid w:val="003105F9"/>
    <w:rsid w:val="0031082D"/>
    <w:rsid w:val="003108DC"/>
    <w:rsid w:val="00310A5E"/>
    <w:rsid w:val="00310ABE"/>
    <w:rsid w:val="00310B26"/>
    <w:rsid w:val="003113F7"/>
    <w:rsid w:val="00311903"/>
    <w:rsid w:val="00311934"/>
    <w:rsid w:val="00311967"/>
    <w:rsid w:val="00311B30"/>
    <w:rsid w:val="00311B3B"/>
    <w:rsid w:val="00311B45"/>
    <w:rsid w:val="00311BF0"/>
    <w:rsid w:val="00311E7E"/>
    <w:rsid w:val="003121E2"/>
    <w:rsid w:val="003122A3"/>
    <w:rsid w:val="00312544"/>
    <w:rsid w:val="00312576"/>
    <w:rsid w:val="003126BD"/>
    <w:rsid w:val="00312889"/>
    <w:rsid w:val="00312B90"/>
    <w:rsid w:val="00312D08"/>
    <w:rsid w:val="00312EA4"/>
    <w:rsid w:val="00313066"/>
    <w:rsid w:val="003133BA"/>
    <w:rsid w:val="0031349D"/>
    <w:rsid w:val="00313620"/>
    <w:rsid w:val="003138D0"/>
    <w:rsid w:val="0031397E"/>
    <w:rsid w:val="0031399B"/>
    <w:rsid w:val="00313B2B"/>
    <w:rsid w:val="00313C80"/>
    <w:rsid w:val="00313D19"/>
    <w:rsid w:val="00313F2C"/>
    <w:rsid w:val="0031431B"/>
    <w:rsid w:val="00314374"/>
    <w:rsid w:val="00314516"/>
    <w:rsid w:val="00314733"/>
    <w:rsid w:val="00314AA2"/>
    <w:rsid w:val="00314AD2"/>
    <w:rsid w:val="00314B70"/>
    <w:rsid w:val="00314CC6"/>
    <w:rsid w:val="00314D62"/>
    <w:rsid w:val="00314FB1"/>
    <w:rsid w:val="00314FBF"/>
    <w:rsid w:val="00315163"/>
    <w:rsid w:val="003157FC"/>
    <w:rsid w:val="0031585C"/>
    <w:rsid w:val="003158CA"/>
    <w:rsid w:val="0031591A"/>
    <w:rsid w:val="00315AD3"/>
    <w:rsid w:val="00315FD1"/>
    <w:rsid w:val="00316152"/>
    <w:rsid w:val="00316355"/>
    <w:rsid w:val="0031643D"/>
    <w:rsid w:val="003164DB"/>
    <w:rsid w:val="003169B4"/>
    <w:rsid w:val="00316C2A"/>
    <w:rsid w:val="00317067"/>
    <w:rsid w:val="0031713C"/>
    <w:rsid w:val="003172C2"/>
    <w:rsid w:val="003172E2"/>
    <w:rsid w:val="003173E3"/>
    <w:rsid w:val="00317440"/>
    <w:rsid w:val="0031754A"/>
    <w:rsid w:val="00317CA1"/>
    <w:rsid w:val="00317F2A"/>
    <w:rsid w:val="00320010"/>
    <w:rsid w:val="003201F4"/>
    <w:rsid w:val="00320712"/>
    <w:rsid w:val="003207D4"/>
    <w:rsid w:val="00320A08"/>
    <w:rsid w:val="00320C0D"/>
    <w:rsid w:val="00320D3C"/>
    <w:rsid w:val="003213D1"/>
    <w:rsid w:val="0032153F"/>
    <w:rsid w:val="003215CF"/>
    <w:rsid w:val="0032176F"/>
    <w:rsid w:val="003217DD"/>
    <w:rsid w:val="00321B42"/>
    <w:rsid w:val="00321B52"/>
    <w:rsid w:val="00321DB9"/>
    <w:rsid w:val="003220C3"/>
    <w:rsid w:val="003223C0"/>
    <w:rsid w:val="00322722"/>
    <w:rsid w:val="00322A25"/>
    <w:rsid w:val="00322FFA"/>
    <w:rsid w:val="00323B4A"/>
    <w:rsid w:val="00323D43"/>
    <w:rsid w:val="0032415C"/>
    <w:rsid w:val="003244C4"/>
    <w:rsid w:val="00324659"/>
    <w:rsid w:val="0032470B"/>
    <w:rsid w:val="00324788"/>
    <w:rsid w:val="00324ABE"/>
    <w:rsid w:val="00324AC2"/>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99A"/>
    <w:rsid w:val="00327AE6"/>
    <w:rsid w:val="00327E09"/>
    <w:rsid w:val="003301B0"/>
    <w:rsid w:val="0033073E"/>
    <w:rsid w:val="00330812"/>
    <w:rsid w:val="00330844"/>
    <w:rsid w:val="00330BE7"/>
    <w:rsid w:val="00330C0C"/>
    <w:rsid w:val="00330C53"/>
    <w:rsid w:val="00330CC3"/>
    <w:rsid w:val="00330ED0"/>
    <w:rsid w:val="00330F17"/>
    <w:rsid w:val="00331215"/>
    <w:rsid w:val="003312C0"/>
    <w:rsid w:val="00331324"/>
    <w:rsid w:val="00331967"/>
    <w:rsid w:val="00331E9B"/>
    <w:rsid w:val="00331ECA"/>
    <w:rsid w:val="003323B9"/>
    <w:rsid w:val="00332635"/>
    <w:rsid w:val="00332B0B"/>
    <w:rsid w:val="00333A4A"/>
    <w:rsid w:val="0033444A"/>
    <w:rsid w:val="003344DD"/>
    <w:rsid w:val="00334774"/>
    <w:rsid w:val="00334838"/>
    <w:rsid w:val="00334B86"/>
    <w:rsid w:val="00335159"/>
    <w:rsid w:val="003356BF"/>
    <w:rsid w:val="00335835"/>
    <w:rsid w:val="00335AB7"/>
    <w:rsid w:val="00335ECD"/>
    <w:rsid w:val="00335FF3"/>
    <w:rsid w:val="00336077"/>
    <w:rsid w:val="003360F3"/>
    <w:rsid w:val="0033680A"/>
    <w:rsid w:val="00336C38"/>
    <w:rsid w:val="00336D11"/>
    <w:rsid w:val="00336F63"/>
    <w:rsid w:val="003379D5"/>
    <w:rsid w:val="00337BF6"/>
    <w:rsid w:val="00337DD5"/>
    <w:rsid w:val="00337E0C"/>
    <w:rsid w:val="00337F81"/>
    <w:rsid w:val="003400BD"/>
    <w:rsid w:val="003406B2"/>
    <w:rsid w:val="00340729"/>
    <w:rsid w:val="00340841"/>
    <w:rsid w:val="003408E9"/>
    <w:rsid w:val="00340CC8"/>
    <w:rsid w:val="00340CDA"/>
    <w:rsid w:val="00340E3F"/>
    <w:rsid w:val="00340FEC"/>
    <w:rsid w:val="003414D5"/>
    <w:rsid w:val="0034160D"/>
    <w:rsid w:val="003417E9"/>
    <w:rsid w:val="00341896"/>
    <w:rsid w:val="00341D18"/>
    <w:rsid w:val="00341E46"/>
    <w:rsid w:val="00341F99"/>
    <w:rsid w:val="003420E6"/>
    <w:rsid w:val="003421FD"/>
    <w:rsid w:val="00342276"/>
    <w:rsid w:val="003425C3"/>
    <w:rsid w:val="00342980"/>
    <w:rsid w:val="00342A9A"/>
    <w:rsid w:val="00342C48"/>
    <w:rsid w:val="00342E33"/>
    <w:rsid w:val="00342F41"/>
    <w:rsid w:val="0034319E"/>
    <w:rsid w:val="00343BCA"/>
    <w:rsid w:val="00343DBB"/>
    <w:rsid w:val="00343ECA"/>
    <w:rsid w:val="00343FD2"/>
    <w:rsid w:val="00344215"/>
    <w:rsid w:val="0034484E"/>
    <w:rsid w:val="003448D5"/>
    <w:rsid w:val="0034499C"/>
    <w:rsid w:val="00344C0B"/>
    <w:rsid w:val="00344E0D"/>
    <w:rsid w:val="00344F14"/>
    <w:rsid w:val="00344F85"/>
    <w:rsid w:val="003450C6"/>
    <w:rsid w:val="00345118"/>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22F"/>
    <w:rsid w:val="003503F0"/>
    <w:rsid w:val="00350425"/>
    <w:rsid w:val="00350C72"/>
    <w:rsid w:val="00350E38"/>
    <w:rsid w:val="00350FA7"/>
    <w:rsid w:val="003510E5"/>
    <w:rsid w:val="00351138"/>
    <w:rsid w:val="00351231"/>
    <w:rsid w:val="003514D4"/>
    <w:rsid w:val="003516C8"/>
    <w:rsid w:val="00351C01"/>
    <w:rsid w:val="00351CA7"/>
    <w:rsid w:val="003520A9"/>
    <w:rsid w:val="003520EE"/>
    <w:rsid w:val="0035229D"/>
    <w:rsid w:val="00352319"/>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50F"/>
    <w:rsid w:val="0035578F"/>
    <w:rsid w:val="003559DA"/>
    <w:rsid w:val="003559FC"/>
    <w:rsid w:val="00356184"/>
    <w:rsid w:val="0035658D"/>
    <w:rsid w:val="003566DA"/>
    <w:rsid w:val="00356743"/>
    <w:rsid w:val="003569B4"/>
    <w:rsid w:val="00356AEF"/>
    <w:rsid w:val="00356FEE"/>
    <w:rsid w:val="003571B9"/>
    <w:rsid w:val="003577B3"/>
    <w:rsid w:val="003577F4"/>
    <w:rsid w:val="00357B2C"/>
    <w:rsid w:val="00357C46"/>
    <w:rsid w:val="00357C5B"/>
    <w:rsid w:val="00357DAC"/>
    <w:rsid w:val="00360162"/>
    <w:rsid w:val="003602D1"/>
    <w:rsid w:val="003604BD"/>
    <w:rsid w:val="003605A9"/>
    <w:rsid w:val="003605BA"/>
    <w:rsid w:val="003605F8"/>
    <w:rsid w:val="0036069F"/>
    <w:rsid w:val="003607F4"/>
    <w:rsid w:val="00360BFC"/>
    <w:rsid w:val="00360CD7"/>
    <w:rsid w:val="003616C1"/>
    <w:rsid w:val="00361A3A"/>
    <w:rsid w:val="00361AA1"/>
    <w:rsid w:val="00361E7F"/>
    <w:rsid w:val="00361FDC"/>
    <w:rsid w:val="0036215A"/>
    <w:rsid w:val="003623D9"/>
    <w:rsid w:val="00362487"/>
    <w:rsid w:val="00363018"/>
    <w:rsid w:val="0036341A"/>
    <w:rsid w:val="003638B1"/>
    <w:rsid w:val="00363978"/>
    <w:rsid w:val="003642FA"/>
    <w:rsid w:val="003643AC"/>
    <w:rsid w:val="00364449"/>
    <w:rsid w:val="003645AB"/>
    <w:rsid w:val="003645BE"/>
    <w:rsid w:val="003645FB"/>
    <w:rsid w:val="00364951"/>
    <w:rsid w:val="00364BF2"/>
    <w:rsid w:val="003650BE"/>
    <w:rsid w:val="0036551F"/>
    <w:rsid w:val="00365C3E"/>
    <w:rsid w:val="00365C98"/>
    <w:rsid w:val="00365CF2"/>
    <w:rsid w:val="00365E21"/>
    <w:rsid w:val="0036606D"/>
    <w:rsid w:val="00366312"/>
    <w:rsid w:val="0036678C"/>
    <w:rsid w:val="00366823"/>
    <w:rsid w:val="00366D79"/>
    <w:rsid w:val="0036707B"/>
    <w:rsid w:val="0036727D"/>
    <w:rsid w:val="003700C4"/>
    <w:rsid w:val="00370144"/>
    <w:rsid w:val="003701EE"/>
    <w:rsid w:val="0037035C"/>
    <w:rsid w:val="003708CE"/>
    <w:rsid w:val="00370AE9"/>
    <w:rsid w:val="00370BA5"/>
    <w:rsid w:val="00370C16"/>
    <w:rsid w:val="00370CB2"/>
    <w:rsid w:val="00370E82"/>
    <w:rsid w:val="00370EC5"/>
    <w:rsid w:val="00371095"/>
    <w:rsid w:val="003711A8"/>
    <w:rsid w:val="00371588"/>
    <w:rsid w:val="00371700"/>
    <w:rsid w:val="00371D00"/>
    <w:rsid w:val="00371E39"/>
    <w:rsid w:val="00371FD9"/>
    <w:rsid w:val="00372001"/>
    <w:rsid w:val="00372016"/>
    <w:rsid w:val="00372381"/>
    <w:rsid w:val="00372452"/>
    <w:rsid w:val="00372785"/>
    <w:rsid w:val="00372824"/>
    <w:rsid w:val="00372825"/>
    <w:rsid w:val="003728C2"/>
    <w:rsid w:val="00372BE2"/>
    <w:rsid w:val="00372C3C"/>
    <w:rsid w:val="00372CCE"/>
    <w:rsid w:val="003730B9"/>
    <w:rsid w:val="0037345E"/>
    <w:rsid w:val="003734E1"/>
    <w:rsid w:val="003735EC"/>
    <w:rsid w:val="00373895"/>
    <w:rsid w:val="00373D7B"/>
    <w:rsid w:val="00373DFA"/>
    <w:rsid w:val="00373F2F"/>
    <w:rsid w:val="0037405A"/>
    <w:rsid w:val="00374073"/>
    <w:rsid w:val="0037409F"/>
    <w:rsid w:val="003741A1"/>
    <w:rsid w:val="00374355"/>
    <w:rsid w:val="00374379"/>
    <w:rsid w:val="0037444D"/>
    <w:rsid w:val="00374772"/>
    <w:rsid w:val="00374929"/>
    <w:rsid w:val="00374957"/>
    <w:rsid w:val="003749C4"/>
    <w:rsid w:val="00374A50"/>
    <w:rsid w:val="00374F66"/>
    <w:rsid w:val="00375160"/>
    <w:rsid w:val="0037534C"/>
    <w:rsid w:val="003754F6"/>
    <w:rsid w:val="0037553C"/>
    <w:rsid w:val="003755A8"/>
    <w:rsid w:val="0037599D"/>
    <w:rsid w:val="00375E91"/>
    <w:rsid w:val="003762C7"/>
    <w:rsid w:val="00376465"/>
    <w:rsid w:val="003767D4"/>
    <w:rsid w:val="00376B91"/>
    <w:rsid w:val="00376C50"/>
    <w:rsid w:val="00376D18"/>
    <w:rsid w:val="00376DEC"/>
    <w:rsid w:val="00376DF9"/>
    <w:rsid w:val="00376E2A"/>
    <w:rsid w:val="00376FC8"/>
    <w:rsid w:val="003773D2"/>
    <w:rsid w:val="003776BE"/>
    <w:rsid w:val="00377745"/>
    <w:rsid w:val="00377820"/>
    <w:rsid w:val="00377971"/>
    <w:rsid w:val="00377B33"/>
    <w:rsid w:val="00377B50"/>
    <w:rsid w:val="00377EF4"/>
    <w:rsid w:val="00377F6D"/>
    <w:rsid w:val="00377FE9"/>
    <w:rsid w:val="003801E1"/>
    <w:rsid w:val="003802E4"/>
    <w:rsid w:val="0038034B"/>
    <w:rsid w:val="003803AF"/>
    <w:rsid w:val="00380651"/>
    <w:rsid w:val="003806C9"/>
    <w:rsid w:val="00380744"/>
    <w:rsid w:val="003807A4"/>
    <w:rsid w:val="00380E5B"/>
    <w:rsid w:val="0038107B"/>
    <w:rsid w:val="0038136B"/>
    <w:rsid w:val="003822E4"/>
    <w:rsid w:val="003825F5"/>
    <w:rsid w:val="00382D4D"/>
    <w:rsid w:val="00383025"/>
    <w:rsid w:val="003830FE"/>
    <w:rsid w:val="00383304"/>
    <w:rsid w:val="00383439"/>
    <w:rsid w:val="00383630"/>
    <w:rsid w:val="00383690"/>
    <w:rsid w:val="00383900"/>
    <w:rsid w:val="003840CD"/>
    <w:rsid w:val="0038422A"/>
    <w:rsid w:val="00384433"/>
    <w:rsid w:val="003844D4"/>
    <w:rsid w:val="003844F0"/>
    <w:rsid w:val="00384901"/>
    <w:rsid w:val="00384E8B"/>
    <w:rsid w:val="003850C6"/>
    <w:rsid w:val="003850D0"/>
    <w:rsid w:val="003851AC"/>
    <w:rsid w:val="00385286"/>
    <w:rsid w:val="003854A3"/>
    <w:rsid w:val="00385730"/>
    <w:rsid w:val="00385807"/>
    <w:rsid w:val="003858EA"/>
    <w:rsid w:val="00385B8A"/>
    <w:rsid w:val="00386091"/>
    <w:rsid w:val="003861F6"/>
    <w:rsid w:val="003862EB"/>
    <w:rsid w:val="003865DA"/>
    <w:rsid w:val="003865E8"/>
    <w:rsid w:val="00386837"/>
    <w:rsid w:val="00386AB4"/>
    <w:rsid w:val="00387074"/>
    <w:rsid w:val="0038743B"/>
    <w:rsid w:val="00387448"/>
    <w:rsid w:val="00387509"/>
    <w:rsid w:val="00387512"/>
    <w:rsid w:val="0038758F"/>
    <w:rsid w:val="00387648"/>
    <w:rsid w:val="00387B19"/>
    <w:rsid w:val="00387DBC"/>
    <w:rsid w:val="00387E17"/>
    <w:rsid w:val="00387E65"/>
    <w:rsid w:val="00387E9B"/>
    <w:rsid w:val="003901E7"/>
    <w:rsid w:val="0039063E"/>
    <w:rsid w:val="00390667"/>
    <w:rsid w:val="00390867"/>
    <w:rsid w:val="00390B4A"/>
    <w:rsid w:val="00390C60"/>
    <w:rsid w:val="00390CF5"/>
    <w:rsid w:val="00390D6A"/>
    <w:rsid w:val="00390E96"/>
    <w:rsid w:val="0039141B"/>
    <w:rsid w:val="003914E8"/>
    <w:rsid w:val="003915BD"/>
    <w:rsid w:val="003917CF"/>
    <w:rsid w:val="00391BFF"/>
    <w:rsid w:val="00391DF1"/>
    <w:rsid w:val="003925F5"/>
    <w:rsid w:val="003929B7"/>
    <w:rsid w:val="00392B81"/>
    <w:rsid w:val="00392BB1"/>
    <w:rsid w:val="00392D45"/>
    <w:rsid w:val="00392EB9"/>
    <w:rsid w:val="00392F09"/>
    <w:rsid w:val="00393444"/>
    <w:rsid w:val="003936CA"/>
    <w:rsid w:val="00393C51"/>
    <w:rsid w:val="00393E56"/>
    <w:rsid w:val="0039402E"/>
    <w:rsid w:val="003941F1"/>
    <w:rsid w:val="003942A9"/>
    <w:rsid w:val="003943CD"/>
    <w:rsid w:val="00394843"/>
    <w:rsid w:val="00394DF6"/>
    <w:rsid w:val="00394E3F"/>
    <w:rsid w:val="003952BA"/>
    <w:rsid w:val="003952D6"/>
    <w:rsid w:val="0039532C"/>
    <w:rsid w:val="003954A7"/>
    <w:rsid w:val="0039557A"/>
    <w:rsid w:val="00395657"/>
    <w:rsid w:val="003957C5"/>
    <w:rsid w:val="0039583B"/>
    <w:rsid w:val="00395A81"/>
    <w:rsid w:val="003960A0"/>
    <w:rsid w:val="003960D4"/>
    <w:rsid w:val="003960F2"/>
    <w:rsid w:val="0039637F"/>
    <w:rsid w:val="003966AD"/>
    <w:rsid w:val="0039685B"/>
    <w:rsid w:val="00396998"/>
    <w:rsid w:val="00396A9B"/>
    <w:rsid w:val="00396B02"/>
    <w:rsid w:val="00396B20"/>
    <w:rsid w:val="00396EAE"/>
    <w:rsid w:val="00396F61"/>
    <w:rsid w:val="003974A4"/>
    <w:rsid w:val="003974DE"/>
    <w:rsid w:val="00397526"/>
    <w:rsid w:val="00397835"/>
    <w:rsid w:val="0039787E"/>
    <w:rsid w:val="00397AFF"/>
    <w:rsid w:val="00397B9E"/>
    <w:rsid w:val="00397E2B"/>
    <w:rsid w:val="00397E41"/>
    <w:rsid w:val="003A007C"/>
    <w:rsid w:val="003A00AF"/>
    <w:rsid w:val="003A0231"/>
    <w:rsid w:val="003A02CC"/>
    <w:rsid w:val="003A0343"/>
    <w:rsid w:val="003A03BF"/>
    <w:rsid w:val="003A079A"/>
    <w:rsid w:val="003A07C8"/>
    <w:rsid w:val="003A08F5"/>
    <w:rsid w:val="003A09C9"/>
    <w:rsid w:val="003A0B98"/>
    <w:rsid w:val="003A0BB2"/>
    <w:rsid w:val="003A0ECE"/>
    <w:rsid w:val="003A0EFE"/>
    <w:rsid w:val="003A1369"/>
    <w:rsid w:val="003A148C"/>
    <w:rsid w:val="003A159D"/>
    <w:rsid w:val="003A15B2"/>
    <w:rsid w:val="003A18DE"/>
    <w:rsid w:val="003A18E6"/>
    <w:rsid w:val="003A1B93"/>
    <w:rsid w:val="003A1C99"/>
    <w:rsid w:val="003A1D01"/>
    <w:rsid w:val="003A1F4E"/>
    <w:rsid w:val="003A25F8"/>
    <w:rsid w:val="003A2AB5"/>
    <w:rsid w:val="003A2B04"/>
    <w:rsid w:val="003A2ED5"/>
    <w:rsid w:val="003A3428"/>
    <w:rsid w:val="003A367B"/>
    <w:rsid w:val="003A37C7"/>
    <w:rsid w:val="003A3934"/>
    <w:rsid w:val="003A39C2"/>
    <w:rsid w:val="003A3DDA"/>
    <w:rsid w:val="003A405C"/>
    <w:rsid w:val="003A42B4"/>
    <w:rsid w:val="003A4617"/>
    <w:rsid w:val="003A4752"/>
    <w:rsid w:val="003A4CF7"/>
    <w:rsid w:val="003A4E63"/>
    <w:rsid w:val="003A5056"/>
    <w:rsid w:val="003A5099"/>
    <w:rsid w:val="003A5120"/>
    <w:rsid w:val="003A54DF"/>
    <w:rsid w:val="003A54F3"/>
    <w:rsid w:val="003A57AB"/>
    <w:rsid w:val="003A59B2"/>
    <w:rsid w:val="003A5D26"/>
    <w:rsid w:val="003A5DA1"/>
    <w:rsid w:val="003A5DB5"/>
    <w:rsid w:val="003A5DF8"/>
    <w:rsid w:val="003A62FB"/>
    <w:rsid w:val="003A66B8"/>
    <w:rsid w:val="003A67DD"/>
    <w:rsid w:val="003A6817"/>
    <w:rsid w:val="003A69E4"/>
    <w:rsid w:val="003A6D63"/>
    <w:rsid w:val="003A6D92"/>
    <w:rsid w:val="003A72D4"/>
    <w:rsid w:val="003A7395"/>
    <w:rsid w:val="003A7434"/>
    <w:rsid w:val="003A7691"/>
    <w:rsid w:val="003A78AC"/>
    <w:rsid w:val="003A7A9F"/>
    <w:rsid w:val="003A7AA1"/>
    <w:rsid w:val="003A7E74"/>
    <w:rsid w:val="003A7EC5"/>
    <w:rsid w:val="003A7ED8"/>
    <w:rsid w:val="003A7FF6"/>
    <w:rsid w:val="003B0030"/>
    <w:rsid w:val="003B03A8"/>
    <w:rsid w:val="003B07FF"/>
    <w:rsid w:val="003B0DE6"/>
    <w:rsid w:val="003B0E13"/>
    <w:rsid w:val="003B0E3E"/>
    <w:rsid w:val="003B0E81"/>
    <w:rsid w:val="003B0E9B"/>
    <w:rsid w:val="003B0EB9"/>
    <w:rsid w:val="003B0FEC"/>
    <w:rsid w:val="003B118D"/>
    <w:rsid w:val="003B11C4"/>
    <w:rsid w:val="003B145D"/>
    <w:rsid w:val="003B18B8"/>
    <w:rsid w:val="003B1979"/>
    <w:rsid w:val="003B197C"/>
    <w:rsid w:val="003B1A9E"/>
    <w:rsid w:val="003B1BEF"/>
    <w:rsid w:val="003B1C24"/>
    <w:rsid w:val="003B1CF9"/>
    <w:rsid w:val="003B1E8F"/>
    <w:rsid w:val="003B20F0"/>
    <w:rsid w:val="003B211A"/>
    <w:rsid w:val="003B243E"/>
    <w:rsid w:val="003B2A88"/>
    <w:rsid w:val="003B2FE5"/>
    <w:rsid w:val="003B2FF6"/>
    <w:rsid w:val="003B3835"/>
    <w:rsid w:val="003B388E"/>
    <w:rsid w:val="003B392E"/>
    <w:rsid w:val="003B39EC"/>
    <w:rsid w:val="003B3BA1"/>
    <w:rsid w:val="003B3E72"/>
    <w:rsid w:val="003B41C8"/>
    <w:rsid w:val="003B428D"/>
    <w:rsid w:val="003B46A4"/>
    <w:rsid w:val="003B4A3F"/>
    <w:rsid w:val="003B4B70"/>
    <w:rsid w:val="003B4E36"/>
    <w:rsid w:val="003B4F88"/>
    <w:rsid w:val="003B5050"/>
    <w:rsid w:val="003B5356"/>
    <w:rsid w:val="003B57CD"/>
    <w:rsid w:val="003B5AD7"/>
    <w:rsid w:val="003B5B22"/>
    <w:rsid w:val="003B5CC7"/>
    <w:rsid w:val="003B6146"/>
    <w:rsid w:val="003B64B0"/>
    <w:rsid w:val="003B658A"/>
    <w:rsid w:val="003B67BA"/>
    <w:rsid w:val="003B6C2D"/>
    <w:rsid w:val="003B6E43"/>
    <w:rsid w:val="003B6EA6"/>
    <w:rsid w:val="003B6FF6"/>
    <w:rsid w:val="003B700D"/>
    <w:rsid w:val="003B7723"/>
    <w:rsid w:val="003B7801"/>
    <w:rsid w:val="003B785E"/>
    <w:rsid w:val="003B79A3"/>
    <w:rsid w:val="003B7C7A"/>
    <w:rsid w:val="003B7DE3"/>
    <w:rsid w:val="003C00F8"/>
    <w:rsid w:val="003C024F"/>
    <w:rsid w:val="003C0340"/>
    <w:rsid w:val="003C044C"/>
    <w:rsid w:val="003C06E2"/>
    <w:rsid w:val="003C0717"/>
    <w:rsid w:val="003C07CA"/>
    <w:rsid w:val="003C0903"/>
    <w:rsid w:val="003C0A24"/>
    <w:rsid w:val="003C0E75"/>
    <w:rsid w:val="003C0ED9"/>
    <w:rsid w:val="003C0F12"/>
    <w:rsid w:val="003C145E"/>
    <w:rsid w:val="003C167D"/>
    <w:rsid w:val="003C16FA"/>
    <w:rsid w:val="003C18DD"/>
    <w:rsid w:val="003C1937"/>
    <w:rsid w:val="003C1A31"/>
    <w:rsid w:val="003C1ADF"/>
    <w:rsid w:val="003C1D33"/>
    <w:rsid w:val="003C1D41"/>
    <w:rsid w:val="003C1DAE"/>
    <w:rsid w:val="003C1F59"/>
    <w:rsid w:val="003C29AB"/>
    <w:rsid w:val="003C2A3D"/>
    <w:rsid w:val="003C2A8A"/>
    <w:rsid w:val="003C2BAE"/>
    <w:rsid w:val="003C2EFA"/>
    <w:rsid w:val="003C3269"/>
    <w:rsid w:val="003C3869"/>
    <w:rsid w:val="003C39AF"/>
    <w:rsid w:val="003C3ACD"/>
    <w:rsid w:val="003C3D74"/>
    <w:rsid w:val="003C3F4E"/>
    <w:rsid w:val="003C3FB7"/>
    <w:rsid w:val="003C42BA"/>
    <w:rsid w:val="003C4CA1"/>
    <w:rsid w:val="003C4CB9"/>
    <w:rsid w:val="003C4F59"/>
    <w:rsid w:val="003C52A1"/>
    <w:rsid w:val="003C52CF"/>
    <w:rsid w:val="003C534E"/>
    <w:rsid w:val="003C54EA"/>
    <w:rsid w:val="003C5591"/>
    <w:rsid w:val="003C5AB8"/>
    <w:rsid w:val="003C606A"/>
    <w:rsid w:val="003C60F5"/>
    <w:rsid w:val="003C616F"/>
    <w:rsid w:val="003C6C04"/>
    <w:rsid w:val="003C6CA4"/>
    <w:rsid w:val="003C6EBE"/>
    <w:rsid w:val="003C7114"/>
    <w:rsid w:val="003C71F9"/>
    <w:rsid w:val="003C726D"/>
    <w:rsid w:val="003C7547"/>
    <w:rsid w:val="003C787B"/>
    <w:rsid w:val="003C7C38"/>
    <w:rsid w:val="003C7E39"/>
    <w:rsid w:val="003D0173"/>
    <w:rsid w:val="003D0A40"/>
    <w:rsid w:val="003D11D4"/>
    <w:rsid w:val="003D1484"/>
    <w:rsid w:val="003D1522"/>
    <w:rsid w:val="003D1838"/>
    <w:rsid w:val="003D1BE3"/>
    <w:rsid w:val="003D230E"/>
    <w:rsid w:val="003D2334"/>
    <w:rsid w:val="003D2720"/>
    <w:rsid w:val="003D27EE"/>
    <w:rsid w:val="003D30DD"/>
    <w:rsid w:val="003D31F0"/>
    <w:rsid w:val="003D326E"/>
    <w:rsid w:val="003D3270"/>
    <w:rsid w:val="003D32C7"/>
    <w:rsid w:val="003D33E3"/>
    <w:rsid w:val="003D3744"/>
    <w:rsid w:val="003D38FF"/>
    <w:rsid w:val="003D3962"/>
    <w:rsid w:val="003D3B5C"/>
    <w:rsid w:val="003D3CFC"/>
    <w:rsid w:val="003D4602"/>
    <w:rsid w:val="003D483D"/>
    <w:rsid w:val="003D48CD"/>
    <w:rsid w:val="003D4E2A"/>
    <w:rsid w:val="003D5068"/>
    <w:rsid w:val="003D514E"/>
    <w:rsid w:val="003D51E7"/>
    <w:rsid w:val="003D5215"/>
    <w:rsid w:val="003D5B25"/>
    <w:rsid w:val="003D5C1C"/>
    <w:rsid w:val="003D5C86"/>
    <w:rsid w:val="003D5F53"/>
    <w:rsid w:val="003D6095"/>
    <w:rsid w:val="003D629C"/>
    <w:rsid w:val="003D6394"/>
    <w:rsid w:val="003D645F"/>
    <w:rsid w:val="003D6A54"/>
    <w:rsid w:val="003D6A7B"/>
    <w:rsid w:val="003D6E63"/>
    <w:rsid w:val="003D6EE2"/>
    <w:rsid w:val="003D7295"/>
    <w:rsid w:val="003D7375"/>
    <w:rsid w:val="003D73D6"/>
    <w:rsid w:val="003D77E9"/>
    <w:rsid w:val="003D7A47"/>
    <w:rsid w:val="003D7A96"/>
    <w:rsid w:val="003D7BC4"/>
    <w:rsid w:val="003D7BE3"/>
    <w:rsid w:val="003D7EED"/>
    <w:rsid w:val="003D7FF7"/>
    <w:rsid w:val="003E0153"/>
    <w:rsid w:val="003E029A"/>
    <w:rsid w:val="003E032C"/>
    <w:rsid w:val="003E06EB"/>
    <w:rsid w:val="003E07A9"/>
    <w:rsid w:val="003E0F8B"/>
    <w:rsid w:val="003E0FF5"/>
    <w:rsid w:val="003E126C"/>
    <w:rsid w:val="003E144A"/>
    <w:rsid w:val="003E17D0"/>
    <w:rsid w:val="003E1B0C"/>
    <w:rsid w:val="003E1B1E"/>
    <w:rsid w:val="003E1B58"/>
    <w:rsid w:val="003E1C47"/>
    <w:rsid w:val="003E1C5A"/>
    <w:rsid w:val="003E1DC8"/>
    <w:rsid w:val="003E23FD"/>
    <w:rsid w:val="003E243F"/>
    <w:rsid w:val="003E2C1F"/>
    <w:rsid w:val="003E2CE4"/>
    <w:rsid w:val="003E2E0A"/>
    <w:rsid w:val="003E2F3C"/>
    <w:rsid w:val="003E394B"/>
    <w:rsid w:val="003E3B48"/>
    <w:rsid w:val="003E3D02"/>
    <w:rsid w:val="003E3EA2"/>
    <w:rsid w:val="003E3F67"/>
    <w:rsid w:val="003E4256"/>
    <w:rsid w:val="003E440F"/>
    <w:rsid w:val="003E4763"/>
    <w:rsid w:val="003E47B2"/>
    <w:rsid w:val="003E48F1"/>
    <w:rsid w:val="003E4DD9"/>
    <w:rsid w:val="003E5170"/>
    <w:rsid w:val="003E51F0"/>
    <w:rsid w:val="003E59F5"/>
    <w:rsid w:val="003E5A2C"/>
    <w:rsid w:val="003E5AA0"/>
    <w:rsid w:val="003E5BCE"/>
    <w:rsid w:val="003E6816"/>
    <w:rsid w:val="003E6AA0"/>
    <w:rsid w:val="003E7011"/>
    <w:rsid w:val="003E74AB"/>
    <w:rsid w:val="003E770F"/>
    <w:rsid w:val="003E7EAF"/>
    <w:rsid w:val="003E7F32"/>
    <w:rsid w:val="003F006E"/>
    <w:rsid w:val="003F03FF"/>
    <w:rsid w:val="003F0848"/>
    <w:rsid w:val="003F0C3B"/>
    <w:rsid w:val="003F0CBC"/>
    <w:rsid w:val="003F0F87"/>
    <w:rsid w:val="003F0FFB"/>
    <w:rsid w:val="003F1381"/>
    <w:rsid w:val="003F155D"/>
    <w:rsid w:val="003F1634"/>
    <w:rsid w:val="003F1895"/>
    <w:rsid w:val="003F19A9"/>
    <w:rsid w:val="003F19AE"/>
    <w:rsid w:val="003F1B83"/>
    <w:rsid w:val="003F1B92"/>
    <w:rsid w:val="003F1E21"/>
    <w:rsid w:val="003F239F"/>
    <w:rsid w:val="003F2C11"/>
    <w:rsid w:val="003F2CE5"/>
    <w:rsid w:val="003F3097"/>
    <w:rsid w:val="003F36F7"/>
    <w:rsid w:val="003F3C49"/>
    <w:rsid w:val="003F3E30"/>
    <w:rsid w:val="003F4905"/>
    <w:rsid w:val="003F49FB"/>
    <w:rsid w:val="003F4B4D"/>
    <w:rsid w:val="003F50E7"/>
    <w:rsid w:val="003F515D"/>
    <w:rsid w:val="003F5310"/>
    <w:rsid w:val="003F5560"/>
    <w:rsid w:val="003F591D"/>
    <w:rsid w:val="003F593C"/>
    <w:rsid w:val="003F5982"/>
    <w:rsid w:val="003F5E0A"/>
    <w:rsid w:val="003F6311"/>
    <w:rsid w:val="003F6475"/>
    <w:rsid w:val="003F6582"/>
    <w:rsid w:val="003F6662"/>
    <w:rsid w:val="003F6C53"/>
    <w:rsid w:val="003F6E17"/>
    <w:rsid w:val="003F6F5E"/>
    <w:rsid w:val="003F7208"/>
    <w:rsid w:val="003F7723"/>
    <w:rsid w:val="003F7A39"/>
    <w:rsid w:val="003F7C75"/>
    <w:rsid w:val="003F7DB4"/>
    <w:rsid w:val="003F7F28"/>
    <w:rsid w:val="00400056"/>
    <w:rsid w:val="004003A5"/>
    <w:rsid w:val="00400450"/>
    <w:rsid w:val="00400476"/>
    <w:rsid w:val="00400478"/>
    <w:rsid w:val="0040048A"/>
    <w:rsid w:val="004007FF"/>
    <w:rsid w:val="004008AB"/>
    <w:rsid w:val="00400AB7"/>
    <w:rsid w:val="00400C1F"/>
    <w:rsid w:val="00400CAC"/>
    <w:rsid w:val="004013C8"/>
    <w:rsid w:val="004015CE"/>
    <w:rsid w:val="00401657"/>
    <w:rsid w:val="0040176B"/>
    <w:rsid w:val="0040186A"/>
    <w:rsid w:val="00401A84"/>
    <w:rsid w:val="00401B1F"/>
    <w:rsid w:val="00401C0D"/>
    <w:rsid w:val="00401CE2"/>
    <w:rsid w:val="00402279"/>
    <w:rsid w:val="004023EA"/>
    <w:rsid w:val="004028EB"/>
    <w:rsid w:val="0040295E"/>
    <w:rsid w:val="00402B01"/>
    <w:rsid w:val="00402B39"/>
    <w:rsid w:val="00402C56"/>
    <w:rsid w:val="004030C3"/>
    <w:rsid w:val="004030C9"/>
    <w:rsid w:val="0040357C"/>
    <w:rsid w:val="004038CA"/>
    <w:rsid w:val="00403975"/>
    <w:rsid w:val="00403D4A"/>
    <w:rsid w:val="004040AA"/>
    <w:rsid w:val="00404122"/>
    <w:rsid w:val="0040419B"/>
    <w:rsid w:val="00404385"/>
    <w:rsid w:val="004049DA"/>
    <w:rsid w:val="00404B03"/>
    <w:rsid w:val="00404B27"/>
    <w:rsid w:val="00404CCC"/>
    <w:rsid w:val="00404DB4"/>
    <w:rsid w:val="004050D3"/>
    <w:rsid w:val="004051BE"/>
    <w:rsid w:val="00405539"/>
    <w:rsid w:val="004055F7"/>
    <w:rsid w:val="00405BF8"/>
    <w:rsid w:val="00405DE7"/>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8C4"/>
    <w:rsid w:val="00410AEB"/>
    <w:rsid w:val="00410CFE"/>
    <w:rsid w:val="00410E66"/>
    <w:rsid w:val="00410EC7"/>
    <w:rsid w:val="004113A8"/>
    <w:rsid w:val="00411BFF"/>
    <w:rsid w:val="0041221E"/>
    <w:rsid w:val="00412234"/>
    <w:rsid w:val="00412342"/>
    <w:rsid w:val="004124D2"/>
    <w:rsid w:val="00412851"/>
    <w:rsid w:val="00412885"/>
    <w:rsid w:val="00412B8E"/>
    <w:rsid w:val="00412BB1"/>
    <w:rsid w:val="00412BFF"/>
    <w:rsid w:val="0041301E"/>
    <w:rsid w:val="00413588"/>
    <w:rsid w:val="004137A3"/>
    <w:rsid w:val="004138ED"/>
    <w:rsid w:val="00413B63"/>
    <w:rsid w:val="00413D6E"/>
    <w:rsid w:val="00413DAA"/>
    <w:rsid w:val="00413F8F"/>
    <w:rsid w:val="004144AB"/>
    <w:rsid w:val="004144FB"/>
    <w:rsid w:val="00414988"/>
    <w:rsid w:val="004149F4"/>
    <w:rsid w:val="00414D7A"/>
    <w:rsid w:val="00415110"/>
    <w:rsid w:val="004151F1"/>
    <w:rsid w:val="0041587A"/>
    <w:rsid w:val="00415A01"/>
    <w:rsid w:val="004160D5"/>
    <w:rsid w:val="0041620A"/>
    <w:rsid w:val="004162A8"/>
    <w:rsid w:val="00416347"/>
    <w:rsid w:val="00416449"/>
    <w:rsid w:val="004164C5"/>
    <w:rsid w:val="004167D9"/>
    <w:rsid w:val="00416C19"/>
    <w:rsid w:val="00416D94"/>
    <w:rsid w:val="00416FF1"/>
    <w:rsid w:val="00417251"/>
    <w:rsid w:val="004172BD"/>
    <w:rsid w:val="0041732F"/>
    <w:rsid w:val="004173AC"/>
    <w:rsid w:val="004173C6"/>
    <w:rsid w:val="0041742F"/>
    <w:rsid w:val="00417A9A"/>
    <w:rsid w:val="004202BC"/>
    <w:rsid w:val="004203F2"/>
    <w:rsid w:val="00420904"/>
    <w:rsid w:val="00420930"/>
    <w:rsid w:val="0042094C"/>
    <w:rsid w:val="00420B06"/>
    <w:rsid w:val="00420CF9"/>
    <w:rsid w:val="00420D8C"/>
    <w:rsid w:val="004210B2"/>
    <w:rsid w:val="004211B1"/>
    <w:rsid w:val="004211FF"/>
    <w:rsid w:val="00421721"/>
    <w:rsid w:val="0042177B"/>
    <w:rsid w:val="0042180B"/>
    <w:rsid w:val="004218E0"/>
    <w:rsid w:val="00421F6D"/>
    <w:rsid w:val="004223BA"/>
    <w:rsid w:val="00422479"/>
    <w:rsid w:val="004227C3"/>
    <w:rsid w:val="00422B78"/>
    <w:rsid w:val="00422F65"/>
    <w:rsid w:val="004230FD"/>
    <w:rsid w:val="00423136"/>
    <w:rsid w:val="0042315C"/>
    <w:rsid w:val="00423200"/>
    <w:rsid w:val="0042337A"/>
    <w:rsid w:val="00423408"/>
    <w:rsid w:val="0042361B"/>
    <w:rsid w:val="0042372D"/>
    <w:rsid w:val="004237CB"/>
    <w:rsid w:val="004238D2"/>
    <w:rsid w:val="00423B7B"/>
    <w:rsid w:val="00423C45"/>
    <w:rsid w:val="00423D7B"/>
    <w:rsid w:val="00423E97"/>
    <w:rsid w:val="00423F32"/>
    <w:rsid w:val="004243C0"/>
    <w:rsid w:val="00424591"/>
    <w:rsid w:val="004246E1"/>
    <w:rsid w:val="0042474C"/>
    <w:rsid w:val="0042486A"/>
    <w:rsid w:val="004248AC"/>
    <w:rsid w:val="00424AB4"/>
    <w:rsid w:val="00424D5B"/>
    <w:rsid w:val="00425389"/>
    <w:rsid w:val="0042549F"/>
    <w:rsid w:val="004254FC"/>
    <w:rsid w:val="00425BA0"/>
    <w:rsid w:val="00425CFD"/>
    <w:rsid w:val="0042610F"/>
    <w:rsid w:val="00426254"/>
    <w:rsid w:val="004262E6"/>
    <w:rsid w:val="00426428"/>
    <w:rsid w:val="00426A28"/>
    <w:rsid w:val="00426AC6"/>
    <w:rsid w:val="00426B7D"/>
    <w:rsid w:val="00427061"/>
    <w:rsid w:val="0042732D"/>
    <w:rsid w:val="004274D6"/>
    <w:rsid w:val="004275AA"/>
    <w:rsid w:val="0042765E"/>
    <w:rsid w:val="0042772B"/>
    <w:rsid w:val="00427ABB"/>
    <w:rsid w:val="00427C29"/>
    <w:rsid w:val="00427D94"/>
    <w:rsid w:val="004300C3"/>
    <w:rsid w:val="004301F4"/>
    <w:rsid w:val="004302EE"/>
    <w:rsid w:val="00430392"/>
    <w:rsid w:val="0043066A"/>
    <w:rsid w:val="00430C50"/>
    <w:rsid w:val="00430E57"/>
    <w:rsid w:val="00430EFF"/>
    <w:rsid w:val="00431040"/>
    <w:rsid w:val="00431358"/>
    <w:rsid w:val="0043178C"/>
    <w:rsid w:val="00431EC2"/>
    <w:rsid w:val="004320F3"/>
    <w:rsid w:val="004321B2"/>
    <w:rsid w:val="004321E9"/>
    <w:rsid w:val="004322FB"/>
    <w:rsid w:val="00432507"/>
    <w:rsid w:val="0043260B"/>
    <w:rsid w:val="00432669"/>
    <w:rsid w:val="00432704"/>
    <w:rsid w:val="004328E1"/>
    <w:rsid w:val="00432A2C"/>
    <w:rsid w:val="00432B5E"/>
    <w:rsid w:val="00432B73"/>
    <w:rsid w:val="00432EAF"/>
    <w:rsid w:val="004330FF"/>
    <w:rsid w:val="00433488"/>
    <w:rsid w:val="00433562"/>
    <w:rsid w:val="004336A5"/>
    <w:rsid w:val="00433A3C"/>
    <w:rsid w:val="00433D25"/>
    <w:rsid w:val="00433E7C"/>
    <w:rsid w:val="00433EBA"/>
    <w:rsid w:val="0043476B"/>
    <w:rsid w:val="00434C42"/>
    <w:rsid w:val="00434CAB"/>
    <w:rsid w:val="00435230"/>
    <w:rsid w:val="00435339"/>
    <w:rsid w:val="00435716"/>
    <w:rsid w:val="00435A10"/>
    <w:rsid w:val="00435A18"/>
    <w:rsid w:val="00435AFE"/>
    <w:rsid w:val="00436148"/>
    <w:rsid w:val="00436299"/>
    <w:rsid w:val="00436444"/>
    <w:rsid w:val="004365A1"/>
    <w:rsid w:val="00436829"/>
    <w:rsid w:val="00436864"/>
    <w:rsid w:val="004368AF"/>
    <w:rsid w:val="00436981"/>
    <w:rsid w:val="00436ABD"/>
    <w:rsid w:val="004373E0"/>
    <w:rsid w:val="004376AF"/>
    <w:rsid w:val="00437FD3"/>
    <w:rsid w:val="00440856"/>
    <w:rsid w:val="004408CF"/>
    <w:rsid w:val="00440A4B"/>
    <w:rsid w:val="00440A65"/>
    <w:rsid w:val="00440ABB"/>
    <w:rsid w:val="004415E3"/>
    <w:rsid w:val="00441672"/>
    <w:rsid w:val="004416C7"/>
    <w:rsid w:val="004418B6"/>
    <w:rsid w:val="0044194C"/>
    <w:rsid w:val="00441B94"/>
    <w:rsid w:val="00441D34"/>
    <w:rsid w:val="004421A0"/>
    <w:rsid w:val="00442318"/>
    <w:rsid w:val="004424B3"/>
    <w:rsid w:val="00442548"/>
    <w:rsid w:val="004425D8"/>
    <w:rsid w:val="00442813"/>
    <w:rsid w:val="00442CF3"/>
    <w:rsid w:val="00442E52"/>
    <w:rsid w:val="004433A8"/>
    <w:rsid w:val="004436B1"/>
    <w:rsid w:val="004436B6"/>
    <w:rsid w:val="004439F7"/>
    <w:rsid w:val="00443BFB"/>
    <w:rsid w:val="00443D53"/>
    <w:rsid w:val="00443D74"/>
    <w:rsid w:val="00444213"/>
    <w:rsid w:val="0044422B"/>
    <w:rsid w:val="0044433B"/>
    <w:rsid w:val="004443B4"/>
    <w:rsid w:val="00444F2E"/>
    <w:rsid w:val="0044511F"/>
    <w:rsid w:val="00445358"/>
    <w:rsid w:val="00445382"/>
    <w:rsid w:val="0044584E"/>
    <w:rsid w:val="00445EE6"/>
    <w:rsid w:val="00446025"/>
    <w:rsid w:val="00446037"/>
    <w:rsid w:val="00446064"/>
    <w:rsid w:val="00446270"/>
    <w:rsid w:val="00446371"/>
    <w:rsid w:val="0044637A"/>
    <w:rsid w:val="00446577"/>
    <w:rsid w:val="00446B9B"/>
    <w:rsid w:val="00446C90"/>
    <w:rsid w:val="0044701D"/>
    <w:rsid w:val="004470E5"/>
    <w:rsid w:val="0044758B"/>
    <w:rsid w:val="004475B6"/>
    <w:rsid w:val="004478B9"/>
    <w:rsid w:val="00447AA0"/>
    <w:rsid w:val="00447CEB"/>
    <w:rsid w:val="00447EF5"/>
    <w:rsid w:val="0045034C"/>
    <w:rsid w:val="004505E1"/>
    <w:rsid w:val="004507B4"/>
    <w:rsid w:val="00450962"/>
    <w:rsid w:val="00450A78"/>
    <w:rsid w:val="004510CB"/>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1F6"/>
    <w:rsid w:val="00454417"/>
    <w:rsid w:val="00454533"/>
    <w:rsid w:val="004546AF"/>
    <w:rsid w:val="004546D0"/>
    <w:rsid w:val="00454972"/>
    <w:rsid w:val="00454E3D"/>
    <w:rsid w:val="00454F00"/>
    <w:rsid w:val="00454F05"/>
    <w:rsid w:val="00455329"/>
    <w:rsid w:val="0045555E"/>
    <w:rsid w:val="00455655"/>
    <w:rsid w:val="00455D27"/>
    <w:rsid w:val="00455D83"/>
    <w:rsid w:val="00455DD2"/>
    <w:rsid w:val="00455FC3"/>
    <w:rsid w:val="00455FD1"/>
    <w:rsid w:val="00456256"/>
    <w:rsid w:val="00456399"/>
    <w:rsid w:val="004563BD"/>
    <w:rsid w:val="00456771"/>
    <w:rsid w:val="00456855"/>
    <w:rsid w:val="00456A00"/>
    <w:rsid w:val="00456BDD"/>
    <w:rsid w:val="004570D2"/>
    <w:rsid w:val="00457235"/>
    <w:rsid w:val="004572C1"/>
    <w:rsid w:val="004573E1"/>
    <w:rsid w:val="00457642"/>
    <w:rsid w:val="004578E9"/>
    <w:rsid w:val="00457A81"/>
    <w:rsid w:val="00457AAC"/>
    <w:rsid w:val="00457D35"/>
    <w:rsid w:val="004601DE"/>
    <w:rsid w:val="0046065C"/>
    <w:rsid w:val="0046085F"/>
    <w:rsid w:val="00460D4D"/>
    <w:rsid w:val="004612B8"/>
    <w:rsid w:val="004614DC"/>
    <w:rsid w:val="004615D3"/>
    <w:rsid w:val="0046173D"/>
    <w:rsid w:val="00461AD5"/>
    <w:rsid w:val="004620E0"/>
    <w:rsid w:val="004620E8"/>
    <w:rsid w:val="0046218E"/>
    <w:rsid w:val="0046221F"/>
    <w:rsid w:val="00462890"/>
    <w:rsid w:val="0046292E"/>
    <w:rsid w:val="004630F4"/>
    <w:rsid w:val="004630FC"/>
    <w:rsid w:val="00463537"/>
    <w:rsid w:val="00463661"/>
    <w:rsid w:val="0046395C"/>
    <w:rsid w:val="00463A4F"/>
    <w:rsid w:val="00463BCB"/>
    <w:rsid w:val="00463E4D"/>
    <w:rsid w:val="004640F0"/>
    <w:rsid w:val="00464451"/>
    <w:rsid w:val="004644A7"/>
    <w:rsid w:val="004648BA"/>
    <w:rsid w:val="00464B21"/>
    <w:rsid w:val="00464FB8"/>
    <w:rsid w:val="004652B6"/>
    <w:rsid w:val="004653A9"/>
    <w:rsid w:val="004654DC"/>
    <w:rsid w:val="00465562"/>
    <w:rsid w:val="0046577E"/>
    <w:rsid w:val="004657E7"/>
    <w:rsid w:val="004658CE"/>
    <w:rsid w:val="00465B33"/>
    <w:rsid w:val="00465C5D"/>
    <w:rsid w:val="00465CA7"/>
    <w:rsid w:val="0046603E"/>
    <w:rsid w:val="004664A9"/>
    <w:rsid w:val="004664D7"/>
    <w:rsid w:val="004664DF"/>
    <w:rsid w:val="00466B1C"/>
    <w:rsid w:val="00466D21"/>
    <w:rsid w:val="00466E5C"/>
    <w:rsid w:val="00466F37"/>
    <w:rsid w:val="004672DC"/>
    <w:rsid w:val="00467657"/>
    <w:rsid w:val="0046785B"/>
    <w:rsid w:val="00467995"/>
    <w:rsid w:val="004679ED"/>
    <w:rsid w:val="00467A94"/>
    <w:rsid w:val="00467ABC"/>
    <w:rsid w:val="00467C7A"/>
    <w:rsid w:val="00467C8F"/>
    <w:rsid w:val="00467D5B"/>
    <w:rsid w:val="00467D75"/>
    <w:rsid w:val="00467D8A"/>
    <w:rsid w:val="00467E7A"/>
    <w:rsid w:val="00467EE7"/>
    <w:rsid w:val="00467F29"/>
    <w:rsid w:val="0047009E"/>
    <w:rsid w:val="004700D6"/>
    <w:rsid w:val="00470190"/>
    <w:rsid w:val="00470356"/>
    <w:rsid w:val="00470614"/>
    <w:rsid w:val="0047071D"/>
    <w:rsid w:val="00470897"/>
    <w:rsid w:val="00470D79"/>
    <w:rsid w:val="00470FAF"/>
    <w:rsid w:val="004711B6"/>
    <w:rsid w:val="004711F2"/>
    <w:rsid w:val="0047173E"/>
    <w:rsid w:val="00471812"/>
    <w:rsid w:val="004719C6"/>
    <w:rsid w:val="00471CFA"/>
    <w:rsid w:val="00471E21"/>
    <w:rsid w:val="0047214D"/>
    <w:rsid w:val="004723CE"/>
    <w:rsid w:val="00472442"/>
    <w:rsid w:val="00472494"/>
    <w:rsid w:val="00472958"/>
    <w:rsid w:val="00472A59"/>
    <w:rsid w:val="00472D70"/>
    <w:rsid w:val="00472F3C"/>
    <w:rsid w:val="00473115"/>
    <w:rsid w:val="004732A4"/>
    <w:rsid w:val="004732CC"/>
    <w:rsid w:val="004736B1"/>
    <w:rsid w:val="00473A33"/>
    <w:rsid w:val="00473B84"/>
    <w:rsid w:val="00473BC0"/>
    <w:rsid w:val="00473C76"/>
    <w:rsid w:val="00473D50"/>
    <w:rsid w:val="00473D72"/>
    <w:rsid w:val="00473DE8"/>
    <w:rsid w:val="00473FA9"/>
    <w:rsid w:val="00473FF6"/>
    <w:rsid w:val="00474038"/>
    <w:rsid w:val="00474170"/>
    <w:rsid w:val="004743DE"/>
    <w:rsid w:val="004743F9"/>
    <w:rsid w:val="00474412"/>
    <w:rsid w:val="004744CB"/>
    <w:rsid w:val="004748F8"/>
    <w:rsid w:val="00474D1A"/>
    <w:rsid w:val="00474D31"/>
    <w:rsid w:val="0047568B"/>
    <w:rsid w:val="004756B3"/>
    <w:rsid w:val="004757ED"/>
    <w:rsid w:val="00475809"/>
    <w:rsid w:val="00475D83"/>
    <w:rsid w:val="00475DB3"/>
    <w:rsid w:val="00475DEE"/>
    <w:rsid w:val="00475EC9"/>
    <w:rsid w:val="004760FD"/>
    <w:rsid w:val="00476343"/>
    <w:rsid w:val="0047663E"/>
    <w:rsid w:val="004767CC"/>
    <w:rsid w:val="00476891"/>
    <w:rsid w:val="004768F2"/>
    <w:rsid w:val="00476907"/>
    <w:rsid w:val="00476984"/>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52A"/>
    <w:rsid w:val="004828C9"/>
    <w:rsid w:val="00482AB8"/>
    <w:rsid w:val="00482EFE"/>
    <w:rsid w:val="00483169"/>
    <w:rsid w:val="0048325B"/>
    <w:rsid w:val="0048325E"/>
    <w:rsid w:val="00483753"/>
    <w:rsid w:val="0048387D"/>
    <w:rsid w:val="004838C5"/>
    <w:rsid w:val="00483D6E"/>
    <w:rsid w:val="00483D85"/>
    <w:rsid w:val="00483FDC"/>
    <w:rsid w:val="00483FE5"/>
    <w:rsid w:val="0048466C"/>
    <w:rsid w:val="0048488D"/>
    <w:rsid w:val="004848D0"/>
    <w:rsid w:val="004849FF"/>
    <w:rsid w:val="00484CF6"/>
    <w:rsid w:val="00484D48"/>
    <w:rsid w:val="004851C3"/>
    <w:rsid w:val="00485278"/>
    <w:rsid w:val="0048547A"/>
    <w:rsid w:val="004854FF"/>
    <w:rsid w:val="00485BD6"/>
    <w:rsid w:val="00485E90"/>
    <w:rsid w:val="004861E3"/>
    <w:rsid w:val="004865E3"/>
    <w:rsid w:val="004866AA"/>
    <w:rsid w:val="00486785"/>
    <w:rsid w:val="00486965"/>
    <w:rsid w:val="00486A1C"/>
    <w:rsid w:val="00486D75"/>
    <w:rsid w:val="004870CD"/>
    <w:rsid w:val="0048711E"/>
    <w:rsid w:val="004873B3"/>
    <w:rsid w:val="00487823"/>
    <w:rsid w:val="00487958"/>
    <w:rsid w:val="00487D13"/>
    <w:rsid w:val="004902E0"/>
    <w:rsid w:val="0049043F"/>
    <w:rsid w:val="00490634"/>
    <w:rsid w:val="004906FC"/>
    <w:rsid w:val="00490AED"/>
    <w:rsid w:val="00491251"/>
    <w:rsid w:val="0049149D"/>
    <w:rsid w:val="00491847"/>
    <w:rsid w:val="00491BD2"/>
    <w:rsid w:val="00491C24"/>
    <w:rsid w:val="00491C87"/>
    <w:rsid w:val="00492217"/>
    <w:rsid w:val="00492859"/>
    <w:rsid w:val="00492886"/>
    <w:rsid w:val="0049288E"/>
    <w:rsid w:val="00492970"/>
    <w:rsid w:val="00493040"/>
    <w:rsid w:val="00493311"/>
    <w:rsid w:val="004933A5"/>
    <w:rsid w:val="004934A8"/>
    <w:rsid w:val="00493592"/>
    <w:rsid w:val="004937C4"/>
    <w:rsid w:val="00493A8B"/>
    <w:rsid w:val="00493AAE"/>
    <w:rsid w:val="00493DE9"/>
    <w:rsid w:val="00493F64"/>
    <w:rsid w:val="004947D2"/>
    <w:rsid w:val="0049489A"/>
    <w:rsid w:val="00494B87"/>
    <w:rsid w:val="004952D6"/>
    <w:rsid w:val="00495454"/>
    <w:rsid w:val="00495678"/>
    <w:rsid w:val="0049569D"/>
    <w:rsid w:val="004957B9"/>
    <w:rsid w:val="00495870"/>
    <w:rsid w:val="004958B7"/>
    <w:rsid w:val="004959B6"/>
    <w:rsid w:val="00495A5C"/>
    <w:rsid w:val="00495BC7"/>
    <w:rsid w:val="00495F54"/>
    <w:rsid w:val="00495FC3"/>
    <w:rsid w:val="0049600C"/>
    <w:rsid w:val="00496230"/>
    <w:rsid w:val="004963E7"/>
    <w:rsid w:val="004965FF"/>
    <w:rsid w:val="00496AD1"/>
    <w:rsid w:val="00496D94"/>
    <w:rsid w:val="0049768F"/>
    <w:rsid w:val="004976DD"/>
    <w:rsid w:val="00497793"/>
    <w:rsid w:val="00497C5A"/>
    <w:rsid w:val="00497D8B"/>
    <w:rsid w:val="00497EDB"/>
    <w:rsid w:val="00497FE0"/>
    <w:rsid w:val="00497FF5"/>
    <w:rsid w:val="004A0113"/>
    <w:rsid w:val="004A01F4"/>
    <w:rsid w:val="004A0293"/>
    <w:rsid w:val="004A04BB"/>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63B"/>
    <w:rsid w:val="004A3766"/>
    <w:rsid w:val="004A378E"/>
    <w:rsid w:val="004A388F"/>
    <w:rsid w:val="004A3934"/>
    <w:rsid w:val="004A3D81"/>
    <w:rsid w:val="004A3DAD"/>
    <w:rsid w:val="004A3E2D"/>
    <w:rsid w:val="004A3F1F"/>
    <w:rsid w:val="004A3F24"/>
    <w:rsid w:val="004A43F3"/>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5C1"/>
    <w:rsid w:val="004A6705"/>
    <w:rsid w:val="004A6A4E"/>
    <w:rsid w:val="004A6B00"/>
    <w:rsid w:val="004A6BA2"/>
    <w:rsid w:val="004A6CB6"/>
    <w:rsid w:val="004A6E01"/>
    <w:rsid w:val="004A6ED4"/>
    <w:rsid w:val="004A7300"/>
    <w:rsid w:val="004A751D"/>
    <w:rsid w:val="004A7821"/>
    <w:rsid w:val="004A788D"/>
    <w:rsid w:val="004A7A16"/>
    <w:rsid w:val="004A7ABE"/>
    <w:rsid w:val="004A7DF5"/>
    <w:rsid w:val="004A7FCD"/>
    <w:rsid w:val="004B0172"/>
    <w:rsid w:val="004B06F0"/>
    <w:rsid w:val="004B0CCA"/>
    <w:rsid w:val="004B1132"/>
    <w:rsid w:val="004B1293"/>
    <w:rsid w:val="004B173A"/>
    <w:rsid w:val="004B1859"/>
    <w:rsid w:val="004B2144"/>
    <w:rsid w:val="004B2348"/>
    <w:rsid w:val="004B2454"/>
    <w:rsid w:val="004B25C7"/>
    <w:rsid w:val="004B2662"/>
    <w:rsid w:val="004B28E2"/>
    <w:rsid w:val="004B290B"/>
    <w:rsid w:val="004B2AD1"/>
    <w:rsid w:val="004B2ADA"/>
    <w:rsid w:val="004B2B23"/>
    <w:rsid w:val="004B2CE9"/>
    <w:rsid w:val="004B3649"/>
    <w:rsid w:val="004B37D3"/>
    <w:rsid w:val="004B3960"/>
    <w:rsid w:val="004B3CD4"/>
    <w:rsid w:val="004B3DD5"/>
    <w:rsid w:val="004B3DE3"/>
    <w:rsid w:val="004B3EDB"/>
    <w:rsid w:val="004B4249"/>
    <w:rsid w:val="004B42AE"/>
    <w:rsid w:val="004B4325"/>
    <w:rsid w:val="004B4B2A"/>
    <w:rsid w:val="004B4E83"/>
    <w:rsid w:val="004B4FC4"/>
    <w:rsid w:val="004B4FD1"/>
    <w:rsid w:val="004B522F"/>
    <w:rsid w:val="004B5252"/>
    <w:rsid w:val="004B5530"/>
    <w:rsid w:val="004B556B"/>
    <w:rsid w:val="004B56DB"/>
    <w:rsid w:val="004B5791"/>
    <w:rsid w:val="004B5E13"/>
    <w:rsid w:val="004B6008"/>
    <w:rsid w:val="004B609B"/>
    <w:rsid w:val="004B6138"/>
    <w:rsid w:val="004B6387"/>
    <w:rsid w:val="004B6442"/>
    <w:rsid w:val="004B6553"/>
    <w:rsid w:val="004B66C3"/>
    <w:rsid w:val="004B66D9"/>
    <w:rsid w:val="004B6887"/>
    <w:rsid w:val="004B6915"/>
    <w:rsid w:val="004B6BFB"/>
    <w:rsid w:val="004B6CDA"/>
    <w:rsid w:val="004B6D6F"/>
    <w:rsid w:val="004B6E93"/>
    <w:rsid w:val="004B710E"/>
    <w:rsid w:val="004B7132"/>
    <w:rsid w:val="004B72AD"/>
    <w:rsid w:val="004B72F1"/>
    <w:rsid w:val="004B731B"/>
    <w:rsid w:val="004B7338"/>
    <w:rsid w:val="004B79CC"/>
    <w:rsid w:val="004C00B5"/>
    <w:rsid w:val="004C01D3"/>
    <w:rsid w:val="004C01DE"/>
    <w:rsid w:val="004C03D5"/>
    <w:rsid w:val="004C0977"/>
    <w:rsid w:val="004C0DA2"/>
    <w:rsid w:val="004C100C"/>
    <w:rsid w:val="004C1215"/>
    <w:rsid w:val="004C1264"/>
    <w:rsid w:val="004C157C"/>
    <w:rsid w:val="004C17FD"/>
    <w:rsid w:val="004C1B4B"/>
    <w:rsid w:val="004C1DD0"/>
    <w:rsid w:val="004C1EDB"/>
    <w:rsid w:val="004C2253"/>
    <w:rsid w:val="004C2255"/>
    <w:rsid w:val="004C26BF"/>
    <w:rsid w:val="004C287A"/>
    <w:rsid w:val="004C2A97"/>
    <w:rsid w:val="004C2CAE"/>
    <w:rsid w:val="004C2D46"/>
    <w:rsid w:val="004C2DA6"/>
    <w:rsid w:val="004C2FC0"/>
    <w:rsid w:val="004C3265"/>
    <w:rsid w:val="004C3320"/>
    <w:rsid w:val="004C3359"/>
    <w:rsid w:val="004C398A"/>
    <w:rsid w:val="004C3C11"/>
    <w:rsid w:val="004C3CBD"/>
    <w:rsid w:val="004C411E"/>
    <w:rsid w:val="004C4460"/>
    <w:rsid w:val="004C4657"/>
    <w:rsid w:val="004C477D"/>
    <w:rsid w:val="004C47F9"/>
    <w:rsid w:val="004C48A2"/>
    <w:rsid w:val="004C4960"/>
    <w:rsid w:val="004C4B71"/>
    <w:rsid w:val="004C4CC6"/>
    <w:rsid w:val="004C4E51"/>
    <w:rsid w:val="004C5331"/>
    <w:rsid w:val="004C568C"/>
    <w:rsid w:val="004C594D"/>
    <w:rsid w:val="004C5969"/>
    <w:rsid w:val="004C5B42"/>
    <w:rsid w:val="004C5D88"/>
    <w:rsid w:val="004C609E"/>
    <w:rsid w:val="004C67F8"/>
    <w:rsid w:val="004C6ECB"/>
    <w:rsid w:val="004C6FFD"/>
    <w:rsid w:val="004C70CB"/>
    <w:rsid w:val="004C729F"/>
    <w:rsid w:val="004C739E"/>
    <w:rsid w:val="004C778A"/>
    <w:rsid w:val="004D0045"/>
    <w:rsid w:val="004D01B0"/>
    <w:rsid w:val="004D030F"/>
    <w:rsid w:val="004D0519"/>
    <w:rsid w:val="004D08A5"/>
    <w:rsid w:val="004D0918"/>
    <w:rsid w:val="004D1307"/>
    <w:rsid w:val="004D155F"/>
    <w:rsid w:val="004D1AAF"/>
    <w:rsid w:val="004D1BC9"/>
    <w:rsid w:val="004D1CCA"/>
    <w:rsid w:val="004D1F91"/>
    <w:rsid w:val="004D2221"/>
    <w:rsid w:val="004D2723"/>
    <w:rsid w:val="004D2798"/>
    <w:rsid w:val="004D2D03"/>
    <w:rsid w:val="004D2D2D"/>
    <w:rsid w:val="004D2E49"/>
    <w:rsid w:val="004D2FA9"/>
    <w:rsid w:val="004D2FB0"/>
    <w:rsid w:val="004D348D"/>
    <w:rsid w:val="004D35F9"/>
    <w:rsid w:val="004D376D"/>
    <w:rsid w:val="004D3C3C"/>
    <w:rsid w:val="004D3F16"/>
    <w:rsid w:val="004D3FB4"/>
    <w:rsid w:val="004D3FC1"/>
    <w:rsid w:val="004D4132"/>
    <w:rsid w:val="004D4230"/>
    <w:rsid w:val="004D4847"/>
    <w:rsid w:val="004D48DE"/>
    <w:rsid w:val="004D4BA3"/>
    <w:rsid w:val="004D4BAC"/>
    <w:rsid w:val="004D4F12"/>
    <w:rsid w:val="004D5046"/>
    <w:rsid w:val="004D50A5"/>
    <w:rsid w:val="004D51B3"/>
    <w:rsid w:val="004D581D"/>
    <w:rsid w:val="004D5C61"/>
    <w:rsid w:val="004D5CD2"/>
    <w:rsid w:val="004D5DE4"/>
    <w:rsid w:val="004D5E04"/>
    <w:rsid w:val="004D5E48"/>
    <w:rsid w:val="004D5F86"/>
    <w:rsid w:val="004D642D"/>
    <w:rsid w:val="004D6535"/>
    <w:rsid w:val="004D6579"/>
    <w:rsid w:val="004D70A4"/>
    <w:rsid w:val="004D740E"/>
    <w:rsid w:val="004D74F1"/>
    <w:rsid w:val="004D7715"/>
    <w:rsid w:val="004D7737"/>
    <w:rsid w:val="004D7808"/>
    <w:rsid w:val="004D7A4F"/>
    <w:rsid w:val="004D7AC7"/>
    <w:rsid w:val="004D7C92"/>
    <w:rsid w:val="004D7D91"/>
    <w:rsid w:val="004D7E50"/>
    <w:rsid w:val="004E0054"/>
    <w:rsid w:val="004E00F2"/>
    <w:rsid w:val="004E00FC"/>
    <w:rsid w:val="004E0778"/>
    <w:rsid w:val="004E0C3E"/>
    <w:rsid w:val="004E0D0A"/>
    <w:rsid w:val="004E0D72"/>
    <w:rsid w:val="004E0DA1"/>
    <w:rsid w:val="004E0E4C"/>
    <w:rsid w:val="004E11B4"/>
    <w:rsid w:val="004E1328"/>
    <w:rsid w:val="004E17C4"/>
    <w:rsid w:val="004E1852"/>
    <w:rsid w:val="004E1B78"/>
    <w:rsid w:val="004E1ECB"/>
    <w:rsid w:val="004E1F5A"/>
    <w:rsid w:val="004E1FE7"/>
    <w:rsid w:val="004E200A"/>
    <w:rsid w:val="004E2072"/>
    <w:rsid w:val="004E2361"/>
    <w:rsid w:val="004E249A"/>
    <w:rsid w:val="004E2985"/>
    <w:rsid w:val="004E2BC1"/>
    <w:rsid w:val="004E2DCB"/>
    <w:rsid w:val="004E2DFF"/>
    <w:rsid w:val="004E3203"/>
    <w:rsid w:val="004E329E"/>
    <w:rsid w:val="004E335B"/>
    <w:rsid w:val="004E3677"/>
    <w:rsid w:val="004E37A5"/>
    <w:rsid w:val="004E3968"/>
    <w:rsid w:val="004E3A9B"/>
    <w:rsid w:val="004E3E97"/>
    <w:rsid w:val="004E42A1"/>
    <w:rsid w:val="004E4373"/>
    <w:rsid w:val="004E4554"/>
    <w:rsid w:val="004E4741"/>
    <w:rsid w:val="004E47DF"/>
    <w:rsid w:val="004E4867"/>
    <w:rsid w:val="004E494A"/>
    <w:rsid w:val="004E4A1E"/>
    <w:rsid w:val="004E4B3C"/>
    <w:rsid w:val="004E4BAF"/>
    <w:rsid w:val="004E4CAF"/>
    <w:rsid w:val="004E50D3"/>
    <w:rsid w:val="004E5118"/>
    <w:rsid w:val="004E5730"/>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E9E"/>
    <w:rsid w:val="004E7FB5"/>
    <w:rsid w:val="004F0610"/>
    <w:rsid w:val="004F08F9"/>
    <w:rsid w:val="004F090D"/>
    <w:rsid w:val="004F0B11"/>
    <w:rsid w:val="004F0B95"/>
    <w:rsid w:val="004F0C7C"/>
    <w:rsid w:val="004F0F94"/>
    <w:rsid w:val="004F16ED"/>
    <w:rsid w:val="004F17FF"/>
    <w:rsid w:val="004F1888"/>
    <w:rsid w:val="004F1A5B"/>
    <w:rsid w:val="004F20E5"/>
    <w:rsid w:val="004F2166"/>
    <w:rsid w:val="004F22AC"/>
    <w:rsid w:val="004F2584"/>
    <w:rsid w:val="004F26BA"/>
    <w:rsid w:val="004F280D"/>
    <w:rsid w:val="004F28CB"/>
    <w:rsid w:val="004F2A95"/>
    <w:rsid w:val="004F2E21"/>
    <w:rsid w:val="004F2FA0"/>
    <w:rsid w:val="004F30C9"/>
    <w:rsid w:val="004F33D1"/>
    <w:rsid w:val="004F362E"/>
    <w:rsid w:val="004F3740"/>
    <w:rsid w:val="004F3998"/>
    <w:rsid w:val="004F3ABB"/>
    <w:rsid w:val="004F3BE7"/>
    <w:rsid w:val="004F3D87"/>
    <w:rsid w:val="004F3F86"/>
    <w:rsid w:val="004F3FA8"/>
    <w:rsid w:val="004F4005"/>
    <w:rsid w:val="004F40DD"/>
    <w:rsid w:val="004F424C"/>
    <w:rsid w:val="004F443E"/>
    <w:rsid w:val="004F4564"/>
    <w:rsid w:val="004F46D0"/>
    <w:rsid w:val="004F4F3A"/>
    <w:rsid w:val="004F5057"/>
    <w:rsid w:val="004F5240"/>
    <w:rsid w:val="004F554A"/>
    <w:rsid w:val="004F5630"/>
    <w:rsid w:val="004F593F"/>
    <w:rsid w:val="004F5B1B"/>
    <w:rsid w:val="004F5CF3"/>
    <w:rsid w:val="004F5D6E"/>
    <w:rsid w:val="004F5DC3"/>
    <w:rsid w:val="004F5EB7"/>
    <w:rsid w:val="004F5FE6"/>
    <w:rsid w:val="004F60CE"/>
    <w:rsid w:val="004F6172"/>
    <w:rsid w:val="004F6447"/>
    <w:rsid w:val="004F6510"/>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1A6"/>
    <w:rsid w:val="005003C2"/>
    <w:rsid w:val="005003E2"/>
    <w:rsid w:val="00500793"/>
    <w:rsid w:val="00501091"/>
    <w:rsid w:val="005014AB"/>
    <w:rsid w:val="0050150C"/>
    <w:rsid w:val="00501639"/>
    <w:rsid w:val="00501643"/>
    <w:rsid w:val="005017CC"/>
    <w:rsid w:val="00501A94"/>
    <w:rsid w:val="00501AD2"/>
    <w:rsid w:val="00501B77"/>
    <w:rsid w:val="00502246"/>
    <w:rsid w:val="00502828"/>
    <w:rsid w:val="00502845"/>
    <w:rsid w:val="005028ED"/>
    <w:rsid w:val="00502CC0"/>
    <w:rsid w:val="00502CC4"/>
    <w:rsid w:val="00502EA2"/>
    <w:rsid w:val="005030DE"/>
    <w:rsid w:val="005035A6"/>
    <w:rsid w:val="00503623"/>
    <w:rsid w:val="005038F5"/>
    <w:rsid w:val="00503B21"/>
    <w:rsid w:val="00503D8C"/>
    <w:rsid w:val="00503F14"/>
    <w:rsid w:val="005040E3"/>
    <w:rsid w:val="005041FA"/>
    <w:rsid w:val="0050438E"/>
    <w:rsid w:val="00504507"/>
    <w:rsid w:val="00504921"/>
    <w:rsid w:val="00504BEF"/>
    <w:rsid w:val="00505088"/>
    <w:rsid w:val="0050521E"/>
    <w:rsid w:val="005055CF"/>
    <w:rsid w:val="00505814"/>
    <w:rsid w:val="00505826"/>
    <w:rsid w:val="00505920"/>
    <w:rsid w:val="00505AD7"/>
    <w:rsid w:val="00505C7F"/>
    <w:rsid w:val="00506928"/>
    <w:rsid w:val="00506948"/>
    <w:rsid w:val="00506C03"/>
    <w:rsid w:val="00506F97"/>
    <w:rsid w:val="00507484"/>
    <w:rsid w:val="00507C1E"/>
    <w:rsid w:val="00507ED4"/>
    <w:rsid w:val="00510005"/>
    <w:rsid w:val="0051017F"/>
    <w:rsid w:val="0051073B"/>
    <w:rsid w:val="005109D9"/>
    <w:rsid w:val="00510D0F"/>
    <w:rsid w:val="00510D4D"/>
    <w:rsid w:val="00510F1C"/>
    <w:rsid w:val="00510F5A"/>
    <w:rsid w:val="00510F65"/>
    <w:rsid w:val="005112AF"/>
    <w:rsid w:val="005116DB"/>
    <w:rsid w:val="00511720"/>
    <w:rsid w:val="00511880"/>
    <w:rsid w:val="00511D51"/>
    <w:rsid w:val="005121B6"/>
    <w:rsid w:val="00512272"/>
    <w:rsid w:val="00512325"/>
    <w:rsid w:val="0051238A"/>
    <w:rsid w:val="005123AB"/>
    <w:rsid w:val="00512668"/>
    <w:rsid w:val="005127AE"/>
    <w:rsid w:val="00512A0B"/>
    <w:rsid w:val="00512B59"/>
    <w:rsid w:val="00512CDE"/>
    <w:rsid w:val="00512EED"/>
    <w:rsid w:val="005130F0"/>
    <w:rsid w:val="00513274"/>
    <w:rsid w:val="00513391"/>
    <w:rsid w:val="00513569"/>
    <w:rsid w:val="00513729"/>
    <w:rsid w:val="00513E04"/>
    <w:rsid w:val="00513E71"/>
    <w:rsid w:val="00513EE1"/>
    <w:rsid w:val="00513FCD"/>
    <w:rsid w:val="005142A7"/>
    <w:rsid w:val="005142B5"/>
    <w:rsid w:val="0051464A"/>
    <w:rsid w:val="005147F2"/>
    <w:rsid w:val="005149D7"/>
    <w:rsid w:val="00514D5D"/>
    <w:rsid w:val="005150AC"/>
    <w:rsid w:val="00515105"/>
    <w:rsid w:val="005152A8"/>
    <w:rsid w:val="00515373"/>
    <w:rsid w:val="005154C5"/>
    <w:rsid w:val="0051558B"/>
    <w:rsid w:val="005155FD"/>
    <w:rsid w:val="005157F3"/>
    <w:rsid w:val="005158D3"/>
    <w:rsid w:val="005159E7"/>
    <w:rsid w:val="00515B9A"/>
    <w:rsid w:val="00515BB9"/>
    <w:rsid w:val="00515C90"/>
    <w:rsid w:val="00515C92"/>
    <w:rsid w:val="00515CA2"/>
    <w:rsid w:val="005160B3"/>
    <w:rsid w:val="005161C2"/>
    <w:rsid w:val="00516476"/>
    <w:rsid w:val="0051661E"/>
    <w:rsid w:val="0051682C"/>
    <w:rsid w:val="00516B69"/>
    <w:rsid w:val="00516BC0"/>
    <w:rsid w:val="00516D6E"/>
    <w:rsid w:val="005175C8"/>
    <w:rsid w:val="00517CAA"/>
    <w:rsid w:val="00517DAE"/>
    <w:rsid w:val="00517FD4"/>
    <w:rsid w:val="005207CA"/>
    <w:rsid w:val="005209D5"/>
    <w:rsid w:val="00520AC4"/>
    <w:rsid w:val="00520CDB"/>
    <w:rsid w:val="00520EEB"/>
    <w:rsid w:val="0052118B"/>
    <w:rsid w:val="00521232"/>
    <w:rsid w:val="005213FE"/>
    <w:rsid w:val="0052191F"/>
    <w:rsid w:val="00521D98"/>
    <w:rsid w:val="00521FCE"/>
    <w:rsid w:val="0052217A"/>
    <w:rsid w:val="00522270"/>
    <w:rsid w:val="00522652"/>
    <w:rsid w:val="005226D2"/>
    <w:rsid w:val="00522754"/>
    <w:rsid w:val="00522C96"/>
    <w:rsid w:val="0052337C"/>
    <w:rsid w:val="0052338C"/>
    <w:rsid w:val="00523D3D"/>
    <w:rsid w:val="00523E88"/>
    <w:rsid w:val="00523EDC"/>
    <w:rsid w:val="0052408C"/>
    <w:rsid w:val="00524B20"/>
    <w:rsid w:val="00524CB5"/>
    <w:rsid w:val="00524CC9"/>
    <w:rsid w:val="00524F05"/>
    <w:rsid w:val="00525041"/>
    <w:rsid w:val="00525305"/>
    <w:rsid w:val="00525503"/>
    <w:rsid w:val="00525575"/>
    <w:rsid w:val="005255F7"/>
    <w:rsid w:val="0052582D"/>
    <w:rsid w:val="005258CB"/>
    <w:rsid w:val="00525927"/>
    <w:rsid w:val="00525B47"/>
    <w:rsid w:val="00526438"/>
    <w:rsid w:val="0052647D"/>
    <w:rsid w:val="005264AC"/>
    <w:rsid w:val="0052660D"/>
    <w:rsid w:val="00526D94"/>
    <w:rsid w:val="005271C9"/>
    <w:rsid w:val="005272B4"/>
    <w:rsid w:val="005279EA"/>
    <w:rsid w:val="00527C98"/>
    <w:rsid w:val="00527D18"/>
    <w:rsid w:val="00527E25"/>
    <w:rsid w:val="00530270"/>
    <w:rsid w:val="005306F6"/>
    <w:rsid w:val="00531ACC"/>
    <w:rsid w:val="00531C30"/>
    <w:rsid w:val="00531DB9"/>
    <w:rsid w:val="00532007"/>
    <w:rsid w:val="0053289B"/>
    <w:rsid w:val="005329CE"/>
    <w:rsid w:val="005329FF"/>
    <w:rsid w:val="00532CB1"/>
    <w:rsid w:val="00532D5B"/>
    <w:rsid w:val="00533046"/>
    <w:rsid w:val="00533258"/>
    <w:rsid w:val="005336E1"/>
    <w:rsid w:val="005336EC"/>
    <w:rsid w:val="0053397B"/>
    <w:rsid w:val="00533AAE"/>
    <w:rsid w:val="00533B3D"/>
    <w:rsid w:val="00533C29"/>
    <w:rsid w:val="00533DF2"/>
    <w:rsid w:val="00533F3C"/>
    <w:rsid w:val="00533F5C"/>
    <w:rsid w:val="0053414E"/>
    <w:rsid w:val="005341D8"/>
    <w:rsid w:val="00534342"/>
    <w:rsid w:val="00534596"/>
    <w:rsid w:val="005348D5"/>
    <w:rsid w:val="00534938"/>
    <w:rsid w:val="00534997"/>
    <w:rsid w:val="005349D4"/>
    <w:rsid w:val="00534BC1"/>
    <w:rsid w:val="005350A2"/>
    <w:rsid w:val="00535180"/>
    <w:rsid w:val="005351A2"/>
    <w:rsid w:val="005351BE"/>
    <w:rsid w:val="0053540A"/>
    <w:rsid w:val="00535587"/>
    <w:rsid w:val="00535813"/>
    <w:rsid w:val="005359E4"/>
    <w:rsid w:val="005359F4"/>
    <w:rsid w:val="00535CD4"/>
    <w:rsid w:val="00535EC1"/>
    <w:rsid w:val="005361DA"/>
    <w:rsid w:val="00536205"/>
    <w:rsid w:val="005367AF"/>
    <w:rsid w:val="005367BF"/>
    <w:rsid w:val="00536B60"/>
    <w:rsid w:val="00537030"/>
    <w:rsid w:val="0053703B"/>
    <w:rsid w:val="005370B8"/>
    <w:rsid w:val="005371E0"/>
    <w:rsid w:val="005376E9"/>
    <w:rsid w:val="00537C5E"/>
    <w:rsid w:val="005406D6"/>
    <w:rsid w:val="00540A0E"/>
    <w:rsid w:val="005410DD"/>
    <w:rsid w:val="005413A5"/>
    <w:rsid w:val="005419B5"/>
    <w:rsid w:val="00541A6B"/>
    <w:rsid w:val="00541C31"/>
    <w:rsid w:val="00542400"/>
    <w:rsid w:val="00542523"/>
    <w:rsid w:val="0054262D"/>
    <w:rsid w:val="00542718"/>
    <w:rsid w:val="0054275F"/>
    <w:rsid w:val="0054286B"/>
    <w:rsid w:val="00542B4E"/>
    <w:rsid w:val="00542B61"/>
    <w:rsid w:val="00542F04"/>
    <w:rsid w:val="00543135"/>
    <w:rsid w:val="005431C3"/>
    <w:rsid w:val="005435DA"/>
    <w:rsid w:val="00543946"/>
    <w:rsid w:val="00543A0F"/>
    <w:rsid w:val="00543A73"/>
    <w:rsid w:val="00543A96"/>
    <w:rsid w:val="00543AF2"/>
    <w:rsid w:val="00543B63"/>
    <w:rsid w:val="00544007"/>
    <w:rsid w:val="00544351"/>
    <w:rsid w:val="00544779"/>
    <w:rsid w:val="00544C4B"/>
    <w:rsid w:val="00544CFA"/>
    <w:rsid w:val="00544D42"/>
    <w:rsid w:val="00544DD7"/>
    <w:rsid w:val="00544FA1"/>
    <w:rsid w:val="005450CB"/>
    <w:rsid w:val="00545AF0"/>
    <w:rsid w:val="00545B93"/>
    <w:rsid w:val="00545CF2"/>
    <w:rsid w:val="00546030"/>
    <w:rsid w:val="0054606D"/>
    <w:rsid w:val="0054611E"/>
    <w:rsid w:val="0054662F"/>
    <w:rsid w:val="005468D2"/>
    <w:rsid w:val="00546A5C"/>
    <w:rsid w:val="00546AA3"/>
    <w:rsid w:val="00546FFB"/>
    <w:rsid w:val="005476E8"/>
    <w:rsid w:val="00547863"/>
    <w:rsid w:val="00547973"/>
    <w:rsid w:val="00547CD9"/>
    <w:rsid w:val="00547DAF"/>
    <w:rsid w:val="00547E23"/>
    <w:rsid w:val="00547F08"/>
    <w:rsid w:val="00550069"/>
    <w:rsid w:val="005500A7"/>
    <w:rsid w:val="005500DC"/>
    <w:rsid w:val="005501FC"/>
    <w:rsid w:val="0055068D"/>
    <w:rsid w:val="00550720"/>
    <w:rsid w:val="00550787"/>
    <w:rsid w:val="00550815"/>
    <w:rsid w:val="00550890"/>
    <w:rsid w:val="00550B15"/>
    <w:rsid w:val="00550D8C"/>
    <w:rsid w:val="0055104F"/>
    <w:rsid w:val="00551702"/>
    <w:rsid w:val="00551761"/>
    <w:rsid w:val="00551A4C"/>
    <w:rsid w:val="00551AFA"/>
    <w:rsid w:val="00551D27"/>
    <w:rsid w:val="00551D52"/>
    <w:rsid w:val="00551EEF"/>
    <w:rsid w:val="005525B7"/>
    <w:rsid w:val="00552728"/>
    <w:rsid w:val="005527D2"/>
    <w:rsid w:val="00552932"/>
    <w:rsid w:val="00552A43"/>
    <w:rsid w:val="00552ABA"/>
    <w:rsid w:val="00552C5B"/>
    <w:rsid w:val="00552CAA"/>
    <w:rsid w:val="00552E89"/>
    <w:rsid w:val="00552FA7"/>
    <w:rsid w:val="0055303A"/>
    <w:rsid w:val="0055308B"/>
    <w:rsid w:val="0055316F"/>
    <w:rsid w:val="00553679"/>
    <w:rsid w:val="00554338"/>
    <w:rsid w:val="00554465"/>
    <w:rsid w:val="0055461D"/>
    <w:rsid w:val="00554777"/>
    <w:rsid w:val="005549DE"/>
    <w:rsid w:val="00554AF4"/>
    <w:rsid w:val="00555094"/>
    <w:rsid w:val="00555098"/>
    <w:rsid w:val="00555282"/>
    <w:rsid w:val="0055586C"/>
    <w:rsid w:val="00555E4E"/>
    <w:rsid w:val="0055611B"/>
    <w:rsid w:val="00556248"/>
    <w:rsid w:val="0055654C"/>
    <w:rsid w:val="00556588"/>
    <w:rsid w:val="00556725"/>
    <w:rsid w:val="00556795"/>
    <w:rsid w:val="00556A2E"/>
    <w:rsid w:val="00556D63"/>
    <w:rsid w:val="00556DDA"/>
    <w:rsid w:val="00557067"/>
    <w:rsid w:val="005572E3"/>
    <w:rsid w:val="005576BB"/>
    <w:rsid w:val="0055776A"/>
    <w:rsid w:val="00557824"/>
    <w:rsid w:val="00557BA4"/>
    <w:rsid w:val="00557BDF"/>
    <w:rsid w:val="00557C73"/>
    <w:rsid w:val="00557CA3"/>
    <w:rsid w:val="00557F42"/>
    <w:rsid w:val="00560158"/>
    <w:rsid w:val="0056022A"/>
    <w:rsid w:val="00560852"/>
    <w:rsid w:val="005608D0"/>
    <w:rsid w:val="005609E0"/>
    <w:rsid w:val="00560B1C"/>
    <w:rsid w:val="00560C01"/>
    <w:rsid w:val="00560D77"/>
    <w:rsid w:val="00560EF8"/>
    <w:rsid w:val="00561015"/>
    <w:rsid w:val="005613CF"/>
    <w:rsid w:val="00561578"/>
    <w:rsid w:val="005617A7"/>
    <w:rsid w:val="00561944"/>
    <w:rsid w:val="00561AB3"/>
    <w:rsid w:val="00561BBD"/>
    <w:rsid w:val="00561F13"/>
    <w:rsid w:val="005620FC"/>
    <w:rsid w:val="005621CB"/>
    <w:rsid w:val="00562679"/>
    <w:rsid w:val="00562787"/>
    <w:rsid w:val="005629AD"/>
    <w:rsid w:val="00562BE3"/>
    <w:rsid w:val="00562D1A"/>
    <w:rsid w:val="00562E2D"/>
    <w:rsid w:val="00562EF9"/>
    <w:rsid w:val="0056334A"/>
    <w:rsid w:val="00563638"/>
    <w:rsid w:val="00563C72"/>
    <w:rsid w:val="00563EEB"/>
    <w:rsid w:val="00563EED"/>
    <w:rsid w:val="005643B1"/>
    <w:rsid w:val="005644B5"/>
    <w:rsid w:val="00564B16"/>
    <w:rsid w:val="00564D16"/>
    <w:rsid w:val="00564EB2"/>
    <w:rsid w:val="00564EEB"/>
    <w:rsid w:val="00565169"/>
    <w:rsid w:val="00565A78"/>
    <w:rsid w:val="00565B2E"/>
    <w:rsid w:val="00565CD3"/>
    <w:rsid w:val="00566088"/>
    <w:rsid w:val="0056634E"/>
    <w:rsid w:val="00566478"/>
    <w:rsid w:val="00566481"/>
    <w:rsid w:val="005666EF"/>
    <w:rsid w:val="00566825"/>
    <w:rsid w:val="00566A99"/>
    <w:rsid w:val="00566B3F"/>
    <w:rsid w:val="005671E6"/>
    <w:rsid w:val="0056748B"/>
    <w:rsid w:val="00567B69"/>
    <w:rsid w:val="00567DFF"/>
    <w:rsid w:val="005700CD"/>
    <w:rsid w:val="005703A8"/>
    <w:rsid w:val="00570418"/>
    <w:rsid w:val="00570570"/>
    <w:rsid w:val="0057067D"/>
    <w:rsid w:val="005708B8"/>
    <w:rsid w:val="005709B8"/>
    <w:rsid w:val="00570A15"/>
    <w:rsid w:val="00570D06"/>
    <w:rsid w:val="00570D08"/>
    <w:rsid w:val="00570FDD"/>
    <w:rsid w:val="00571278"/>
    <w:rsid w:val="005712FC"/>
    <w:rsid w:val="00571325"/>
    <w:rsid w:val="005713C5"/>
    <w:rsid w:val="00571448"/>
    <w:rsid w:val="0057156A"/>
    <w:rsid w:val="0057165E"/>
    <w:rsid w:val="005717A6"/>
    <w:rsid w:val="005718FC"/>
    <w:rsid w:val="00571992"/>
    <w:rsid w:val="00571A96"/>
    <w:rsid w:val="00571C73"/>
    <w:rsid w:val="00571D1C"/>
    <w:rsid w:val="00572170"/>
    <w:rsid w:val="0057227A"/>
    <w:rsid w:val="00572292"/>
    <w:rsid w:val="00572519"/>
    <w:rsid w:val="00573504"/>
    <w:rsid w:val="00573979"/>
    <w:rsid w:val="00573EF2"/>
    <w:rsid w:val="005740DF"/>
    <w:rsid w:val="005743F9"/>
    <w:rsid w:val="00574873"/>
    <w:rsid w:val="005749BC"/>
    <w:rsid w:val="00574A34"/>
    <w:rsid w:val="00574C12"/>
    <w:rsid w:val="00574C56"/>
    <w:rsid w:val="00574D55"/>
    <w:rsid w:val="00574E8D"/>
    <w:rsid w:val="00574FAD"/>
    <w:rsid w:val="0057515F"/>
    <w:rsid w:val="00575453"/>
    <w:rsid w:val="005755AF"/>
    <w:rsid w:val="005755BC"/>
    <w:rsid w:val="005758EA"/>
    <w:rsid w:val="0057650E"/>
    <w:rsid w:val="0057654E"/>
    <w:rsid w:val="00576636"/>
    <w:rsid w:val="00576746"/>
    <w:rsid w:val="00576821"/>
    <w:rsid w:val="0057684E"/>
    <w:rsid w:val="00576B9F"/>
    <w:rsid w:val="00576BDC"/>
    <w:rsid w:val="00576E05"/>
    <w:rsid w:val="0057713C"/>
    <w:rsid w:val="0057727D"/>
    <w:rsid w:val="00577416"/>
    <w:rsid w:val="0057751C"/>
    <w:rsid w:val="005779CE"/>
    <w:rsid w:val="00577A66"/>
    <w:rsid w:val="00577B6C"/>
    <w:rsid w:val="00577BAA"/>
    <w:rsid w:val="00577C55"/>
    <w:rsid w:val="00580116"/>
    <w:rsid w:val="005802C1"/>
    <w:rsid w:val="005803C8"/>
    <w:rsid w:val="00580575"/>
    <w:rsid w:val="00580AE7"/>
    <w:rsid w:val="00581029"/>
    <w:rsid w:val="0058104B"/>
    <w:rsid w:val="005812CC"/>
    <w:rsid w:val="005815CC"/>
    <w:rsid w:val="005817B0"/>
    <w:rsid w:val="005817BC"/>
    <w:rsid w:val="00581AA3"/>
    <w:rsid w:val="00581E79"/>
    <w:rsid w:val="00581ED9"/>
    <w:rsid w:val="00581EFA"/>
    <w:rsid w:val="00581FD3"/>
    <w:rsid w:val="00582047"/>
    <w:rsid w:val="0058209D"/>
    <w:rsid w:val="00582252"/>
    <w:rsid w:val="005825C6"/>
    <w:rsid w:val="00582A31"/>
    <w:rsid w:val="00582B6B"/>
    <w:rsid w:val="00582CA6"/>
    <w:rsid w:val="00582CF7"/>
    <w:rsid w:val="00582EFC"/>
    <w:rsid w:val="0058301C"/>
    <w:rsid w:val="0058331E"/>
    <w:rsid w:val="005834F0"/>
    <w:rsid w:val="00583503"/>
    <w:rsid w:val="00583771"/>
    <w:rsid w:val="00583789"/>
    <w:rsid w:val="005839C8"/>
    <w:rsid w:val="00583C4F"/>
    <w:rsid w:val="00583D22"/>
    <w:rsid w:val="00583EC5"/>
    <w:rsid w:val="00583F5C"/>
    <w:rsid w:val="00583FA9"/>
    <w:rsid w:val="00584069"/>
    <w:rsid w:val="00584229"/>
    <w:rsid w:val="005842DC"/>
    <w:rsid w:val="005844FE"/>
    <w:rsid w:val="005847E7"/>
    <w:rsid w:val="00584828"/>
    <w:rsid w:val="00584B13"/>
    <w:rsid w:val="00584EEE"/>
    <w:rsid w:val="00584F2C"/>
    <w:rsid w:val="005850E4"/>
    <w:rsid w:val="005851B8"/>
    <w:rsid w:val="005851D2"/>
    <w:rsid w:val="0058530A"/>
    <w:rsid w:val="00585574"/>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683"/>
    <w:rsid w:val="00590BBC"/>
    <w:rsid w:val="00590BDD"/>
    <w:rsid w:val="00590CAE"/>
    <w:rsid w:val="00591146"/>
    <w:rsid w:val="005913F1"/>
    <w:rsid w:val="005915F2"/>
    <w:rsid w:val="005919C4"/>
    <w:rsid w:val="005919F7"/>
    <w:rsid w:val="00591AF0"/>
    <w:rsid w:val="00591B03"/>
    <w:rsid w:val="00591FD4"/>
    <w:rsid w:val="0059202F"/>
    <w:rsid w:val="005920D0"/>
    <w:rsid w:val="005923DB"/>
    <w:rsid w:val="005924AD"/>
    <w:rsid w:val="005924E5"/>
    <w:rsid w:val="00592548"/>
    <w:rsid w:val="00592823"/>
    <w:rsid w:val="00592857"/>
    <w:rsid w:val="005929F4"/>
    <w:rsid w:val="00592BA3"/>
    <w:rsid w:val="00592EB5"/>
    <w:rsid w:val="0059319A"/>
    <w:rsid w:val="00593A95"/>
    <w:rsid w:val="00593D9A"/>
    <w:rsid w:val="00594495"/>
    <w:rsid w:val="00594509"/>
    <w:rsid w:val="005945A0"/>
    <w:rsid w:val="005946E7"/>
    <w:rsid w:val="005946E9"/>
    <w:rsid w:val="0059489A"/>
    <w:rsid w:val="00594AAB"/>
    <w:rsid w:val="00594BBF"/>
    <w:rsid w:val="005950C7"/>
    <w:rsid w:val="005951AB"/>
    <w:rsid w:val="005952BF"/>
    <w:rsid w:val="0059536C"/>
    <w:rsid w:val="005958B5"/>
    <w:rsid w:val="00595979"/>
    <w:rsid w:val="00595BED"/>
    <w:rsid w:val="00595C64"/>
    <w:rsid w:val="00595F1C"/>
    <w:rsid w:val="00596163"/>
    <w:rsid w:val="00596270"/>
    <w:rsid w:val="00596475"/>
    <w:rsid w:val="005964B0"/>
    <w:rsid w:val="005969B4"/>
    <w:rsid w:val="00596A21"/>
    <w:rsid w:val="00596CDF"/>
    <w:rsid w:val="00596E4D"/>
    <w:rsid w:val="00597367"/>
    <w:rsid w:val="00597586"/>
    <w:rsid w:val="00597847"/>
    <w:rsid w:val="00597EA4"/>
    <w:rsid w:val="005A00A0"/>
    <w:rsid w:val="005A0239"/>
    <w:rsid w:val="005A05AF"/>
    <w:rsid w:val="005A0CB2"/>
    <w:rsid w:val="005A0D99"/>
    <w:rsid w:val="005A13F3"/>
    <w:rsid w:val="005A1453"/>
    <w:rsid w:val="005A1CC0"/>
    <w:rsid w:val="005A1D54"/>
    <w:rsid w:val="005A1E80"/>
    <w:rsid w:val="005A228F"/>
    <w:rsid w:val="005A2354"/>
    <w:rsid w:val="005A26AE"/>
    <w:rsid w:val="005A28CE"/>
    <w:rsid w:val="005A29D5"/>
    <w:rsid w:val="005A2EE0"/>
    <w:rsid w:val="005A3341"/>
    <w:rsid w:val="005A355F"/>
    <w:rsid w:val="005A3946"/>
    <w:rsid w:val="005A3B7F"/>
    <w:rsid w:val="005A43B9"/>
    <w:rsid w:val="005A44CA"/>
    <w:rsid w:val="005A4ACB"/>
    <w:rsid w:val="005A4B53"/>
    <w:rsid w:val="005A4F9F"/>
    <w:rsid w:val="005A5085"/>
    <w:rsid w:val="005A5094"/>
    <w:rsid w:val="005A532B"/>
    <w:rsid w:val="005A5460"/>
    <w:rsid w:val="005A57A6"/>
    <w:rsid w:val="005A5A43"/>
    <w:rsid w:val="005A5C11"/>
    <w:rsid w:val="005A617C"/>
    <w:rsid w:val="005A6449"/>
    <w:rsid w:val="005A6522"/>
    <w:rsid w:val="005A6992"/>
    <w:rsid w:val="005A6B6E"/>
    <w:rsid w:val="005A6F8F"/>
    <w:rsid w:val="005A7371"/>
    <w:rsid w:val="005A73C5"/>
    <w:rsid w:val="005A75CD"/>
    <w:rsid w:val="005A7850"/>
    <w:rsid w:val="005A78A3"/>
    <w:rsid w:val="005A7BD7"/>
    <w:rsid w:val="005A7C31"/>
    <w:rsid w:val="005A7E3C"/>
    <w:rsid w:val="005B0228"/>
    <w:rsid w:val="005B0241"/>
    <w:rsid w:val="005B0A9A"/>
    <w:rsid w:val="005B0DB7"/>
    <w:rsid w:val="005B10D0"/>
    <w:rsid w:val="005B120B"/>
    <w:rsid w:val="005B1334"/>
    <w:rsid w:val="005B13AD"/>
    <w:rsid w:val="005B162D"/>
    <w:rsid w:val="005B16E1"/>
    <w:rsid w:val="005B184E"/>
    <w:rsid w:val="005B18BF"/>
    <w:rsid w:val="005B1A9A"/>
    <w:rsid w:val="005B1C92"/>
    <w:rsid w:val="005B1F19"/>
    <w:rsid w:val="005B25F3"/>
    <w:rsid w:val="005B2765"/>
    <w:rsid w:val="005B28B1"/>
    <w:rsid w:val="005B2CD9"/>
    <w:rsid w:val="005B2E8A"/>
    <w:rsid w:val="005B356B"/>
    <w:rsid w:val="005B37DB"/>
    <w:rsid w:val="005B3A65"/>
    <w:rsid w:val="005B3C5D"/>
    <w:rsid w:val="005B3D97"/>
    <w:rsid w:val="005B3FA9"/>
    <w:rsid w:val="005B4106"/>
    <w:rsid w:val="005B42B3"/>
    <w:rsid w:val="005B4397"/>
    <w:rsid w:val="005B47DE"/>
    <w:rsid w:val="005B4B03"/>
    <w:rsid w:val="005B4C14"/>
    <w:rsid w:val="005B4C6C"/>
    <w:rsid w:val="005B4CB2"/>
    <w:rsid w:val="005B4EC9"/>
    <w:rsid w:val="005B4F94"/>
    <w:rsid w:val="005B50A8"/>
    <w:rsid w:val="005B53E3"/>
    <w:rsid w:val="005B57CD"/>
    <w:rsid w:val="005B5C08"/>
    <w:rsid w:val="005B5E14"/>
    <w:rsid w:val="005B6E03"/>
    <w:rsid w:val="005B6FF0"/>
    <w:rsid w:val="005B7059"/>
    <w:rsid w:val="005B7317"/>
    <w:rsid w:val="005B792D"/>
    <w:rsid w:val="005B7A0F"/>
    <w:rsid w:val="005B7B78"/>
    <w:rsid w:val="005B7E79"/>
    <w:rsid w:val="005B7F6D"/>
    <w:rsid w:val="005C00BA"/>
    <w:rsid w:val="005C0315"/>
    <w:rsid w:val="005C044F"/>
    <w:rsid w:val="005C050E"/>
    <w:rsid w:val="005C0797"/>
    <w:rsid w:val="005C0B70"/>
    <w:rsid w:val="005C0BAC"/>
    <w:rsid w:val="005C0C06"/>
    <w:rsid w:val="005C0EFC"/>
    <w:rsid w:val="005C0F93"/>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C25"/>
    <w:rsid w:val="005C1E7E"/>
    <w:rsid w:val="005C1F3F"/>
    <w:rsid w:val="005C1F68"/>
    <w:rsid w:val="005C1FA0"/>
    <w:rsid w:val="005C2112"/>
    <w:rsid w:val="005C2140"/>
    <w:rsid w:val="005C236B"/>
    <w:rsid w:val="005C2397"/>
    <w:rsid w:val="005C251F"/>
    <w:rsid w:val="005C25AA"/>
    <w:rsid w:val="005C2B2B"/>
    <w:rsid w:val="005C2C05"/>
    <w:rsid w:val="005C35D8"/>
    <w:rsid w:val="005C3877"/>
    <w:rsid w:val="005C3A29"/>
    <w:rsid w:val="005C3AE1"/>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5E06"/>
    <w:rsid w:val="005C60A2"/>
    <w:rsid w:val="005C663A"/>
    <w:rsid w:val="005C667A"/>
    <w:rsid w:val="005C66F1"/>
    <w:rsid w:val="005C6902"/>
    <w:rsid w:val="005C6C77"/>
    <w:rsid w:val="005C6DA9"/>
    <w:rsid w:val="005C6F1F"/>
    <w:rsid w:val="005C6F8F"/>
    <w:rsid w:val="005C6FBA"/>
    <w:rsid w:val="005C7279"/>
    <w:rsid w:val="005C75D6"/>
    <w:rsid w:val="005C789E"/>
    <w:rsid w:val="005C792A"/>
    <w:rsid w:val="005C7B09"/>
    <w:rsid w:val="005C7B8D"/>
    <w:rsid w:val="005C7E52"/>
    <w:rsid w:val="005D01C0"/>
    <w:rsid w:val="005D0242"/>
    <w:rsid w:val="005D0E53"/>
    <w:rsid w:val="005D0F67"/>
    <w:rsid w:val="005D12C5"/>
    <w:rsid w:val="005D130F"/>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F72"/>
    <w:rsid w:val="005D4FE2"/>
    <w:rsid w:val="005D5284"/>
    <w:rsid w:val="005D56A6"/>
    <w:rsid w:val="005D56B1"/>
    <w:rsid w:val="005D5939"/>
    <w:rsid w:val="005D5E54"/>
    <w:rsid w:val="005D6056"/>
    <w:rsid w:val="005D6174"/>
    <w:rsid w:val="005D628D"/>
    <w:rsid w:val="005D6625"/>
    <w:rsid w:val="005D677E"/>
    <w:rsid w:val="005D67E0"/>
    <w:rsid w:val="005D6B1E"/>
    <w:rsid w:val="005D6E72"/>
    <w:rsid w:val="005D7068"/>
    <w:rsid w:val="005D70BE"/>
    <w:rsid w:val="005D71F8"/>
    <w:rsid w:val="005D77D5"/>
    <w:rsid w:val="005E03C8"/>
    <w:rsid w:val="005E0469"/>
    <w:rsid w:val="005E0741"/>
    <w:rsid w:val="005E0C9E"/>
    <w:rsid w:val="005E1300"/>
    <w:rsid w:val="005E14CA"/>
    <w:rsid w:val="005E1AF0"/>
    <w:rsid w:val="005E1CE1"/>
    <w:rsid w:val="005E1CE8"/>
    <w:rsid w:val="005E1FE4"/>
    <w:rsid w:val="005E22DD"/>
    <w:rsid w:val="005E23AC"/>
    <w:rsid w:val="005E25CA"/>
    <w:rsid w:val="005E2801"/>
    <w:rsid w:val="005E2A53"/>
    <w:rsid w:val="005E2AA3"/>
    <w:rsid w:val="005E2DFC"/>
    <w:rsid w:val="005E2E8B"/>
    <w:rsid w:val="005E3058"/>
    <w:rsid w:val="005E309B"/>
    <w:rsid w:val="005E30F9"/>
    <w:rsid w:val="005E3585"/>
    <w:rsid w:val="005E3927"/>
    <w:rsid w:val="005E3B01"/>
    <w:rsid w:val="005E3B6C"/>
    <w:rsid w:val="005E4286"/>
    <w:rsid w:val="005E4416"/>
    <w:rsid w:val="005E4447"/>
    <w:rsid w:val="005E4502"/>
    <w:rsid w:val="005E4D73"/>
    <w:rsid w:val="005E54CF"/>
    <w:rsid w:val="005E57BD"/>
    <w:rsid w:val="005E5888"/>
    <w:rsid w:val="005E58BC"/>
    <w:rsid w:val="005E58D5"/>
    <w:rsid w:val="005E5D7B"/>
    <w:rsid w:val="005E5E1F"/>
    <w:rsid w:val="005E61F2"/>
    <w:rsid w:val="005E62F1"/>
    <w:rsid w:val="005E6592"/>
    <w:rsid w:val="005E65C9"/>
    <w:rsid w:val="005E673E"/>
    <w:rsid w:val="005E70B6"/>
    <w:rsid w:val="005E726B"/>
    <w:rsid w:val="005E73D9"/>
    <w:rsid w:val="005E740C"/>
    <w:rsid w:val="005E75A6"/>
    <w:rsid w:val="005E76E8"/>
    <w:rsid w:val="005E784B"/>
    <w:rsid w:val="005E78C6"/>
    <w:rsid w:val="005E78F4"/>
    <w:rsid w:val="005E7B3C"/>
    <w:rsid w:val="005E7E7F"/>
    <w:rsid w:val="005F0623"/>
    <w:rsid w:val="005F06B4"/>
    <w:rsid w:val="005F08E4"/>
    <w:rsid w:val="005F11D3"/>
    <w:rsid w:val="005F1368"/>
    <w:rsid w:val="005F1392"/>
    <w:rsid w:val="005F1814"/>
    <w:rsid w:val="005F1941"/>
    <w:rsid w:val="005F1D5C"/>
    <w:rsid w:val="005F1DA4"/>
    <w:rsid w:val="005F1DD0"/>
    <w:rsid w:val="005F1E1C"/>
    <w:rsid w:val="005F2259"/>
    <w:rsid w:val="005F23F7"/>
    <w:rsid w:val="005F24E5"/>
    <w:rsid w:val="005F250A"/>
    <w:rsid w:val="005F25B1"/>
    <w:rsid w:val="005F271C"/>
    <w:rsid w:val="005F2AD8"/>
    <w:rsid w:val="005F2B1B"/>
    <w:rsid w:val="005F2D18"/>
    <w:rsid w:val="005F2D2E"/>
    <w:rsid w:val="005F315A"/>
    <w:rsid w:val="005F3302"/>
    <w:rsid w:val="005F3358"/>
    <w:rsid w:val="005F3667"/>
    <w:rsid w:val="005F3983"/>
    <w:rsid w:val="005F3A07"/>
    <w:rsid w:val="005F3A95"/>
    <w:rsid w:val="005F3DBC"/>
    <w:rsid w:val="005F3EA8"/>
    <w:rsid w:val="005F4046"/>
    <w:rsid w:val="005F4048"/>
    <w:rsid w:val="005F407F"/>
    <w:rsid w:val="005F4221"/>
    <w:rsid w:val="005F439A"/>
    <w:rsid w:val="005F4C72"/>
    <w:rsid w:val="005F4E80"/>
    <w:rsid w:val="005F4EB3"/>
    <w:rsid w:val="005F5289"/>
    <w:rsid w:val="005F5753"/>
    <w:rsid w:val="005F59FD"/>
    <w:rsid w:val="005F5A86"/>
    <w:rsid w:val="005F5D80"/>
    <w:rsid w:val="005F6590"/>
    <w:rsid w:val="005F68D4"/>
    <w:rsid w:val="005F6B96"/>
    <w:rsid w:val="005F6C95"/>
    <w:rsid w:val="005F7365"/>
    <w:rsid w:val="005F7449"/>
    <w:rsid w:val="005F7473"/>
    <w:rsid w:val="005F7704"/>
    <w:rsid w:val="005F77C4"/>
    <w:rsid w:val="005F7D23"/>
    <w:rsid w:val="005F7D31"/>
    <w:rsid w:val="00600265"/>
    <w:rsid w:val="006002DE"/>
    <w:rsid w:val="006008CC"/>
    <w:rsid w:val="006009BE"/>
    <w:rsid w:val="0060118F"/>
    <w:rsid w:val="006012AC"/>
    <w:rsid w:val="00601386"/>
    <w:rsid w:val="00601594"/>
    <w:rsid w:val="0060179B"/>
    <w:rsid w:val="006017A8"/>
    <w:rsid w:val="00601D29"/>
    <w:rsid w:val="00601F19"/>
    <w:rsid w:val="006020F0"/>
    <w:rsid w:val="00602155"/>
    <w:rsid w:val="00602583"/>
    <w:rsid w:val="006027B5"/>
    <w:rsid w:val="00602A83"/>
    <w:rsid w:val="00602BAE"/>
    <w:rsid w:val="00602CB2"/>
    <w:rsid w:val="00602F1D"/>
    <w:rsid w:val="00603643"/>
    <w:rsid w:val="00603769"/>
    <w:rsid w:val="00603998"/>
    <w:rsid w:val="00603FB2"/>
    <w:rsid w:val="006043FD"/>
    <w:rsid w:val="00604460"/>
    <w:rsid w:val="006045A7"/>
    <w:rsid w:val="00604792"/>
    <w:rsid w:val="00604CAC"/>
    <w:rsid w:val="00604EA4"/>
    <w:rsid w:val="00605166"/>
    <w:rsid w:val="0060519D"/>
    <w:rsid w:val="006051DD"/>
    <w:rsid w:val="0060524A"/>
    <w:rsid w:val="00605901"/>
    <w:rsid w:val="0060594D"/>
    <w:rsid w:val="00605E46"/>
    <w:rsid w:val="00606B45"/>
    <w:rsid w:val="00606B79"/>
    <w:rsid w:val="00606C31"/>
    <w:rsid w:val="00606D03"/>
    <w:rsid w:val="00606EF6"/>
    <w:rsid w:val="00607230"/>
    <w:rsid w:val="0060723F"/>
    <w:rsid w:val="0060726F"/>
    <w:rsid w:val="00607B5C"/>
    <w:rsid w:val="00607C08"/>
    <w:rsid w:val="00607D2D"/>
    <w:rsid w:val="00607D9F"/>
    <w:rsid w:val="00607F7C"/>
    <w:rsid w:val="00610032"/>
    <w:rsid w:val="00610366"/>
    <w:rsid w:val="0061070A"/>
    <w:rsid w:val="0061077D"/>
    <w:rsid w:val="00610949"/>
    <w:rsid w:val="00610B3F"/>
    <w:rsid w:val="00610E98"/>
    <w:rsid w:val="00611075"/>
    <w:rsid w:val="0061114E"/>
    <w:rsid w:val="0061143E"/>
    <w:rsid w:val="006115CC"/>
    <w:rsid w:val="0061193D"/>
    <w:rsid w:val="00611B1C"/>
    <w:rsid w:val="00611B91"/>
    <w:rsid w:val="00611CFB"/>
    <w:rsid w:val="006121B5"/>
    <w:rsid w:val="00612203"/>
    <w:rsid w:val="00612509"/>
    <w:rsid w:val="00612A1C"/>
    <w:rsid w:val="00612C44"/>
    <w:rsid w:val="00612D68"/>
    <w:rsid w:val="00612E31"/>
    <w:rsid w:val="00612FB6"/>
    <w:rsid w:val="006130C0"/>
    <w:rsid w:val="00613251"/>
    <w:rsid w:val="006133B6"/>
    <w:rsid w:val="006133E7"/>
    <w:rsid w:val="00613683"/>
    <w:rsid w:val="006138CA"/>
    <w:rsid w:val="00613975"/>
    <w:rsid w:val="00613AF3"/>
    <w:rsid w:val="00613B6A"/>
    <w:rsid w:val="00613DBF"/>
    <w:rsid w:val="00613F42"/>
    <w:rsid w:val="0061416E"/>
    <w:rsid w:val="00614925"/>
    <w:rsid w:val="00614941"/>
    <w:rsid w:val="0061494E"/>
    <w:rsid w:val="00614A3F"/>
    <w:rsid w:val="00614CA5"/>
    <w:rsid w:val="006151DC"/>
    <w:rsid w:val="006155B0"/>
    <w:rsid w:val="00615F92"/>
    <w:rsid w:val="0061601C"/>
    <w:rsid w:val="00616122"/>
    <w:rsid w:val="0061613C"/>
    <w:rsid w:val="006161DD"/>
    <w:rsid w:val="0061631D"/>
    <w:rsid w:val="00616333"/>
    <w:rsid w:val="0061636E"/>
    <w:rsid w:val="006164D7"/>
    <w:rsid w:val="00616BAF"/>
    <w:rsid w:val="00616C5C"/>
    <w:rsid w:val="00616C99"/>
    <w:rsid w:val="00616D2A"/>
    <w:rsid w:val="00616D95"/>
    <w:rsid w:val="00617FCB"/>
    <w:rsid w:val="00617FF5"/>
    <w:rsid w:val="00620163"/>
    <w:rsid w:val="006203B0"/>
    <w:rsid w:val="0062099E"/>
    <w:rsid w:val="006209F6"/>
    <w:rsid w:val="00620C6A"/>
    <w:rsid w:val="00620DA7"/>
    <w:rsid w:val="00620E1C"/>
    <w:rsid w:val="00620EFD"/>
    <w:rsid w:val="006212C8"/>
    <w:rsid w:val="0062144E"/>
    <w:rsid w:val="00621592"/>
    <w:rsid w:val="006215C6"/>
    <w:rsid w:val="006216E0"/>
    <w:rsid w:val="006218AD"/>
    <w:rsid w:val="00621903"/>
    <w:rsid w:val="00621A97"/>
    <w:rsid w:val="00621E40"/>
    <w:rsid w:val="00621F29"/>
    <w:rsid w:val="0062221D"/>
    <w:rsid w:val="0062234E"/>
    <w:rsid w:val="006226E7"/>
    <w:rsid w:val="00622851"/>
    <w:rsid w:val="0062287F"/>
    <w:rsid w:val="00622952"/>
    <w:rsid w:val="00622979"/>
    <w:rsid w:val="006229BA"/>
    <w:rsid w:val="00622BC6"/>
    <w:rsid w:val="00623003"/>
    <w:rsid w:val="0062317B"/>
    <w:rsid w:val="00623294"/>
    <w:rsid w:val="006232E9"/>
    <w:rsid w:val="00623540"/>
    <w:rsid w:val="00623821"/>
    <w:rsid w:val="0062454E"/>
    <w:rsid w:val="00624769"/>
    <w:rsid w:val="00624B0C"/>
    <w:rsid w:val="00625778"/>
    <w:rsid w:val="00625A43"/>
    <w:rsid w:val="00625B47"/>
    <w:rsid w:val="00625B4E"/>
    <w:rsid w:val="00625DB3"/>
    <w:rsid w:val="00625F15"/>
    <w:rsid w:val="00625F83"/>
    <w:rsid w:val="00626365"/>
    <w:rsid w:val="006267C4"/>
    <w:rsid w:val="006267DF"/>
    <w:rsid w:val="00626C24"/>
    <w:rsid w:val="00626F39"/>
    <w:rsid w:val="0062757F"/>
    <w:rsid w:val="00627828"/>
    <w:rsid w:val="00627868"/>
    <w:rsid w:val="00627A26"/>
    <w:rsid w:val="00627BE2"/>
    <w:rsid w:val="00627CEA"/>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AF2"/>
    <w:rsid w:val="00631D18"/>
    <w:rsid w:val="00631D7D"/>
    <w:rsid w:val="006320D0"/>
    <w:rsid w:val="00632252"/>
    <w:rsid w:val="006323AB"/>
    <w:rsid w:val="0063243E"/>
    <w:rsid w:val="00632619"/>
    <w:rsid w:val="00632700"/>
    <w:rsid w:val="00632C64"/>
    <w:rsid w:val="00632E12"/>
    <w:rsid w:val="00633294"/>
    <w:rsid w:val="00633F09"/>
    <w:rsid w:val="00634088"/>
    <w:rsid w:val="0063428B"/>
    <w:rsid w:val="006342C9"/>
    <w:rsid w:val="006343D9"/>
    <w:rsid w:val="006344FB"/>
    <w:rsid w:val="00634505"/>
    <w:rsid w:val="00634595"/>
    <w:rsid w:val="00634672"/>
    <w:rsid w:val="006346D5"/>
    <w:rsid w:val="006347C8"/>
    <w:rsid w:val="00634CC5"/>
    <w:rsid w:val="00634D23"/>
    <w:rsid w:val="00634E18"/>
    <w:rsid w:val="006354E3"/>
    <w:rsid w:val="00635842"/>
    <w:rsid w:val="00635A36"/>
    <w:rsid w:val="00635D18"/>
    <w:rsid w:val="00635F36"/>
    <w:rsid w:val="006360DD"/>
    <w:rsid w:val="00636391"/>
    <w:rsid w:val="00636613"/>
    <w:rsid w:val="0063692D"/>
    <w:rsid w:val="00636E5B"/>
    <w:rsid w:val="00636F9E"/>
    <w:rsid w:val="0063711C"/>
    <w:rsid w:val="0063715C"/>
    <w:rsid w:val="006373E0"/>
    <w:rsid w:val="006374DF"/>
    <w:rsid w:val="006378A6"/>
    <w:rsid w:val="006379CA"/>
    <w:rsid w:val="00637A58"/>
    <w:rsid w:val="00637B09"/>
    <w:rsid w:val="00637B7F"/>
    <w:rsid w:val="00637CB1"/>
    <w:rsid w:val="006400CC"/>
    <w:rsid w:val="00640114"/>
    <w:rsid w:val="006404CD"/>
    <w:rsid w:val="00640A19"/>
    <w:rsid w:val="00640CD1"/>
    <w:rsid w:val="00640E20"/>
    <w:rsid w:val="00641190"/>
    <w:rsid w:val="00641510"/>
    <w:rsid w:val="00641564"/>
    <w:rsid w:val="006416CF"/>
    <w:rsid w:val="00641A1A"/>
    <w:rsid w:val="00641BF6"/>
    <w:rsid w:val="00641E27"/>
    <w:rsid w:val="00641E8E"/>
    <w:rsid w:val="00641F33"/>
    <w:rsid w:val="00642036"/>
    <w:rsid w:val="006421C6"/>
    <w:rsid w:val="0064263C"/>
    <w:rsid w:val="00642668"/>
    <w:rsid w:val="00642AE8"/>
    <w:rsid w:val="006431A0"/>
    <w:rsid w:val="006437A1"/>
    <w:rsid w:val="00643AF2"/>
    <w:rsid w:val="006441BE"/>
    <w:rsid w:val="006449B9"/>
    <w:rsid w:val="00644BEC"/>
    <w:rsid w:val="00644EF0"/>
    <w:rsid w:val="00644F4A"/>
    <w:rsid w:val="00645472"/>
    <w:rsid w:val="00645668"/>
    <w:rsid w:val="0064584C"/>
    <w:rsid w:val="00645B7C"/>
    <w:rsid w:val="00645D37"/>
    <w:rsid w:val="00645E2E"/>
    <w:rsid w:val="00646461"/>
    <w:rsid w:val="006467BF"/>
    <w:rsid w:val="00646C77"/>
    <w:rsid w:val="00646D4F"/>
    <w:rsid w:val="00646EDF"/>
    <w:rsid w:val="00647114"/>
    <w:rsid w:val="0064714B"/>
    <w:rsid w:val="006474FC"/>
    <w:rsid w:val="006475D3"/>
    <w:rsid w:val="006477AC"/>
    <w:rsid w:val="0064782B"/>
    <w:rsid w:val="00647FFB"/>
    <w:rsid w:val="00650500"/>
    <w:rsid w:val="00650633"/>
    <w:rsid w:val="0065082F"/>
    <w:rsid w:val="006508E1"/>
    <w:rsid w:val="00650A57"/>
    <w:rsid w:val="00650C93"/>
    <w:rsid w:val="00651756"/>
    <w:rsid w:val="00651ABB"/>
    <w:rsid w:val="00651B3A"/>
    <w:rsid w:val="00651CB9"/>
    <w:rsid w:val="00651F0E"/>
    <w:rsid w:val="00651F5B"/>
    <w:rsid w:val="0065241D"/>
    <w:rsid w:val="00652BAA"/>
    <w:rsid w:val="00652DA2"/>
    <w:rsid w:val="00652FE4"/>
    <w:rsid w:val="0065335C"/>
    <w:rsid w:val="006535C7"/>
    <w:rsid w:val="00653799"/>
    <w:rsid w:val="00653B91"/>
    <w:rsid w:val="00653D4F"/>
    <w:rsid w:val="00653D9B"/>
    <w:rsid w:val="00653E42"/>
    <w:rsid w:val="00653F44"/>
    <w:rsid w:val="00654489"/>
    <w:rsid w:val="00654856"/>
    <w:rsid w:val="00654A95"/>
    <w:rsid w:val="00654C0E"/>
    <w:rsid w:val="00654F20"/>
    <w:rsid w:val="00654F29"/>
    <w:rsid w:val="0065520C"/>
    <w:rsid w:val="0065538D"/>
    <w:rsid w:val="006556B5"/>
    <w:rsid w:val="0065594B"/>
    <w:rsid w:val="006559E3"/>
    <w:rsid w:val="00655D25"/>
    <w:rsid w:val="00655E6F"/>
    <w:rsid w:val="006562C6"/>
    <w:rsid w:val="006564F2"/>
    <w:rsid w:val="00656720"/>
    <w:rsid w:val="00656765"/>
    <w:rsid w:val="00656D69"/>
    <w:rsid w:val="00657066"/>
    <w:rsid w:val="0065709E"/>
    <w:rsid w:val="006575CD"/>
    <w:rsid w:val="00657641"/>
    <w:rsid w:val="00657F1C"/>
    <w:rsid w:val="0066001A"/>
    <w:rsid w:val="00660747"/>
    <w:rsid w:val="006607E8"/>
    <w:rsid w:val="00660A97"/>
    <w:rsid w:val="00660AEC"/>
    <w:rsid w:val="00660E2C"/>
    <w:rsid w:val="00660E40"/>
    <w:rsid w:val="00660F97"/>
    <w:rsid w:val="00661197"/>
    <w:rsid w:val="00661282"/>
    <w:rsid w:val="0066198A"/>
    <w:rsid w:val="006619A6"/>
    <w:rsid w:val="00661A66"/>
    <w:rsid w:val="00661A80"/>
    <w:rsid w:val="00661A92"/>
    <w:rsid w:val="00661BBA"/>
    <w:rsid w:val="00661F54"/>
    <w:rsid w:val="00662045"/>
    <w:rsid w:val="006621A2"/>
    <w:rsid w:val="006621E8"/>
    <w:rsid w:val="006625AE"/>
    <w:rsid w:val="006625C5"/>
    <w:rsid w:val="0066275C"/>
    <w:rsid w:val="00662BA9"/>
    <w:rsid w:val="00662C18"/>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1B"/>
    <w:rsid w:val="00667590"/>
    <w:rsid w:val="006677C5"/>
    <w:rsid w:val="00667AF8"/>
    <w:rsid w:val="00667C19"/>
    <w:rsid w:val="00667C84"/>
    <w:rsid w:val="00667DBF"/>
    <w:rsid w:val="00670097"/>
    <w:rsid w:val="00670177"/>
    <w:rsid w:val="0067034C"/>
    <w:rsid w:val="0067037A"/>
    <w:rsid w:val="006705B1"/>
    <w:rsid w:val="006709AB"/>
    <w:rsid w:val="00670A78"/>
    <w:rsid w:val="00670C0B"/>
    <w:rsid w:val="00670D19"/>
    <w:rsid w:val="00670EDB"/>
    <w:rsid w:val="00671577"/>
    <w:rsid w:val="00671745"/>
    <w:rsid w:val="00671826"/>
    <w:rsid w:val="0067189F"/>
    <w:rsid w:val="00671B5E"/>
    <w:rsid w:val="00671DBB"/>
    <w:rsid w:val="00671DF1"/>
    <w:rsid w:val="00672015"/>
    <w:rsid w:val="006720EF"/>
    <w:rsid w:val="00672A7E"/>
    <w:rsid w:val="00672B5A"/>
    <w:rsid w:val="0067334E"/>
    <w:rsid w:val="0067382E"/>
    <w:rsid w:val="006739B6"/>
    <w:rsid w:val="00673C49"/>
    <w:rsid w:val="00673CDE"/>
    <w:rsid w:val="00673CF7"/>
    <w:rsid w:val="00673E8B"/>
    <w:rsid w:val="00674208"/>
    <w:rsid w:val="006743AC"/>
    <w:rsid w:val="006743DE"/>
    <w:rsid w:val="00674560"/>
    <w:rsid w:val="006746B3"/>
    <w:rsid w:val="006746C4"/>
    <w:rsid w:val="00674884"/>
    <w:rsid w:val="00674B07"/>
    <w:rsid w:val="00674FA4"/>
    <w:rsid w:val="006757BF"/>
    <w:rsid w:val="00675C69"/>
    <w:rsid w:val="00675F0F"/>
    <w:rsid w:val="00676332"/>
    <w:rsid w:val="0067684D"/>
    <w:rsid w:val="00676913"/>
    <w:rsid w:val="00676B18"/>
    <w:rsid w:val="006772B5"/>
    <w:rsid w:val="00677450"/>
    <w:rsid w:val="00677492"/>
    <w:rsid w:val="00677576"/>
    <w:rsid w:val="00677A5C"/>
    <w:rsid w:val="0068002E"/>
    <w:rsid w:val="0068029A"/>
    <w:rsid w:val="006802BB"/>
    <w:rsid w:val="00680339"/>
    <w:rsid w:val="006804D4"/>
    <w:rsid w:val="00680577"/>
    <w:rsid w:val="0068066A"/>
    <w:rsid w:val="00680AC5"/>
    <w:rsid w:val="0068119F"/>
    <w:rsid w:val="006818AF"/>
    <w:rsid w:val="00681D29"/>
    <w:rsid w:val="006821CD"/>
    <w:rsid w:val="006823AD"/>
    <w:rsid w:val="00682528"/>
    <w:rsid w:val="0068253C"/>
    <w:rsid w:val="006825B3"/>
    <w:rsid w:val="0068278E"/>
    <w:rsid w:val="00682A29"/>
    <w:rsid w:val="00682AED"/>
    <w:rsid w:val="00682AF9"/>
    <w:rsid w:val="00682C54"/>
    <w:rsid w:val="0068306D"/>
    <w:rsid w:val="00683082"/>
    <w:rsid w:val="0068316D"/>
    <w:rsid w:val="00683299"/>
    <w:rsid w:val="006833B3"/>
    <w:rsid w:val="006834D2"/>
    <w:rsid w:val="00683556"/>
    <w:rsid w:val="00683588"/>
    <w:rsid w:val="006835A3"/>
    <w:rsid w:val="00683902"/>
    <w:rsid w:val="00683AF0"/>
    <w:rsid w:val="00683C12"/>
    <w:rsid w:val="00683F56"/>
    <w:rsid w:val="00684171"/>
    <w:rsid w:val="00684374"/>
    <w:rsid w:val="00684445"/>
    <w:rsid w:val="006846BA"/>
    <w:rsid w:val="006847B6"/>
    <w:rsid w:val="006848B5"/>
    <w:rsid w:val="00684B64"/>
    <w:rsid w:val="00684D1F"/>
    <w:rsid w:val="006851DD"/>
    <w:rsid w:val="0068541A"/>
    <w:rsid w:val="006855BB"/>
    <w:rsid w:val="0068563D"/>
    <w:rsid w:val="0068584E"/>
    <w:rsid w:val="00685873"/>
    <w:rsid w:val="00685C85"/>
    <w:rsid w:val="00685CD4"/>
    <w:rsid w:val="006866A6"/>
    <w:rsid w:val="006866E4"/>
    <w:rsid w:val="00686815"/>
    <w:rsid w:val="00686924"/>
    <w:rsid w:val="00686A0F"/>
    <w:rsid w:val="00687011"/>
    <w:rsid w:val="0068707E"/>
    <w:rsid w:val="0068734A"/>
    <w:rsid w:val="0068739B"/>
    <w:rsid w:val="006874C7"/>
    <w:rsid w:val="0068770C"/>
    <w:rsid w:val="006878BE"/>
    <w:rsid w:val="00687B9C"/>
    <w:rsid w:val="00687DAF"/>
    <w:rsid w:val="00687E84"/>
    <w:rsid w:val="00687F0E"/>
    <w:rsid w:val="006903F6"/>
    <w:rsid w:val="00690576"/>
    <w:rsid w:val="00690673"/>
    <w:rsid w:val="00690808"/>
    <w:rsid w:val="006909AC"/>
    <w:rsid w:val="006909DB"/>
    <w:rsid w:val="00690D61"/>
    <w:rsid w:val="00690E4B"/>
    <w:rsid w:val="00690F87"/>
    <w:rsid w:val="006910EB"/>
    <w:rsid w:val="006911BD"/>
    <w:rsid w:val="00691406"/>
    <w:rsid w:val="00691639"/>
    <w:rsid w:val="0069180F"/>
    <w:rsid w:val="006918E8"/>
    <w:rsid w:val="00691A78"/>
    <w:rsid w:val="00691AFD"/>
    <w:rsid w:val="00691BAE"/>
    <w:rsid w:val="00691EFB"/>
    <w:rsid w:val="00691F91"/>
    <w:rsid w:val="00691FCB"/>
    <w:rsid w:val="006921EF"/>
    <w:rsid w:val="00692316"/>
    <w:rsid w:val="006928A7"/>
    <w:rsid w:val="00692DC3"/>
    <w:rsid w:val="00692E2A"/>
    <w:rsid w:val="00692F5F"/>
    <w:rsid w:val="00693146"/>
    <w:rsid w:val="006938C4"/>
    <w:rsid w:val="00693A03"/>
    <w:rsid w:val="00693B6A"/>
    <w:rsid w:val="00693C41"/>
    <w:rsid w:val="0069412F"/>
    <w:rsid w:val="006947C9"/>
    <w:rsid w:val="00694901"/>
    <w:rsid w:val="00694AFB"/>
    <w:rsid w:val="00694B56"/>
    <w:rsid w:val="00694C7E"/>
    <w:rsid w:val="00694EDA"/>
    <w:rsid w:val="0069504E"/>
    <w:rsid w:val="006950D4"/>
    <w:rsid w:val="006953A8"/>
    <w:rsid w:val="00695401"/>
    <w:rsid w:val="0069548D"/>
    <w:rsid w:val="0069594F"/>
    <w:rsid w:val="006964D6"/>
    <w:rsid w:val="006964DD"/>
    <w:rsid w:val="006966F3"/>
    <w:rsid w:val="00696B0F"/>
    <w:rsid w:val="006978E7"/>
    <w:rsid w:val="00697AF6"/>
    <w:rsid w:val="00697CDE"/>
    <w:rsid w:val="00697CF6"/>
    <w:rsid w:val="00697D08"/>
    <w:rsid w:val="006A02F3"/>
    <w:rsid w:val="006A09B9"/>
    <w:rsid w:val="006A0ADC"/>
    <w:rsid w:val="006A0C0C"/>
    <w:rsid w:val="006A0FD3"/>
    <w:rsid w:val="006A13C7"/>
    <w:rsid w:val="006A1424"/>
    <w:rsid w:val="006A1788"/>
    <w:rsid w:val="006A184B"/>
    <w:rsid w:val="006A185D"/>
    <w:rsid w:val="006A1B9F"/>
    <w:rsid w:val="006A1C15"/>
    <w:rsid w:val="006A1D27"/>
    <w:rsid w:val="006A2763"/>
    <w:rsid w:val="006A2A36"/>
    <w:rsid w:val="006A2A7A"/>
    <w:rsid w:val="006A2E56"/>
    <w:rsid w:val="006A2F27"/>
    <w:rsid w:val="006A3B33"/>
    <w:rsid w:val="006A3B69"/>
    <w:rsid w:val="006A3C7E"/>
    <w:rsid w:val="006A3D24"/>
    <w:rsid w:val="006A3FA2"/>
    <w:rsid w:val="006A407C"/>
    <w:rsid w:val="006A408D"/>
    <w:rsid w:val="006A445C"/>
    <w:rsid w:val="006A448D"/>
    <w:rsid w:val="006A46DF"/>
    <w:rsid w:val="006A47B2"/>
    <w:rsid w:val="006A4A87"/>
    <w:rsid w:val="006A4B27"/>
    <w:rsid w:val="006A4DE2"/>
    <w:rsid w:val="006A4E82"/>
    <w:rsid w:val="006A4E86"/>
    <w:rsid w:val="006A4E96"/>
    <w:rsid w:val="006A5145"/>
    <w:rsid w:val="006A5169"/>
    <w:rsid w:val="006A5463"/>
    <w:rsid w:val="006A55C2"/>
    <w:rsid w:val="006A5A1B"/>
    <w:rsid w:val="006A5A68"/>
    <w:rsid w:val="006A5D70"/>
    <w:rsid w:val="006A63E4"/>
    <w:rsid w:val="006A6462"/>
    <w:rsid w:val="006A6818"/>
    <w:rsid w:val="006A68A8"/>
    <w:rsid w:val="006A6BD6"/>
    <w:rsid w:val="006A700E"/>
    <w:rsid w:val="006A7016"/>
    <w:rsid w:val="006A7091"/>
    <w:rsid w:val="006A73A5"/>
    <w:rsid w:val="006A7580"/>
    <w:rsid w:val="006A779E"/>
    <w:rsid w:val="006A77D2"/>
    <w:rsid w:val="006A7AFD"/>
    <w:rsid w:val="006A7BB9"/>
    <w:rsid w:val="006A7EE8"/>
    <w:rsid w:val="006A7FE5"/>
    <w:rsid w:val="006B0018"/>
    <w:rsid w:val="006B02C2"/>
    <w:rsid w:val="006B058F"/>
    <w:rsid w:val="006B059E"/>
    <w:rsid w:val="006B0C4C"/>
    <w:rsid w:val="006B0CB4"/>
    <w:rsid w:val="006B0D09"/>
    <w:rsid w:val="006B171A"/>
    <w:rsid w:val="006B19BE"/>
    <w:rsid w:val="006B2258"/>
    <w:rsid w:val="006B241E"/>
    <w:rsid w:val="006B2445"/>
    <w:rsid w:val="006B2A6A"/>
    <w:rsid w:val="006B2B06"/>
    <w:rsid w:val="006B2D3C"/>
    <w:rsid w:val="006B2E13"/>
    <w:rsid w:val="006B2E36"/>
    <w:rsid w:val="006B302A"/>
    <w:rsid w:val="006B362D"/>
    <w:rsid w:val="006B3709"/>
    <w:rsid w:val="006B37D4"/>
    <w:rsid w:val="006B3951"/>
    <w:rsid w:val="006B3D17"/>
    <w:rsid w:val="006B3F77"/>
    <w:rsid w:val="006B4056"/>
    <w:rsid w:val="006B4157"/>
    <w:rsid w:val="006B41E6"/>
    <w:rsid w:val="006B4A72"/>
    <w:rsid w:val="006B4BC8"/>
    <w:rsid w:val="006B4C04"/>
    <w:rsid w:val="006B4F98"/>
    <w:rsid w:val="006B51B7"/>
    <w:rsid w:val="006B5581"/>
    <w:rsid w:val="006B58D0"/>
    <w:rsid w:val="006B5D57"/>
    <w:rsid w:val="006B63B6"/>
    <w:rsid w:val="006B6998"/>
    <w:rsid w:val="006B6ED3"/>
    <w:rsid w:val="006B6FA3"/>
    <w:rsid w:val="006B7021"/>
    <w:rsid w:val="006B7045"/>
    <w:rsid w:val="006B712C"/>
    <w:rsid w:val="006B7333"/>
    <w:rsid w:val="006B76B6"/>
    <w:rsid w:val="006B7816"/>
    <w:rsid w:val="006B7AF6"/>
    <w:rsid w:val="006C031B"/>
    <w:rsid w:val="006C03A4"/>
    <w:rsid w:val="006C04AC"/>
    <w:rsid w:val="006C050F"/>
    <w:rsid w:val="006C05A2"/>
    <w:rsid w:val="006C05F0"/>
    <w:rsid w:val="006C099C"/>
    <w:rsid w:val="006C0CC1"/>
    <w:rsid w:val="006C0D55"/>
    <w:rsid w:val="006C106B"/>
    <w:rsid w:val="006C1122"/>
    <w:rsid w:val="006C115C"/>
    <w:rsid w:val="006C13D9"/>
    <w:rsid w:val="006C164A"/>
    <w:rsid w:val="006C1ACE"/>
    <w:rsid w:val="006C1B5F"/>
    <w:rsid w:val="006C1C08"/>
    <w:rsid w:val="006C1FB4"/>
    <w:rsid w:val="006C22FC"/>
    <w:rsid w:val="006C2A65"/>
    <w:rsid w:val="006C2B34"/>
    <w:rsid w:val="006C2D9A"/>
    <w:rsid w:val="006C3A0E"/>
    <w:rsid w:val="006C3AF7"/>
    <w:rsid w:val="006C3B19"/>
    <w:rsid w:val="006C3CD2"/>
    <w:rsid w:val="006C3CEA"/>
    <w:rsid w:val="006C426D"/>
    <w:rsid w:val="006C4AA8"/>
    <w:rsid w:val="006C4C71"/>
    <w:rsid w:val="006C4D9D"/>
    <w:rsid w:val="006C4E02"/>
    <w:rsid w:val="006C4FF0"/>
    <w:rsid w:val="006C5483"/>
    <w:rsid w:val="006C5789"/>
    <w:rsid w:val="006C5AE7"/>
    <w:rsid w:val="006C5B27"/>
    <w:rsid w:val="006C5BBD"/>
    <w:rsid w:val="006C5C63"/>
    <w:rsid w:val="006C5DCD"/>
    <w:rsid w:val="006C5FCD"/>
    <w:rsid w:val="006C6170"/>
    <w:rsid w:val="006C637B"/>
    <w:rsid w:val="006C6942"/>
    <w:rsid w:val="006C6C81"/>
    <w:rsid w:val="006C6D33"/>
    <w:rsid w:val="006C6DA0"/>
    <w:rsid w:val="006C7001"/>
    <w:rsid w:val="006C76BC"/>
    <w:rsid w:val="006C76C1"/>
    <w:rsid w:val="006C7716"/>
    <w:rsid w:val="006C7ADF"/>
    <w:rsid w:val="006C7BE3"/>
    <w:rsid w:val="006C7CBF"/>
    <w:rsid w:val="006D00F2"/>
    <w:rsid w:val="006D01A5"/>
    <w:rsid w:val="006D0241"/>
    <w:rsid w:val="006D028E"/>
    <w:rsid w:val="006D0880"/>
    <w:rsid w:val="006D0A9E"/>
    <w:rsid w:val="006D0CFC"/>
    <w:rsid w:val="006D0D99"/>
    <w:rsid w:val="006D0FD9"/>
    <w:rsid w:val="006D1006"/>
    <w:rsid w:val="006D1547"/>
    <w:rsid w:val="006D1885"/>
    <w:rsid w:val="006D233D"/>
    <w:rsid w:val="006D242B"/>
    <w:rsid w:val="006D2554"/>
    <w:rsid w:val="006D289E"/>
    <w:rsid w:val="006D2A1A"/>
    <w:rsid w:val="006D366B"/>
    <w:rsid w:val="006D39DF"/>
    <w:rsid w:val="006D3B57"/>
    <w:rsid w:val="006D3D05"/>
    <w:rsid w:val="006D3E2C"/>
    <w:rsid w:val="006D4897"/>
    <w:rsid w:val="006D4B13"/>
    <w:rsid w:val="006D4D0D"/>
    <w:rsid w:val="006D4FB7"/>
    <w:rsid w:val="006D506F"/>
    <w:rsid w:val="006D56BA"/>
    <w:rsid w:val="006D5845"/>
    <w:rsid w:val="006D62DB"/>
    <w:rsid w:val="006D6475"/>
    <w:rsid w:val="006D64C5"/>
    <w:rsid w:val="006D67B8"/>
    <w:rsid w:val="006D6994"/>
    <w:rsid w:val="006D6B1E"/>
    <w:rsid w:val="006D6E2E"/>
    <w:rsid w:val="006D6E5E"/>
    <w:rsid w:val="006D7478"/>
    <w:rsid w:val="006D7496"/>
    <w:rsid w:val="006D74A3"/>
    <w:rsid w:val="006D76E1"/>
    <w:rsid w:val="006D7C76"/>
    <w:rsid w:val="006D7E5F"/>
    <w:rsid w:val="006E0160"/>
    <w:rsid w:val="006E01F5"/>
    <w:rsid w:val="006E03A9"/>
    <w:rsid w:val="006E06F4"/>
    <w:rsid w:val="006E0867"/>
    <w:rsid w:val="006E0CD2"/>
    <w:rsid w:val="006E0E5C"/>
    <w:rsid w:val="006E13BE"/>
    <w:rsid w:val="006E144F"/>
    <w:rsid w:val="006E1589"/>
    <w:rsid w:val="006E1D43"/>
    <w:rsid w:val="006E1D9D"/>
    <w:rsid w:val="006E1F48"/>
    <w:rsid w:val="006E23AE"/>
    <w:rsid w:val="006E26E7"/>
    <w:rsid w:val="006E271D"/>
    <w:rsid w:val="006E2B66"/>
    <w:rsid w:val="006E2DE9"/>
    <w:rsid w:val="006E2EA6"/>
    <w:rsid w:val="006E3132"/>
    <w:rsid w:val="006E3189"/>
    <w:rsid w:val="006E3347"/>
    <w:rsid w:val="006E339F"/>
    <w:rsid w:val="006E350F"/>
    <w:rsid w:val="006E3690"/>
    <w:rsid w:val="006E3700"/>
    <w:rsid w:val="006E3904"/>
    <w:rsid w:val="006E39A0"/>
    <w:rsid w:val="006E3E8B"/>
    <w:rsid w:val="006E4016"/>
    <w:rsid w:val="006E46B1"/>
    <w:rsid w:val="006E4891"/>
    <w:rsid w:val="006E4A26"/>
    <w:rsid w:val="006E4AA3"/>
    <w:rsid w:val="006E4D29"/>
    <w:rsid w:val="006E513D"/>
    <w:rsid w:val="006E5165"/>
    <w:rsid w:val="006E51D6"/>
    <w:rsid w:val="006E5263"/>
    <w:rsid w:val="006E52C4"/>
    <w:rsid w:val="006E55B8"/>
    <w:rsid w:val="006E567C"/>
    <w:rsid w:val="006E5767"/>
    <w:rsid w:val="006E5849"/>
    <w:rsid w:val="006E5BF6"/>
    <w:rsid w:val="006E5C4E"/>
    <w:rsid w:val="006E5C8D"/>
    <w:rsid w:val="006E6145"/>
    <w:rsid w:val="006E61B4"/>
    <w:rsid w:val="006E6669"/>
    <w:rsid w:val="006E668A"/>
    <w:rsid w:val="006E676D"/>
    <w:rsid w:val="006E6849"/>
    <w:rsid w:val="006E68C6"/>
    <w:rsid w:val="006E6B4D"/>
    <w:rsid w:val="006E6CAA"/>
    <w:rsid w:val="006E6E09"/>
    <w:rsid w:val="006E6EC0"/>
    <w:rsid w:val="006E6EF5"/>
    <w:rsid w:val="006E6F28"/>
    <w:rsid w:val="006E76A7"/>
    <w:rsid w:val="006E771B"/>
    <w:rsid w:val="006E7E9A"/>
    <w:rsid w:val="006F015B"/>
    <w:rsid w:val="006F1090"/>
    <w:rsid w:val="006F10C6"/>
    <w:rsid w:val="006F1162"/>
    <w:rsid w:val="006F17E7"/>
    <w:rsid w:val="006F1C66"/>
    <w:rsid w:val="006F2030"/>
    <w:rsid w:val="006F2101"/>
    <w:rsid w:val="006F2165"/>
    <w:rsid w:val="006F226F"/>
    <w:rsid w:val="006F2A7C"/>
    <w:rsid w:val="006F323E"/>
    <w:rsid w:val="006F332B"/>
    <w:rsid w:val="006F35EF"/>
    <w:rsid w:val="006F39AA"/>
    <w:rsid w:val="006F3B69"/>
    <w:rsid w:val="006F3CCA"/>
    <w:rsid w:val="006F3CFE"/>
    <w:rsid w:val="006F3FFA"/>
    <w:rsid w:val="006F43E9"/>
    <w:rsid w:val="006F44DD"/>
    <w:rsid w:val="006F47B0"/>
    <w:rsid w:val="006F48C1"/>
    <w:rsid w:val="006F4AF7"/>
    <w:rsid w:val="006F4D4D"/>
    <w:rsid w:val="006F4D82"/>
    <w:rsid w:val="006F5165"/>
    <w:rsid w:val="006F5191"/>
    <w:rsid w:val="006F5456"/>
    <w:rsid w:val="006F56FA"/>
    <w:rsid w:val="006F5A38"/>
    <w:rsid w:val="006F5A6D"/>
    <w:rsid w:val="006F5F76"/>
    <w:rsid w:val="006F5FDE"/>
    <w:rsid w:val="006F66DE"/>
    <w:rsid w:val="006F6978"/>
    <w:rsid w:val="006F6C0C"/>
    <w:rsid w:val="006F6DFB"/>
    <w:rsid w:val="006F7007"/>
    <w:rsid w:val="006F71D7"/>
    <w:rsid w:val="006F758F"/>
    <w:rsid w:val="006F7CB7"/>
    <w:rsid w:val="006F7DAD"/>
    <w:rsid w:val="00700522"/>
    <w:rsid w:val="007007C3"/>
    <w:rsid w:val="00700D29"/>
    <w:rsid w:val="00701717"/>
    <w:rsid w:val="00701951"/>
    <w:rsid w:val="00701959"/>
    <w:rsid w:val="007019E5"/>
    <w:rsid w:val="00701AEE"/>
    <w:rsid w:val="00701DBD"/>
    <w:rsid w:val="00702113"/>
    <w:rsid w:val="007024C7"/>
    <w:rsid w:val="0070261F"/>
    <w:rsid w:val="007028BF"/>
    <w:rsid w:val="00702A3E"/>
    <w:rsid w:val="00702C8D"/>
    <w:rsid w:val="007033B1"/>
    <w:rsid w:val="00703B09"/>
    <w:rsid w:val="00703C20"/>
    <w:rsid w:val="00703FD0"/>
    <w:rsid w:val="007040A9"/>
    <w:rsid w:val="00704392"/>
    <w:rsid w:val="007044E7"/>
    <w:rsid w:val="00704861"/>
    <w:rsid w:val="00704915"/>
    <w:rsid w:val="00704E24"/>
    <w:rsid w:val="00704E71"/>
    <w:rsid w:val="00704FFB"/>
    <w:rsid w:val="0070508A"/>
    <w:rsid w:val="00705C3E"/>
    <w:rsid w:val="00705DB6"/>
    <w:rsid w:val="00705F83"/>
    <w:rsid w:val="00706036"/>
    <w:rsid w:val="007063B6"/>
    <w:rsid w:val="00706469"/>
    <w:rsid w:val="00706529"/>
    <w:rsid w:val="00706627"/>
    <w:rsid w:val="00706794"/>
    <w:rsid w:val="0070692A"/>
    <w:rsid w:val="00706C43"/>
    <w:rsid w:val="00706EF1"/>
    <w:rsid w:val="0070721D"/>
    <w:rsid w:val="0070722C"/>
    <w:rsid w:val="00707382"/>
    <w:rsid w:val="007074D4"/>
    <w:rsid w:val="007075C7"/>
    <w:rsid w:val="007076D9"/>
    <w:rsid w:val="007076E2"/>
    <w:rsid w:val="0070797D"/>
    <w:rsid w:val="00707C48"/>
    <w:rsid w:val="00707D6A"/>
    <w:rsid w:val="00707E43"/>
    <w:rsid w:val="007109C9"/>
    <w:rsid w:val="00710A42"/>
    <w:rsid w:val="00710E69"/>
    <w:rsid w:val="00711255"/>
    <w:rsid w:val="0071128B"/>
    <w:rsid w:val="0071145B"/>
    <w:rsid w:val="007114CB"/>
    <w:rsid w:val="00711878"/>
    <w:rsid w:val="00711A86"/>
    <w:rsid w:val="00711AAF"/>
    <w:rsid w:val="00711D73"/>
    <w:rsid w:val="00711E69"/>
    <w:rsid w:val="00712384"/>
    <w:rsid w:val="00712513"/>
    <w:rsid w:val="0071252A"/>
    <w:rsid w:val="00712798"/>
    <w:rsid w:val="00712802"/>
    <w:rsid w:val="00712875"/>
    <w:rsid w:val="00712F91"/>
    <w:rsid w:val="00713779"/>
    <w:rsid w:val="00713F3E"/>
    <w:rsid w:val="00714026"/>
    <w:rsid w:val="0071429B"/>
    <w:rsid w:val="0071434B"/>
    <w:rsid w:val="007144AB"/>
    <w:rsid w:val="00714694"/>
    <w:rsid w:val="00714CFC"/>
    <w:rsid w:val="00714F6B"/>
    <w:rsid w:val="00715019"/>
    <w:rsid w:val="00715312"/>
    <w:rsid w:val="007154D5"/>
    <w:rsid w:val="00715B66"/>
    <w:rsid w:val="0071607D"/>
    <w:rsid w:val="00716084"/>
    <w:rsid w:val="00716498"/>
    <w:rsid w:val="007164DA"/>
    <w:rsid w:val="00716555"/>
    <w:rsid w:val="0071656F"/>
    <w:rsid w:val="00716675"/>
    <w:rsid w:val="0071675D"/>
    <w:rsid w:val="0071677C"/>
    <w:rsid w:val="00716881"/>
    <w:rsid w:val="007168E1"/>
    <w:rsid w:val="007170CE"/>
    <w:rsid w:val="0071717C"/>
    <w:rsid w:val="00717233"/>
    <w:rsid w:val="0071754C"/>
    <w:rsid w:val="00717614"/>
    <w:rsid w:val="00717766"/>
    <w:rsid w:val="00717AEC"/>
    <w:rsid w:val="00717B66"/>
    <w:rsid w:val="0072017C"/>
    <w:rsid w:val="0072081B"/>
    <w:rsid w:val="00720BF1"/>
    <w:rsid w:val="0072137D"/>
    <w:rsid w:val="0072142F"/>
    <w:rsid w:val="00721730"/>
    <w:rsid w:val="00721798"/>
    <w:rsid w:val="007218CF"/>
    <w:rsid w:val="007219D0"/>
    <w:rsid w:val="00721B9E"/>
    <w:rsid w:val="00721BA0"/>
    <w:rsid w:val="00721CA5"/>
    <w:rsid w:val="00721D57"/>
    <w:rsid w:val="00721DD7"/>
    <w:rsid w:val="00721F35"/>
    <w:rsid w:val="0072234A"/>
    <w:rsid w:val="0072249E"/>
    <w:rsid w:val="00722628"/>
    <w:rsid w:val="0072275F"/>
    <w:rsid w:val="007229E3"/>
    <w:rsid w:val="00722DCA"/>
    <w:rsid w:val="00722F4A"/>
    <w:rsid w:val="007233E2"/>
    <w:rsid w:val="007233EB"/>
    <w:rsid w:val="00723528"/>
    <w:rsid w:val="00723600"/>
    <w:rsid w:val="00723755"/>
    <w:rsid w:val="007237B3"/>
    <w:rsid w:val="0072389C"/>
    <w:rsid w:val="00723A5F"/>
    <w:rsid w:val="00723AE6"/>
    <w:rsid w:val="00723B12"/>
    <w:rsid w:val="00723CD2"/>
    <w:rsid w:val="00723D24"/>
    <w:rsid w:val="00723E04"/>
    <w:rsid w:val="00724297"/>
    <w:rsid w:val="007248EE"/>
    <w:rsid w:val="00724D54"/>
    <w:rsid w:val="00724E18"/>
    <w:rsid w:val="00724EB2"/>
    <w:rsid w:val="00724F80"/>
    <w:rsid w:val="00725407"/>
    <w:rsid w:val="0072551B"/>
    <w:rsid w:val="007257AE"/>
    <w:rsid w:val="00725965"/>
    <w:rsid w:val="007259A4"/>
    <w:rsid w:val="007259C2"/>
    <w:rsid w:val="00725A51"/>
    <w:rsid w:val="0072618E"/>
    <w:rsid w:val="00726276"/>
    <w:rsid w:val="007263BB"/>
    <w:rsid w:val="0072688D"/>
    <w:rsid w:val="00726899"/>
    <w:rsid w:val="00726BC6"/>
    <w:rsid w:val="00726C71"/>
    <w:rsid w:val="00726DE5"/>
    <w:rsid w:val="00726E85"/>
    <w:rsid w:val="00726F7B"/>
    <w:rsid w:val="0072710D"/>
    <w:rsid w:val="00727203"/>
    <w:rsid w:val="00727281"/>
    <w:rsid w:val="00727603"/>
    <w:rsid w:val="007278CF"/>
    <w:rsid w:val="00727F7F"/>
    <w:rsid w:val="0073072D"/>
    <w:rsid w:val="00730829"/>
    <w:rsid w:val="0073082B"/>
    <w:rsid w:val="00730CDD"/>
    <w:rsid w:val="00730E38"/>
    <w:rsid w:val="00731033"/>
    <w:rsid w:val="007313E6"/>
    <w:rsid w:val="00731BDC"/>
    <w:rsid w:val="00732083"/>
    <w:rsid w:val="00732283"/>
    <w:rsid w:val="007322DA"/>
    <w:rsid w:val="007323F9"/>
    <w:rsid w:val="00732666"/>
    <w:rsid w:val="00732732"/>
    <w:rsid w:val="007328CA"/>
    <w:rsid w:val="00732A3A"/>
    <w:rsid w:val="0073302B"/>
    <w:rsid w:val="00733153"/>
    <w:rsid w:val="007331F5"/>
    <w:rsid w:val="007333F1"/>
    <w:rsid w:val="00733528"/>
    <w:rsid w:val="00733545"/>
    <w:rsid w:val="007338BA"/>
    <w:rsid w:val="00733A1A"/>
    <w:rsid w:val="00733BCF"/>
    <w:rsid w:val="00733EAA"/>
    <w:rsid w:val="00734373"/>
    <w:rsid w:val="0073438C"/>
    <w:rsid w:val="007343DA"/>
    <w:rsid w:val="00734A97"/>
    <w:rsid w:val="00734B30"/>
    <w:rsid w:val="00734C38"/>
    <w:rsid w:val="0073506B"/>
    <w:rsid w:val="007354FC"/>
    <w:rsid w:val="007355AF"/>
    <w:rsid w:val="0073562C"/>
    <w:rsid w:val="007358C0"/>
    <w:rsid w:val="007359DB"/>
    <w:rsid w:val="007359F7"/>
    <w:rsid w:val="00735B90"/>
    <w:rsid w:val="00735CF7"/>
    <w:rsid w:val="00735D8F"/>
    <w:rsid w:val="007360FD"/>
    <w:rsid w:val="00736457"/>
    <w:rsid w:val="007364D2"/>
    <w:rsid w:val="0073696A"/>
    <w:rsid w:val="00736AE1"/>
    <w:rsid w:val="00736EA4"/>
    <w:rsid w:val="00737063"/>
    <w:rsid w:val="007370A3"/>
    <w:rsid w:val="0073718F"/>
    <w:rsid w:val="007372B5"/>
    <w:rsid w:val="00737440"/>
    <w:rsid w:val="007376FC"/>
    <w:rsid w:val="0073794C"/>
    <w:rsid w:val="00737AF5"/>
    <w:rsid w:val="00737F39"/>
    <w:rsid w:val="00737F5D"/>
    <w:rsid w:val="00740227"/>
    <w:rsid w:val="00740297"/>
    <w:rsid w:val="007402BC"/>
    <w:rsid w:val="00740509"/>
    <w:rsid w:val="0074095C"/>
    <w:rsid w:val="00740A1E"/>
    <w:rsid w:val="00740C7F"/>
    <w:rsid w:val="00740CA0"/>
    <w:rsid w:val="00740F36"/>
    <w:rsid w:val="00740F5C"/>
    <w:rsid w:val="0074103F"/>
    <w:rsid w:val="00741245"/>
    <w:rsid w:val="007413AC"/>
    <w:rsid w:val="00741503"/>
    <w:rsid w:val="007417B8"/>
    <w:rsid w:val="00741B93"/>
    <w:rsid w:val="00741D04"/>
    <w:rsid w:val="00741ED4"/>
    <w:rsid w:val="00741FF9"/>
    <w:rsid w:val="00742137"/>
    <w:rsid w:val="00742227"/>
    <w:rsid w:val="00742410"/>
    <w:rsid w:val="0074288D"/>
    <w:rsid w:val="00742DDE"/>
    <w:rsid w:val="00742E71"/>
    <w:rsid w:val="00742F6B"/>
    <w:rsid w:val="00742FAF"/>
    <w:rsid w:val="0074304F"/>
    <w:rsid w:val="007430AB"/>
    <w:rsid w:val="0074325D"/>
    <w:rsid w:val="007438A7"/>
    <w:rsid w:val="00743A72"/>
    <w:rsid w:val="00743AE7"/>
    <w:rsid w:val="00743C78"/>
    <w:rsid w:val="00743ED0"/>
    <w:rsid w:val="00743EE4"/>
    <w:rsid w:val="00743F30"/>
    <w:rsid w:val="0074408B"/>
    <w:rsid w:val="00744277"/>
    <w:rsid w:val="00744373"/>
    <w:rsid w:val="00744432"/>
    <w:rsid w:val="007449B1"/>
    <w:rsid w:val="00744DDB"/>
    <w:rsid w:val="0074509B"/>
    <w:rsid w:val="007453A5"/>
    <w:rsid w:val="0074555C"/>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BA6"/>
    <w:rsid w:val="00747BC0"/>
    <w:rsid w:val="00747D0B"/>
    <w:rsid w:val="0075006A"/>
    <w:rsid w:val="00750305"/>
    <w:rsid w:val="007503AE"/>
    <w:rsid w:val="00751129"/>
    <w:rsid w:val="007511AD"/>
    <w:rsid w:val="00751222"/>
    <w:rsid w:val="00751367"/>
    <w:rsid w:val="007514F2"/>
    <w:rsid w:val="00751618"/>
    <w:rsid w:val="00751827"/>
    <w:rsid w:val="00751F70"/>
    <w:rsid w:val="007521CC"/>
    <w:rsid w:val="0075222B"/>
    <w:rsid w:val="00752308"/>
    <w:rsid w:val="007524E4"/>
    <w:rsid w:val="00752F6A"/>
    <w:rsid w:val="00753081"/>
    <w:rsid w:val="00753163"/>
    <w:rsid w:val="0075322E"/>
    <w:rsid w:val="0075328C"/>
    <w:rsid w:val="007534DA"/>
    <w:rsid w:val="007535DF"/>
    <w:rsid w:val="0075382A"/>
    <w:rsid w:val="00753859"/>
    <w:rsid w:val="00753864"/>
    <w:rsid w:val="007538D8"/>
    <w:rsid w:val="00753979"/>
    <w:rsid w:val="00754348"/>
    <w:rsid w:val="00754559"/>
    <w:rsid w:val="00754624"/>
    <w:rsid w:val="00754695"/>
    <w:rsid w:val="00754F8F"/>
    <w:rsid w:val="00755433"/>
    <w:rsid w:val="00755486"/>
    <w:rsid w:val="0075584E"/>
    <w:rsid w:val="007558B8"/>
    <w:rsid w:val="0075596C"/>
    <w:rsid w:val="00755AC4"/>
    <w:rsid w:val="00755CC1"/>
    <w:rsid w:val="00755E0B"/>
    <w:rsid w:val="00755FE2"/>
    <w:rsid w:val="00755FF0"/>
    <w:rsid w:val="0075619B"/>
    <w:rsid w:val="007561D4"/>
    <w:rsid w:val="0075647B"/>
    <w:rsid w:val="00756778"/>
    <w:rsid w:val="0075678A"/>
    <w:rsid w:val="007568E8"/>
    <w:rsid w:val="007569BE"/>
    <w:rsid w:val="00756A71"/>
    <w:rsid w:val="00756BB0"/>
    <w:rsid w:val="00756FD9"/>
    <w:rsid w:val="00757184"/>
    <w:rsid w:val="0075741A"/>
    <w:rsid w:val="00757485"/>
    <w:rsid w:val="007576C6"/>
    <w:rsid w:val="007579E1"/>
    <w:rsid w:val="00760099"/>
    <w:rsid w:val="00760134"/>
    <w:rsid w:val="0076026B"/>
    <w:rsid w:val="00760382"/>
    <w:rsid w:val="007607E6"/>
    <w:rsid w:val="00760AB1"/>
    <w:rsid w:val="00760AC2"/>
    <w:rsid w:val="00760EE6"/>
    <w:rsid w:val="00760F7A"/>
    <w:rsid w:val="007618F7"/>
    <w:rsid w:val="00761C3C"/>
    <w:rsid w:val="00761D48"/>
    <w:rsid w:val="00761E5B"/>
    <w:rsid w:val="00762047"/>
    <w:rsid w:val="0076263C"/>
    <w:rsid w:val="0076266A"/>
    <w:rsid w:val="007628B7"/>
    <w:rsid w:val="007628CD"/>
    <w:rsid w:val="00762EDD"/>
    <w:rsid w:val="007630F7"/>
    <w:rsid w:val="00763216"/>
    <w:rsid w:val="007635EE"/>
    <w:rsid w:val="00763756"/>
    <w:rsid w:val="0076378C"/>
    <w:rsid w:val="00763992"/>
    <w:rsid w:val="00763A7E"/>
    <w:rsid w:val="00763B36"/>
    <w:rsid w:val="00763D51"/>
    <w:rsid w:val="00763DA0"/>
    <w:rsid w:val="00764630"/>
    <w:rsid w:val="00764AE6"/>
    <w:rsid w:val="00764AF2"/>
    <w:rsid w:val="00764B43"/>
    <w:rsid w:val="00764CDA"/>
    <w:rsid w:val="00764D15"/>
    <w:rsid w:val="0076512F"/>
    <w:rsid w:val="00765183"/>
    <w:rsid w:val="00765494"/>
    <w:rsid w:val="00765597"/>
    <w:rsid w:val="00765627"/>
    <w:rsid w:val="007656C3"/>
    <w:rsid w:val="0076587E"/>
    <w:rsid w:val="00765CF2"/>
    <w:rsid w:val="007660DA"/>
    <w:rsid w:val="00766151"/>
    <w:rsid w:val="00766154"/>
    <w:rsid w:val="007663A6"/>
    <w:rsid w:val="0076652E"/>
    <w:rsid w:val="007666E2"/>
    <w:rsid w:val="007669E3"/>
    <w:rsid w:val="00766BA4"/>
    <w:rsid w:val="00766FDF"/>
    <w:rsid w:val="00767458"/>
    <w:rsid w:val="0076756A"/>
    <w:rsid w:val="007678FF"/>
    <w:rsid w:val="007679A6"/>
    <w:rsid w:val="00767B99"/>
    <w:rsid w:val="00767D1E"/>
    <w:rsid w:val="00770361"/>
    <w:rsid w:val="0077044C"/>
    <w:rsid w:val="00770571"/>
    <w:rsid w:val="00770650"/>
    <w:rsid w:val="00770666"/>
    <w:rsid w:val="007706A4"/>
    <w:rsid w:val="007707FE"/>
    <w:rsid w:val="00770A8F"/>
    <w:rsid w:val="00770C8A"/>
    <w:rsid w:val="00770D7B"/>
    <w:rsid w:val="00770DB1"/>
    <w:rsid w:val="00770E10"/>
    <w:rsid w:val="00770E5D"/>
    <w:rsid w:val="00770EA0"/>
    <w:rsid w:val="00770ED4"/>
    <w:rsid w:val="00770F48"/>
    <w:rsid w:val="007712F9"/>
    <w:rsid w:val="00771610"/>
    <w:rsid w:val="00771690"/>
    <w:rsid w:val="0077178E"/>
    <w:rsid w:val="00771957"/>
    <w:rsid w:val="00771993"/>
    <w:rsid w:val="00771BCB"/>
    <w:rsid w:val="00771CDA"/>
    <w:rsid w:val="007720AB"/>
    <w:rsid w:val="007721FD"/>
    <w:rsid w:val="0077267C"/>
    <w:rsid w:val="007727DF"/>
    <w:rsid w:val="00772B73"/>
    <w:rsid w:val="00772CB3"/>
    <w:rsid w:val="00772D3E"/>
    <w:rsid w:val="007736BC"/>
    <w:rsid w:val="00773773"/>
    <w:rsid w:val="007739D2"/>
    <w:rsid w:val="00773A0D"/>
    <w:rsid w:val="00773DAE"/>
    <w:rsid w:val="00773E64"/>
    <w:rsid w:val="0077431B"/>
    <w:rsid w:val="007743D5"/>
    <w:rsid w:val="0077448E"/>
    <w:rsid w:val="0077497E"/>
    <w:rsid w:val="00774BC9"/>
    <w:rsid w:val="00774CBE"/>
    <w:rsid w:val="00774EEE"/>
    <w:rsid w:val="0077508D"/>
    <w:rsid w:val="007753FF"/>
    <w:rsid w:val="007754FB"/>
    <w:rsid w:val="00775AB2"/>
    <w:rsid w:val="00775B8B"/>
    <w:rsid w:val="00775CC5"/>
    <w:rsid w:val="00775CED"/>
    <w:rsid w:val="00775D06"/>
    <w:rsid w:val="00775D36"/>
    <w:rsid w:val="00775E10"/>
    <w:rsid w:val="00775EED"/>
    <w:rsid w:val="00775F8F"/>
    <w:rsid w:val="00775FE8"/>
    <w:rsid w:val="0077637C"/>
    <w:rsid w:val="00776DD1"/>
    <w:rsid w:val="00776F1C"/>
    <w:rsid w:val="00777285"/>
    <w:rsid w:val="007779F7"/>
    <w:rsid w:val="00777B71"/>
    <w:rsid w:val="00777D37"/>
    <w:rsid w:val="00780120"/>
    <w:rsid w:val="0078047F"/>
    <w:rsid w:val="0078053A"/>
    <w:rsid w:val="007806E2"/>
    <w:rsid w:val="00780AC6"/>
    <w:rsid w:val="00780CB0"/>
    <w:rsid w:val="00780DF2"/>
    <w:rsid w:val="0078144C"/>
    <w:rsid w:val="007818F3"/>
    <w:rsid w:val="00781C98"/>
    <w:rsid w:val="00781D6D"/>
    <w:rsid w:val="00782653"/>
    <w:rsid w:val="0078278E"/>
    <w:rsid w:val="00782A1A"/>
    <w:rsid w:val="00782A26"/>
    <w:rsid w:val="00782D66"/>
    <w:rsid w:val="007830D9"/>
    <w:rsid w:val="007832F8"/>
    <w:rsid w:val="007836C5"/>
    <w:rsid w:val="00783838"/>
    <w:rsid w:val="00783938"/>
    <w:rsid w:val="00783ADD"/>
    <w:rsid w:val="00783BA4"/>
    <w:rsid w:val="00783CAA"/>
    <w:rsid w:val="00783DA3"/>
    <w:rsid w:val="00783DEB"/>
    <w:rsid w:val="00783F26"/>
    <w:rsid w:val="0078406D"/>
    <w:rsid w:val="007840C4"/>
    <w:rsid w:val="007843A9"/>
    <w:rsid w:val="00784592"/>
    <w:rsid w:val="007845B8"/>
    <w:rsid w:val="007845D6"/>
    <w:rsid w:val="007846BA"/>
    <w:rsid w:val="00784753"/>
    <w:rsid w:val="00784A23"/>
    <w:rsid w:val="00784CD7"/>
    <w:rsid w:val="00785048"/>
    <w:rsid w:val="0078510E"/>
    <w:rsid w:val="00785324"/>
    <w:rsid w:val="007856DC"/>
    <w:rsid w:val="007856EF"/>
    <w:rsid w:val="00785770"/>
    <w:rsid w:val="007857CE"/>
    <w:rsid w:val="00785B3E"/>
    <w:rsid w:val="00785D70"/>
    <w:rsid w:val="00785E43"/>
    <w:rsid w:val="00785E54"/>
    <w:rsid w:val="00785E9B"/>
    <w:rsid w:val="0078605E"/>
    <w:rsid w:val="0078608B"/>
    <w:rsid w:val="007865B1"/>
    <w:rsid w:val="0078662B"/>
    <w:rsid w:val="00786893"/>
    <w:rsid w:val="007869D6"/>
    <w:rsid w:val="00786A3C"/>
    <w:rsid w:val="00786C39"/>
    <w:rsid w:val="00786F59"/>
    <w:rsid w:val="007870D6"/>
    <w:rsid w:val="00787151"/>
    <w:rsid w:val="007872E8"/>
    <w:rsid w:val="007874A1"/>
    <w:rsid w:val="00787674"/>
    <w:rsid w:val="0078796E"/>
    <w:rsid w:val="00787AE7"/>
    <w:rsid w:val="00787D4B"/>
    <w:rsid w:val="00787F3B"/>
    <w:rsid w:val="0079025C"/>
    <w:rsid w:val="007903C9"/>
    <w:rsid w:val="0079052B"/>
    <w:rsid w:val="00790932"/>
    <w:rsid w:val="00790B81"/>
    <w:rsid w:val="00790C4B"/>
    <w:rsid w:val="00790D9C"/>
    <w:rsid w:val="00790F13"/>
    <w:rsid w:val="0079103F"/>
    <w:rsid w:val="00791158"/>
    <w:rsid w:val="0079120E"/>
    <w:rsid w:val="00791254"/>
    <w:rsid w:val="007916AF"/>
    <w:rsid w:val="0079189E"/>
    <w:rsid w:val="00791C13"/>
    <w:rsid w:val="00791D5C"/>
    <w:rsid w:val="007923B5"/>
    <w:rsid w:val="00792ACC"/>
    <w:rsid w:val="00792C3C"/>
    <w:rsid w:val="00792D15"/>
    <w:rsid w:val="00792E85"/>
    <w:rsid w:val="00792FD9"/>
    <w:rsid w:val="007932D6"/>
    <w:rsid w:val="00793442"/>
    <w:rsid w:val="007934E1"/>
    <w:rsid w:val="00793962"/>
    <w:rsid w:val="007939F6"/>
    <w:rsid w:val="00793A11"/>
    <w:rsid w:val="00793A56"/>
    <w:rsid w:val="00793AD2"/>
    <w:rsid w:val="00793B7F"/>
    <w:rsid w:val="00793FAC"/>
    <w:rsid w:val="0079416E"/>
    <w:rsid w:val="0079434A"/>
    <w:rsid w:val="00794544"/>
    <w:rsid w:val="0079496E"/>
    <w:rsid w:val="00795084"/>
    <w:rsid w:val="00795523"/>
    <w:rsid w:val="00795760"/>
    <w:rsid w:val="007957E1"/>
    <w:rsid w:val="00795B19"/>
    <w:rsid w:val="00795C2D"/>
    <w:rsid w:val="00795DBF"/>
    <w:rsid w:val="0079618C"/>
    <w:rsid w:val="0079625E"/>
    <w:rsid w:val="007963CB"/>
    <w:rsid w:val="0079698F"/>
    <w:rsid w:val="007969BA"/>
    <w:rsid w:val="00796B24"/>
    <w:rsid w:val="00796EC5"/>
    <w:rsid w:val="007974FF"/>
    <w:rsid w:val="00797504"/>
    <w:rsid w:val="00797638"/>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234"/>
    <w:rsid w:val="007A137C"/>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2C3"/>
    <w:rsid w:val="007A3364"/>
    <w:rsid w:val="007A341C"/>
    <w:rsid w:val="007A3542"/>
    <w:rsid w:val="007A35A2"/>
    <w:rsid w:val="007A35A6"/>
    <w:rsid w:val="007A392F"/>
    <w:rsid w:val="007A3A0F"/>
    <w:rsid w:val="007A3B38"/>
    <w:rsid w:val="007A4080"/>
    <w:rsid w:val="007A4231"/>
    <w:rsid w:val="007A44B3"/>
    <w:rsid w:val="007A4770"/>
    <w:rsid w:val="007A48D4"/>
    <w:rsid w:val="007A497C"/>
    <w:rsid w:val="007A49DF"/>
    <w:rsid w:val="007A4EDB"/>
    <w:rsid w:val="007A509F"/>
    <w:rsid w:val="007A516C"/>
    <w:rsid w:val="007A539E"/>
    <w:rsid w:val="007A53E2"/>
    <w:rsid w:val="007A5468"/>
    <w:rsid w:val="007A55EC"/>
    <w:rsid w:val="007A576D"/>
    <w:rsid w:val="007A59B8"/>
    <w:rsid w:val="007A5A83"/>
    <w:rsid w:val="007A5B21"/>
    <w:rsid w:val="007A5D23"/>
    <w:rsid w:val="007A603F"/>
    <w:rsid w:val="007A6267"/>
    <w:rsid w:val="007A6391"/>
    <w:rsid w:val="007A64E1"/>
    <w:rsid w:val="007A67B5"/>
    <w:rsid w:val="007A6933"/>
    <w:rsid w:val="007A6B39"/>
    <w:rsid w:val="007A6C45"/>
    <w:rsid w:val="007A6D1B"/>
    <w:rsid w:val="007A73A0"/>
    <w:rsid w:val="007A74C5"/>
    <w:rsid w:val="007A7597"/>
    <w:rsid w:val="007A7740"/>
    <w:rsid w:val="007A7BBC"/>
    <w:rsid w:val="007A7E9A"/>
    <w:rsid w:val="007A7F12"/>
    <w:rsid w:val="007B0062"/>
    <w:rsid w:val="007B02AA"/>
    <w:rsid w:val="007B037F"/>
    <w:rsid w:val="007B05CC"/>
    <w:rsid w:val="007B070A"/>
    <w:rsid w:val="007B0710"/>
    <w:rsid w:val="007B09E8"/>
    <w:rsid w:val="007B0CEF"/>
    <w:rsid w:val="007B12F5"/>
    <w:rsid w:val="007B14BA"/>
    <w:rsid w:val="007B1590"/>
    <w:rsid w:val="007B1612"/>
    <w:rsid w:val="007B16AF"/>
    <w:rsid w:val="007B1780"/>
    <w:rsid w:val="007B178C"/>
    <w:rsid w:val="007B1831"/>
    <w:rsid w:val="007B1B2D"/>
    <w:rsid w:val="007B1BB4"/>
    <w:rsid w:val="007B1BD7"/>
    <w:rsid w:val="007B27BA"/>
    <w:rsid w:val="007B28B0"/>
    <w:rsid w:val="007B2946"/>
    <w:rsid w:val="007B29A4"/>
    <w:rsid w:val="007B2A58"/>
    <w:rsid w:val="007B2AE9"/>
    <w:rsid w:val="007B2B1F"/>
    <w:rsid w:val="007B2C19"/>
    <w:rsid w:val="007B2C2B"/>
    <w:rsid w:val="007B2D42"/>
    <w:rsid w:val="007B2E1C"/>
    <w:rsid w:val="007B3200"/>
    <w:rsid w:val="007B35D1"/>
    <w:rsid w:val="007B3939"/>
    <w:rsid w:val="007B3A24"/>
    <w:rsid w:val="007B3B68"/>
    <w:rsid w:val="007B3E19"/>
    <w:rsid w:val="007B4395"/>
    <w:rsid w:val="007B43E5"/>
    <w:rsid w:val="007B4438"/>
    <w:rsid w:val="007B4862"/>
    <w:rsid w:val="007B4A26"/>
    <w:rsid w:val="007B4AE0"/>
    <w:rsid w:val="007B4BAC"/>
    <w:rsid w:val="007B4F53"/>
    <w:rsid w:val="007B53F1"/>
    <w:rsid w:val="007B5430"/>
    <w:rsid w:val="007B55BD"/>
    <w:rsid w:val="007B55C3"/>
    <w:rsid w:val="007B58EB"/>
    <w:rsid w:val="007B5A08"/>
    <w:rsid w:val="007B5D06"/>
    <w:rsid w:val="007B5F56"/>
    <w:rsid w:val="007B614B"/>
    <w:rsid w:val="007B6715"/>
    <w:rsid w:val="007B7140"/>
    <w:rsid w:val="007B760C"/>
    <w:rsid w:val="007B7785"/>
    <w:rsid w:val="007B78EB"/>
    <w:rsid w:val="007C0036"/>
    <w:rsid w:val="007C015F"/>
    <w:rsid w:val="007C0832"/>
    <w:rsid w:val="007C0C08"/>
    <w:rsid w:val="007C1078"/>
    <w:rsid w:val="007C1349"/>
    <w:rsid w:val="007C13D3"/>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668"/>
    <w:rsid w:val="007C3950"/>
    <w:rsid w:val="007C3AD0"/>
    <w:rsid w:val="007C3B88"/>
    <w:rsid w:val="007C3C01"/>
    <w:rsid w:val="007C3E85"/>
    <w:rsid w:val="007C3F32"/>
    <w:rsid w:val="007C41E2"/>
    <w:rsid w:val="007C427B"/>
    <w:rsid w:val="007C443E"/>
    <w:rsid w:val="007C458D"/>
    <w:rsid w:val="007C461B"/>
    <w:rsid w:val="007C4978"/>
    <w:rsid w:val="007C4AB2"/>
    <w:rsid w:val="007C4C2D"/>
    <w:rsid w:val="007C4C9C"/>
    <w:rsid w:val="007C4DCA"/>
    <w:rsid w:val="007C4DEE"/>
    <w:rsid w:val="007C4FB2"/>
    <w:rsid w:val="007C510B"/>
    <w:rsid w:val="007C51F8"/>
    <w:rsid w:val="007C5302"/>
    <w:rsid w:val="007C54F9"/>
    <w:rsid w:val="007C5565"/>
    <w:rsid w:val="007C5618"/>
    <w:rsid w:val="007C5A2B"/>
    <w:rsid w:val="007C5A89"/>
    <w:rsid w:val="007C5D21"/>
    <w:rsid w:val="007C5D52"/>
    <w:rsid w:val="007C63F7"/>
    <w:rsid w:val="007C6C7E"/>
    <w:rsid w:val="007C71CC"/>
    <w:rsid w:val="007C7735"/>
    <w:rsid w:val="007C7D8B"/>
    <w:rsid w:val="007D0160"/>
    <w:rsid w:val="007D01D4"/>
    <w:rsid w:val="007D0260"/>
    <w:rsid w:val="007D0D72"/>
    <w:rsid w:val="007D0DE2"/>
    <w:rsid w:val="007D0E63"/>
    <w:rsid w:val="007D1042"/>
    <w:rsid w:val="007D12F9"/>
    <w:rsid w:val="007D199B"/>
    <w:rsid w:val="007D1C1F"/>
    <w:rsid w:val="007D20BA"/>
    <w:rsid w:val="007D25D5"/>
    <w:rsid w:val="007D25F2"/>
    <w:rsid w:val="007D288B"/>
    <w:rsid w:val="007D2EB2"/>
    <w:rsid w:val="007D353B"/>
    <w:rsid w:val="007D3B6A"/>
    <w:rsid w:val="007D3B9F"/>
    <w:rsid w:val="007D3D09"/>
    <w:rsid w:val="007D3E38"/>
    <w:rsid w:val="007D424F"/>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285"/>
    <w:rsid w:val="007D7491"/>
    <w:rsid w:val="007D7544"/>
    <w:rsid w:val="007D7752"/>
    <w:rsid w:val="007D7762"/>
    <w:rsid w:val="007D7917"/>
    <w:rsid w:val="007D7B80"/>
    <w:rsid w:val="007D7C84"/>
    <w:rsid w:val="007D7D2B"/>
    <w:rsid w:val="007D7EB6"/>
    <w:rsid w:val="007E0165"/>
    <w:rsid w:val="007E0475"/>
    <w:rsid w:val="007E08C9"/>
    <w:rsid w:val="007E0B0D"/>
    <w:rsid w:val="007E0BDB"/>
    <w:rsid w:val="007E0EB1"/>
    <w:rsid w:val="007E14E3"/>
    <w:rsid w:val="007E15B5"/>
    <w:rsid w:val="007E16BC"/>
    <w:rsid w:val="007E1907"/>
    <w:rsid w:val="007E1B16"/>
    <w:rsid w:val="007E1D1C"/>
    <w:rsid w:val="007E1F23"/>
    <w:rsid w:val="007E2324"/>
    <w:rsid w:val="007E232A"/>
    <w:rsid w:val="007E246A"/>
    <w:rsid w:val="007E26BC"/>
    <w:rsid w:val="007E274F"/>
    <w:rsid w:val="007E2966"/>
    <w:rsid w:val="007E2A82"/>
    <w:rsid w:val="007E2AD8"/>
    <w:rsid w:val="007E2EBB"/>
    <w:rsid w:val="007E2F06"/>
    <w:rsid w:val="007E2F9D"/>
    <w:rsid w:val="007E2FDA"/>
    <w:rsid w:val="007E30C9"/>
    <w:rsid w:val="007E3432"/>
    <w:rsid w:val="007E3757"/>
    <w:rsid w:val="007E3956"/>
    <w:rsid w:val="007E396A"/>
    <w:rsid w:val="007E3A86"/>
    <w:rsid w:val="007E3ABD"/>
    <w:rsid w:val="007E4241"/>
    <w:rsid w:val="007E47AE"/>
    <w:rsid w:val="007E4852"/>
    <w:rsid w:val="007E4B7D"/>
    <w:rsid w:val="007E50E3"/>
    <w:rsid w:val="007E5159"/>
    <w:rsid w:val="007E518B"/>
    <w:rsid w:val="007E5451"/>
    <w:rsid w:val="007E59C6"/>
    <w:rsid w:val="007E5BCA"/>
    <w:rsid w:val="007E5BF8"/>
    <w:rsid w:val="007E5D92"/>
    <w:rsid w:val="007E5F26"/>
    <w:rsid w:val="007E6060"/>
    <w:rsid w:val="007E653E"/>
    <w:rsid w:val="007E66B7"/>
    <w:rsid w:val="007E690F"/>
    <w:rsid w:val="007E6939"/>
    <w:rsid w:val="007E69E7"/>
    <w:rsid w:val="007E6E7D"/>
    <w:rsid w:val="007E6F02"/>
    <w:rsid w:val="007E6F41"/>
    <w:rsid w:val="007E735A"/>
    <w:rsid w:val="007E7398"/>
    <w:rsid w:val="007E747F"/>
    <w:rsid w:val="007E7603"/>
    <w:rsid w:val="007E76AD"/>
    <w:rsid w:val="007E76C9"/>
    <w:rsid w:val="007E781B"/>
    <w:rsid w:val="007E7CA2"/>
    <w:rsid w:val="007E7E86"/>
    <w:rsid w:val="007F0054"/>
    <w:rsid w:val="007F05B6"/>
    <w:rsid w:val="007F05E9"/>
    <w:rsid w:val="007F07CA"/>
    <w:rsid w:val="007F0DDF"/>
    <w:rsid w:val="007F0F33"/>
    <w:rsid w:val="007F1165"/>
    <w:rsid w:val="007F1201"/>
    <w:rsid w:val="007F12FC"/>
    <w:rsid w:val="007F13CC"/>
    <w:rsid w:val="007F13F5"/>
    <w:rsid w:val="007F1453"/>
    <w:rsid w:val="007F17E6"/>
    <w:rsid w:val="007F17F9"/>
    <w:rsid w:val="007F1A5B"/>
    <w:rsid w:val="007F1B65"/>
    <w:rsid w:val="007F1C96"/>
    <w:rsid w:val="007F1CBF"/>
    <w:rsid w:val="007F1FF9"/>
    <w:rsid w:val="007F2047"/>
    <w:rsid w:val="007F20A3"/>
    <w:rsid w:val="007F20D3"/>
    <w:rsid w:val="007F20E8"/>
    <w:rsid w:val="007F2180"/>
    <w:rsid w:val="007F22CC"/>
    <w:rsid w:val="007F23F5"/>
    <w:rsid w:val="007F2450"/>
    <w:rsid w:val="007F2462"/>
    <w:rsid w:val="007F25CC"/>
    <w:rsid w:val="007F262E"/>
    <w:rsid w:val="007F27EB"/>
    <w:rsid w:val="007F2824"/>
    <w:rsid w:val="007F2BDB"/>
    <w:rsid w:val="007F31D7"/>
    <w:rsid w:val="007F3261"/>
    <w:rsid w:val="007F3E30"/>
    <w:rsid w:val="007F3E3A"/>
    <w:rsid w:val="007F41AA"/>
    <w:rsid w:val="007F41B6"/>
    <w:rsid w:val="007F4209"/>
    <w:rsid w:val="007F4250"/>
    <w:rsid w:val="007F4883"/>
    <w:rsid w:val="007F4F8B"/>
    <w:rsid w:val="007F5D47"/>
    <w:rsid w:val="007F62EF"/>
    <w:rsid w:val="007F6620"/>
    <w:rsid w:val="007F6B9A"/>
    <w:rsid w:val="007F6F63"/>
    <w:rsid w:val="007F6FA9"/>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31C3"/>
    <w:rsid w:val="0080325B"/>
    <w:rsid w:val="008032A0"/>
    <w:rsid w:val="00803455"/>
    <w:rsid w:val="008035AE"/>
    <w:rsid w:val="008036B5"/>
    <w:rsid w:val="00803719"/>
    <w:rsid w:val="00803952"/>
    <w:rsid w:val="00803D01"/>
    <w:rsid w:val="00803D75"/>
    <w:rsid w:val="00804189"/>
    <w:rsid w:val="008049E3"/>
    <w:rsid w:val="00804B4A"/>
    <w:rsid w:val="00804C5B"/>
    <w:rsid w:val="00804D22"/>
    <w:rsid w:val="00804D5B"/>
    <w:rsid w:val="00804E93"/>
    <w:rsid w:val="008056E3"/>
    <w:rsid w:val="008057A9"/>
    <w:rsid w:val="0080597A"/>
    <w:rsid w:val="008060AB"/>
    <w:rsid w:val="00806231"/>
    <w:rsid w:val="00806274"/>
    <w:rsid w:val="00806664"/>
    <w:rsid w:val="008066AA"/>
    <w:rsid w:val="0080692B"/>
    <w:rsid w:val="00806B79"/>
    <w:rsid w:val="00806E37"/>
    <w:rsid w:val="00807293"/>
    <w:rsid w:val="0080732F"/>
    <w:rsid w:val="00807332"/>
    <w:rsid w:val="0080799D"/>
    <w:rsid w:val="00807ADC"/>
    <w:rsid w:val="00807C95"/>
    <w:rsid w:val="00807DD5"/>
    <w:rsid w:val="008104D7"/>
    <w:rsid w:val="008108E1"/>
    <w:rsid w:val="0081093C"/>
    <w:rsid w:val="0081097D"/>
    <w:rsid w:val="00810F88"/>
    <w:rsid w:val="00811002"/>
    <w:rsid w:val="008114DF"/>
    <w:rsid w:val="0081167D"/>
    <w:rsid w:val="008117B1"/>
    <w:rsid w:val="00811BAC"/>
    <w:rsid w:val="00811CBE"/>
    <w:rsid w:val="00812BD3"/>
    <w:rsid w:val="00813279"/>
    <w:rsid w:val="008136A6"/>
    <w:rsid w:val="0081387D"/>
    <w:rsid w:val="00813F5A"/>
    <w:rsid w:val="00814409"/>
    <w:rsid w:val="00814608"/>
    <w:rsid w:val="00814668"/>
    <w:rsid w:val="008147D2"/>
    <w:rsid w:val="00814E55"/>
    <w:rsid w:val="00815508"/>
    <w:rsid w:val="00815640"/>
    <w:rsid w:val="008156C1"/>
    <w:rsid w:val="008157AB"/>
    <w:rsid w:val="00815E34"/>
    <w:rsid w:val="00815E87"/>
    <w:rsid w:val="00815FA7"/>
    <w:rsid w:val="0081617E"/>
    <w:rsid w:val="00816216"/>
    <w:rsid w:val="008163D8"/>
    <w:rsid w:val="008164BB"/>
    <w:rsid w:val="00816669"/>
    <w:rsid w:val="008166A5"/>
    <w:rsid w:val="0081674E"/>
    <w:rsid w:val="00816812"/>
    <w:rsid w:val="0081686A"/>
    <w:rsid w:val="00816882"/>
    <w:rsid w:val="008169FD"/>
    <w:rsid w:val="00816A5F"/>
    <w:rsid w:val="00816B04"/>
    <w:rsid w:val="00816B8F"/>
    <w:rsid w:val="00816B9D"/>
    <w:rsid w:val="00816E44"/>
    <w:rsid w:val="00816FB3"/>
    <w:rsid w:val="008174B1"/>
    <w:rsid w:val="0081774E"/>
    <w:rsid w:val="00817901"/>
    <w:rsid w:val="00817F17"/>
    <w:rsid w:val="00820115"/>
    <w:rsid w:val="008201EC"/>
    <w:rsid w:val="0082020D"/>
    <w:rsid w:val="008206C7"/>
    <w:rsid w:val="008208C0"/>
    <w:rsid w:val="00820B8B"/>
    <w:rsid w:val="00820C3A"/>
    <w:rsid w:val="00820E21"/>
    <w:rsid w:val="00821000"/>
    <w:rsid w:val="00821132"/>
    <w:rsid w:val="008219F4"/>
    <w:rsid w:val="00821A8C"/>
    <w:rsid w:val="00821FC9"/>
    <w:rsid w:val="0082276C"/>
    <w:rsid w:val="00822CD6"/>
    <w:rsid w:val="00822E0D"/>
    <w:rsid w:val="00823054"/>
    <w:rsid w:val="0082305A"/>
    <w:rsid w:val="0082316B"/>
    <w:rsid w:val="0082389B"/>
    <w:rsid w:val="008238D8"/>
    <w:rsid w:val="008238E0"/>
    <w:rsid w:val="00823954"/>
    <w:rsid w:val="0082425B"/>
    <w:rsid w:val="008244D5"/>
    <w:rsid w:val="008246BA"/>
    <w:rsid w:val="0082474C"/>
    <w:rsid w:val="00824BDB"/>
    <w:rsid w:val="00824C55"/>
    <w:rsid w:val="00824C61"/>
    <w:rsid w:val="00824E06"/>
    <w:rsid w:val="00824FB7"/>
    <w:rsid w:val="00825038"/>
    <w:rsid w:val="008251B4"/>
    <w:rsid w:val="00825EF3"/>
    <w:rsid w:val="00825F94"/>
    <w:rsid w:val="008260A2"/>
    <w:rsid w:val="0082620D"/>
    <w:rsid w:val="0082662C"/>
    <w:rsid w:val="00826839"/>
    <w:rsid w:val="00826984"/>
    <w:rsid w:val="008269FC"/>
    <w:rsid w:val="00826F61"/>
    <w:rsid w:val="00826FD4"/>
    <w:rsid w:val="008270F2"/>
    <w:rsid w:val="008272B5"/>
    <w:rsid w:val="00827329"/>
    <w:rsid w:val="0082747D"/>
    <w:rsid w:val="00827BBF"/>
    <w:rsid w:val="00827C49"/>
    <w:rsid w:val="00827DDD"/>
    <w:rsid w:val="00827F85"/>
    <w:rsid w:val="008303BB"/>
    <w:rsid w:val="00830A3F"/>
    <w:rsid w:val="00830ED4"/>
    <w:rsid w:val="00831358"/>
    <w:rsid w:val="0083155F"/>
    <w:rsid w:val="0083161E"/>
    <w:rsid w:val="008318FE"/>
    <w:rsid w:val="00831AE6"/>
    <w:rsid w:val="00831CB6"/>
    <w:rsid w:val="00832045"/>
    <w:rsid w:val="0083234C"/>
    <w:rsid w:val="00832518"/>
    <w:rsid w:val="0083254C"/>
    <w:rsid w:val="0083272F"/>
    <w:rsid w:val="00832F4F"/>
    <w:rsid w:val="00833014"/>
    <w:rsid w:val="00833110"/>
    <w:rsid w:val="008335C4"/>
    <w:rsid w:val="00833BCC"/>
    <w:rsid w:val="00833C0C"/>
    <w:rsid w:val="00834049"/>
    <w:rsid w:val="00834107"/>
    <w:rsid w:val="00834219"/>
    <w:rsid w:val="0083433F"/>
    <w:rsid w:val="00834477"/>
    <w:rsid w:val="0083449B"/>
    <w:rsid w:val="008346EB"/>
    <w:rsid w:val="008351A7"/>
    <w:rsid w:val="00835249"/>
    <w:rsid w:val="0083534A"/>
    <w:rsid w:val="00835394"/>
    <w:rsid w:val="00835657"/>
    <w:rsid w:val="00835782"/>
    <w:rsid w:val="00835D54"/>
    <w:rsid w:val="00835D98"/>
    <w:rsid w:val="00835FE1"/>
    <w:rsid w:val="00835FF0"/>
    <w:rsid w:val="0083629C"/>
    <w:rsid w:val="00836673"/>
    <w:rsid w:val="008368FC"/>
    <w:rsid w:val="008369E8"/>
    <w:rsid w:val="00836AF9"/>
    <w:rsid w:val="00836B02"/>
    <w:rsid w:val="00836DC4"/>
    <w:rsid w:val="008377C3"/>
    <w:rsid w:val="00837C60"/>
    <w:rsid w:val="00837F3E"/>
    <w:rsid w:val="0084007D"/>
    <w:rsid w:val="008401FD"/>
    <w:rsid w:val="00840415"/>
    <w:rsid w:val="0084058A"/>
    <w:rsid w:val="00840689"/>
    <w:rsid w:val="008406A0"/>
    <w:rsid w:val="00840CB6"/>
    <w:rsid w:val="00840ED3"/>
    <w:rsid w:val="00840FF5"/>
    <w:rsid w:val="0084146D"/>
    <w:rsid w:val="00841533"/>
    <w:rsid w:val="0084155A"/>
    <w:rsid w:val="00841688"/>
    <w:rsid w:val="008416E9"/>
    <w:rsid w:val="00841AE7"/>
    <w:rsid w:val="00841B66"/>
    <w:rsid w:val="00841D50"/>
    <w:rsid w:val="00841DDF"/>
    <w:rsid w:val="00841F4B"/>
    <w:rsid w:val="00842126"/>
    <w:rsid w:val="008423CE"/>
    <w:rsid w:val="00842481"/>
    <w:rsid w:val="0084283B"/>
    <w:rsid w:val="00842B0C"/>
    <w:rsid w:val="00842B87"/>
    <w:rsid w:val="00842BF7"/>
    <w:rsid w:val="00842CBB"/>
    <w:rsid w:val="00842D0F"/>
    <w:rsid w:val="00842EF8"/>
    <w:rsid w:val="008431EB"/>
    <w:rsid w:val="00843551"/>
    <w:rsid w:val="00843732"/>
    <w:rsid w:val="0084373C"/>
    <w:rsid w:val="00843A8E"/>
    <w:rsid w:val="00843CE7"/>
    <w:rsid w:val="008440F0"/>
    <w:rsid w:val="0084416C"/>
    <w:rsid w:val="00844CCE"/>
    <w:rsid w:val="00844E6B"/>
    <w:rsid w:val="00844F12"/>
    <w:rsid w:val="00845743"/>
    <w:rsid w:val="00845AB9"/>
    <w:rsid w:val="00845C6C"/>
    <w:rsid w:val="0084618D"/>
    <w:rsid w:val="0084619F"/>
    <w:rsid w:val="00846211"/>
    <w:rsid w:val="008462F0"/>
    <w:rsid w:val="00847167"/>
    <w:rsid w:val="00847ACF"/>
    <w:rsid w:val="00847C50"/>
    <w:rsid w:val="00847D66"/>
    <w:rsid w:val="00847D77"/>
    <w:rsid w:val="00847D7C"/>
    <w:rsid w:val="00847ED3"/>
    <w:rsid w:val="00847FFB"/>
    <w:rsid w:val="0085015B"/>
    <w:rsid w:val="008503D3"/>
    <w:rsid w:val="00850427"/>
    <w:rsid w:val="0085049D"/>
    <w:rsid w:val="008508B7"/>
    <w:rsid w:val="00850A79"/>
    <w:rsid w:val="00850DE0"/>
    <w:rsid w:val="00851447"/>
    <w:rsid w:val="00851455"/>
    <w:rsid w:val="008517E9"/>
    <w:rsid w:val="00851EA2"/>
    <w:rsid w:val="008522A4"/>
    <w:rsid w:val="00852315"/>
    <w:rsid w:val="0085242C"/>
    <w:rsid w:val="00852843"/>
    <w:rsid w:val="00852B4D"/>
    <w:rsid w:val="00852E3D"/>
    <w:rsid w:val="00852E59"/>
    <w:rsid w:val="008532D9"/>
    <w:rsid w:val="0085389A"/>
    <w:rsid w:val="00853AC7"/>
    <w:rsid w:val="00853D30"/>
    <w:rsid w:val="00853E77"/>
    <w:rsid w:val="00853EE9"/>
    <w:rsid w:val="008540B2"/>
    <w:rsid w:val="00854112"/>
    <w:rsid w:val="00854255"/>
    <w:rsid w:val="00854311"/>
    <w:rsid w:val="0085487A"/>
    <w:rsid w:val="00854A47"/>
    <w:rsid w:val="00854C8B"/>
    <w:rsid w:val="00855655"/>
    <w:rsid w:val="008556AC"/>
    <w:rsid w:val="00855769"/>
    <w:rsid w:val="008558B1"/>
    <w:rsid w:val="00855A9D"/>
    <w:rsid w:val="00855AF6"/>
    <w:rsid w:val="00855C39"/>
    <w:rsid w:val="00855D0E"/>
    <w:rsid w:val="0085603E"/>
    <w:rsid w:val="008560C5"/>
    <w:rsid w:val="00856510"/>
    <w:rsid w:val="0085658C"/>
    <w:rsid w:val="00856686"/>
    <w:rsid w:val="0085669C"/>
    <w:rsid w:val="00856916"/>
    <w:rsid w:val="00856954"/>
    <w:rsid w:val="00856B0D"/>
    <w:rsid w:val="00856C8F"/>
    <w:rsid w:val="00856E42"/>
    <w:rsid w:val="00856F35"/>
    <w:rsid w:val="00856F5E"/>
    <w:rsid w:val="00856F78"/>
    <w:rsid w:val="00857027"/>
    <w:rsid w:val="00857033"/>
    <w:rsid w:val="00857636"/>
    <w:rsid w:val="00857775"/>
    <w:rsid w:val="008577B0"/>
    <w:rsid w:val="00857A42"/>
    <w:rsid w:val="00857DF6"/>
    <w:rsid w:val="00857F93"/>
    <w:rsid w:val="00857FF6"/>
    <w:rsid w:val="008603D2"/>
    <w:rsid w:val="0086057F"/>
    <w:rsid w:val="00860737"/>
    <w:rsid w:val="00860A65"/>
    <w:rsid w:val="00860E51"/>
    <w:rsid w:val="00860F3F"/>
    <w:rsid w:val="008614B9"/>
    <w:rsid w:val="008616DB"/>
    <w:rsid w:val="008618EA"/>
    <w:rsid w:val="008619B4"/>
    <w:rsid w:val="008619D6"/>
    <w:rsid w:val="00861D67"/>
    <w:rsid w:val="00861EC9"/>
    <w:rsid w:val="00862041"/>
    <w:rsid w:val="0086273E"/>
    <w:rsid w:val="00862913"/>
    <w:rsid w:val="00862A0D"/>
    <w:rsid w:val="00862C23"/>
    <w:rsid w:val="00862E86"/>
    <w:rsid w:val="00862F2E"/>
    <w:rsid w:val="008637F6"/>
    <w:rsid w:val="00863A45"/>
    <w:rsid w:val="00864073"/>
    <w:rsid w:val="00864112"/>
    <w:rsid w:val="00864295"/>
    <w:rsid w:val="008643E3"/>
    <w:rsid w:val="008644D4"/>
    <w:rsid w:val="00864B78"/>
    <w:rsid w:val="00864D0F"/>
    <w:rsid w:val="00865809"/>
    <w:rsid w:val="00865983"/>
    <w:rsid w:val="00865C4A"/>
    <w:rsid w:val="00865C84"/>
    <w:rsid w:val="00865F9C"/>
    <w:rsid w:val="00866592"/>
    <w:rsid w:val="00866605"/>
    <w:rsid w:val="00866791"/>
    <w:rsid w:val="008667E9"/>
    <w:rsid w:val="00866B51"/>
    <w:rsid w:val="00866B95"/>
    <w:rsid w:val="00867251"/>
    <w:rsid w:val="00867467"/>
    <w:rsid w:val="008674DD"/>
    <w:rsid w:val="0086755E"/>
    <w:rsid w:val="00867666"/>
    <w:rsid w:val="00867A9D"/>
    <w:rsid w:val="00867B26"/>
    <w:rsid w:val="00870152"/>
    <w:rsid w:val="0087017D"/>
    <w:rsid w:val="008702F1"/>
    <w:rsid w:val="00870546"/>
    <w:rsid w:val="00870BF3"/>
    <w:rsid w:val="008710CC"/>
    <w:rsid w:val="0087167B"/>
    <w:rsid w:val="00871823"/>
    <w:rsid w:val="00871AAC"/>
    <w:rsid w:val="00871D77"/>
    <w:rsid w:val="00871DB3"/>
    <w:rsid w:val="00871DF3"/>
    <w:rsid w:val="00871F7C"/>
    <w:rsid w:val="00871FB2"/>
    <w:rsid w:val="00872211"/>
    <w:rsid w:val="00872534"/>
    <w:rsid w:val="0087260C"/>
    <w:rsid w:val="008726A9"/>
    <w:rsid w:val="00872C23"/>
    <w:rsid w:val="00872D9A"/>
    <w:rsid w:val="00872FCA"/>
    <w:rsid w:val="00873002"/>
    <w:rsid w:val="00873131"/>
    <w:rsid w:val="008734D5"/>
    <w:rsid w:val="00873591"/>
    <w:rsid w:val="00873A06"/>
    <w:rsid w:val="0087415C"/>
    <w:rsid w:val="00874394"/>
    <w:rsid w:val="00874404"/>
    <w:rsid w:val="008744DB"/>
    <w:rsid w:val="00874CD4"/>
    <w:rsid w:val="00874F4A"/>
    <w:rsid w:val="0087510E"/>
    <w:rsid w:val="008751EB"/>
    <w:rsid w:val="00875267"/>
    <w:rsid w:val="008757AA"/>
    <w:rsid w:val="00875D90"/>
    <w:rsid w:val="00875DA2"/>
    <w:rsid w:val="00875E39"/>
    <w:rsid w:val="00876366"/>
    <w:rsid w:val="00876562"/>
    <w:rsid w:val="0087677B"/>
    <w:rsid w:val="00876A44"/>
    <w:rsid w:val="00876B5D"/>
    <w:rsid w:val="00876C8B"/>
    <w:rsid w:val="00876DF2"/>
    <w:rsid w:val="00876EC3"/>
    <w:rsid w:val="00877359"/>
    <w:rsid w:val="00877384"/>
    <w:rsid w:val="00877398"/>
    <w:rsid w:val="0087745A"/>
    <w:rsid w:val="008777DD"/>
    <w:rsid w:val="00877885"/>
    <w:rsid w:val="008779DB"/>
    <w:rsid w:val="00877B13"/>
    <w:rsid w:val="00877C3A"/>
    <w:rsid w:val="00880549"/>
    <w:rsid w:val="008805E0"/>
    <w:rsid w:val="00880605"/>
    <w:rsid w:val="008807FB"/>
    <w:rsid w:val="0088094B"/>
    <w:rsid w:val="008809B4"/>
    <w:rsid w:val="00880FD1"/>
    <w:rsid w:val="00881C07"/>
    <w:rsid w:val="00881E77"/>
    <w:rsid w:val="00881ECC"/>
    <w:rsid w:val="008821C8"/>
    <w:rsid w:val="00882433"/>
    <w:rsid w:val="00882A74"/>
    <w:rsid w:val="00882BE7"/>
    <w:rsid w:val="00883037"/>
    <w:rsid w:val="00883081"/>
    <w:rsid w:val="008830E3"/>
    <w:rsid w:val="00883157"/>
    <w:rsid w:val="00883177"/>
    <w:rsid w:val="00883533"/>
    <w:rsid w:val="0088365C"/>
    <w:rsid w:val="008836B5"/>
    <w:rsid w:val="00883970"/>
    <w:rsid w:val="00883984"/>
    <w:rsid w:val="0088398C"/>
    <w:rsid w:val="00883A67"/>
    <w:rsid w:val="00883AD6"/>
    <w:rsid w:val="00883BB2"/>
    <w:rsid w:val="00883E8F"/>
    <w:rsid w:val="00883F2A"/>
    <w:rsid w:val="008846A4"/>
    <w:rsid w:val="00884AF7"/>
    <w:rsid w:val="00884BB6"/>
    <w:rsid w:val="00884CE3"/>
    <w:rsid w:val="00884DB5"/>
    <w:rsid w:val="00884FB5"/>
    <w:rsid w:val="0088513D"/>
    <w:rsid w:val="0088515D"/>
    <w:rsid w:val="0088519F"/>
    <w:rsid w:val="0088577B"/>
    <w:rsid w:val="00885B21"/>
    <w:rsid w:val="00885F7D"/>
    <w:rsid w:val="00885F92"/>
    <w:rsid w:val="00886060"/>
    <w:rsid w:val="00886185"/>
    <w:rsid w:val="0088625A"/>
    <w:rsid w:val="0088667D"/>
    <w:rsid w:val="008866DC"/>
    <w:rsid w:val="008868A2"/>
    <w:rsid w:val="008869A9"/>
    <w:rsid w:val="008869B4"/>
    <w:rsid w:val="008869BB"/>
    <w:rsid w:val="00886A67"/>
    <w:rsid w:val="00886C24"/>
    <w:rsid w:val="00887DDD"/>
    <w:rsid w:val="00887E0D"/>
    <w:rsid w:val="00890442"/>
    <w:rsid w:val="00890585"/>
    <w:rsid w:val="0089068F"/>
    <w:rsid w:val="00890B8A"/>
    <w:rsid w:val="00890DE5"/>
    <w:rsid w:val="00890E7D"/>
    <w:rsid w:val="00891131"/>
    <w:rsid w:val="008911D6"/>
    <w:rsid w:val="0089121E"/>
    <w:rsid w:val="008913E6"/>
    <w:rsid w:val="0089158C"/>
    <w:rsid w:val="008918FE"/>
    <w:rsid w:val="00892320"/>
    <w:rsid w:val="00892916"/>
    <w:rsid w:val="00892AE0"/>
    <w:rsid w:val="00892BA1"/>
    <w:rsid w:val="008930CF"/>
    <w:rsid w:val="00893164"/>
    <w:rsid w:val="008931B4"/>
    <w:rsid w:val="008933D6"/>
    <w:rsid w:val="0089377C"/>
    <w:rsid w:val="00893988"/>
    <w:rsid w:val="00893A22"/>
    <w:rsid w:val="00893B82"/>
    <w:rsid w:val="00893CDD"/>
    <w:rsid w:val="008940D0"/>
    <w:rsid w:val="0089447D"/>
    <w:rsid w:val="0089489C"/>
    <w:rsid w:val="00894C43"/>
    <w:rsid w:val="00894F9D"/>
    <w:rsid w:val="00895080"/>
    <w:rsid w:val="0089526F"/>
    <w:rsid w:val="00895410"/>
    <w:rsid w:val="00895531"/>
    <w:rsid w:val="008955CE"/>
    <w:rsid w:val="00895994"/>
    <w:rsid w:val="00895A0C"/>
    <w:rsid w:val="00895A3C"/>
    <w:rsid w:val="00895A99"/>
    <w:rsid w:val="00895CD3"/>
    <w:rsid w:val="00896184"/>
    <w:rsid w:val="00896604"/>
    <w:rsid w:val="00896947"/>
    <w:rsid w:val="00896963"/>
    <w:rsid w:val="00896C14"/>
    <w:rsid w:val="00896E2A"/>
    <w:rsid w:val="0089712A"/>
    <w:rsid w:val="0089774B"/>
    <w:rsid w:val="0089784B"/>
    <w:rsid w:val="00897A5E"/>
    <w:rsid w:val="00897BDB"/>
    <w:rsid w:val="00897C88"/>
    <w:rsid w:val="00897D62"/>
    <w:rsid w:val="00897F42"/>
    <w:rsid w:val="008A07A2"/>
    <w:rsid w:val="008A0A53"/>
    <w:rsid w:val="008A145C"/>
    <w:rsid w:val="008A14B7"/>
    <w:rsid w:val="008A1724"/>
    <w:rsid w:val="008A173D"/>
    <w:rsid w:val="008A1976"/>
    <w:rsid w:val="008A1A01"/>
    <w:rsid w:val="008A1CF9"/>
    <w:rsid w:val="008A1D92"/>
    <w:rsid w:val="008A1E69"/>
    <w:rsid w:val="008A2012"/>
    <w:rsid w:val="008A2359"/>
    <w:rsid w:val="008A24FA"/>
    <w:rsid w:val="008A2615"/>
    <w:rsid w:val="008A2676"/>
    <w:rsid w:val="008A29A1"/>
    <w:rsid w:val="008A2A66"/>
    <w:rsid w:val="008A2C4A"/>
    <w:rsid w:val="008A3025"/>
    <w:rsid w:val="008A3119"/>
    <w:rsid w:val="008A36DD"/>
    <w:rsid w:val="008A37DD"/>
    <w:rsid w:val="008A3813"/>
    <w:rsid w:val="008A39C5"/>
    <w:rsid w:val="008A405E"/>
    <w:rsid w:val="008A4075"/>
    <w:rsid w:val="008A40AC"/>
    <w:rsid w:val="008A445A"/>
    <w:rsid w:val="008A4A41"/>
    <w:rsid w:val="008A4D57"/>
    <w:rsid w:val="008A4E4E"/>
    <w:rsid w:val="008A50F2"/>
    <w:rsid w:val="008A521A"/>
    <w:rsid w:val="008A525E"/>
    <w:rsid w:val="008A5751"/>
    <w:rsid w:val="008A5EAB"/>
    <w:rsid w:val="008A5EC8"/>
    <w:rsid w:val="008A5F58"/>
    <w:rsid w:val="008A5FD6"/>
    <w:rsid w:val="008A6384"/>
    <w:rsid w:val="008A66BE"/>
    <w:rsid w:val="008A69A2"/>
    <w:rsid w:val="008A69FB"/>
    <w:rsid w:val="008A7135"/>
    <w:rsid w:val="008A735D"/>
    <w:rsid w:val="008A7434"/>
    <w:rsid w:val="008A749D"/>
    <w:rsid w:val="008A7624"/>
    <w:rsid w:val="008A7766"/>
    <w:rsid w:val="008A7D5B"/>
    <w:rsid w:val="008B04A8"/>
    <w:rsid w:val="008B0598"/>
    <w:rsid w:val="008B05F6"/>
    <w:rsid w:val="008B070D"/>
    <w:rsid w:val="008B0865"/>
    <w:rsid w:val="008B0A29"/>
    <w:rsid w:val="008B0AB5"/>
    <w:rsid w:val="008B0D37"/>
    <w:rsid w:val="008B134C"/>
    <w:rsid w:val="008B1554"/>
    <w:rsid w:val="008B1706"/>
    <w:rsid w:val="008B191C"/>
    <w:rsid w:val="008B1A53"/>
    <w:rsid w:val="008B1A7C"/>
    <w:rsid w:val="008B1AF9"/>
    <w:rsid w:val="008B1BA0"/>
    <w:rsid w:val="008B1CBF"/>
    <w:rsid w:val="008B1DB8"/>
    <w:rsid w:val="008B1ECE"/>
    <w:rsid w:val="008B213E"/>
    <w:rsid w:val="008B2163"/>
    <w:rsid w:val="008B216A"/>
    <w:rsid w:val="008B2226"/>
    <w:rsid w:val="008B2295"/>
    <w:rsid w:val="008B2533"/>
    <w:rsid w:val="008B2EA3"/>
    <w:rsid w:val="008B3459"/>
    <w:rsid w:val="008B3697"/>
    <w:rsid w:val="008B3731"/>
    <w:rsid w:val="008B37D6"/>
    <w:rsid w:val="008B39D7"/>
    <w:rsid w:val="008B39E1"/>
    <w:rsid w:val="008B3EED"/>
    <w:rsid w:val="008B42ED"/>
    <w:rsid w:val="008B495C"/>
    <w:rsid w:val="008B4D78"/>
    <w:rsid w:val="008B4FB9"/>
    <w:rsid w:val="008B502D"/>
    <w:rsid w:val="008B5279"/>
    <w:rsid w:val="008B5443"/>
    <w:rsid w:val="008B5901"/>
    <w:rsid w:val="008B5B68"/>
    <w:rsid w:val="008B5CFB"/>
    <w:rsid w:val="008B63FE"/>
    <w:rsid w:val="008B6590"/>
    <w:rsid w:val="008B6654"/>
    <w:rsid w:val="008B6996"/>
    <w:rsid w:val="008B6DEF"/>
    <w:rsid w:val="008B6EFF"/>
    <w:rsid w:val="008B7579"/>
    <w:rsid w:val="008B75F4"/>
    <w:rsid w:val="008B7A92"/>
    <w:rsid w:val="008B7BD0"/>
    <w:rsid w:val="008B7EB5"/>
    <w:rsid w:val="008B7FD0"/>
    <w:rsid w:val="008B7FE5"/>
    <w:rsid w:val="008C01DD"/>
    <w:rsid w:val="008C0362"/>
    <w:rsid w:val="008C0655"/>
    <w:rsid w:val="008C0740"/>
    <w:rsid w:val="008C0755"/>
    <w:rsid w:val="008C0BED"/>
    <w:rsid w:val="008C0C2B"/>
    <w:rsid w:val="008C0CCD"/>
    <w:rsid w:val="008C0D45"/>
    <w:rsid w:val="008C0F66"/>
    <w:rsid w:val="008C10CF"/>
    <w:rsid w:val="008C10F0"/>
    <w:rsid w:val="008C1116"/>
    <w:rsid w:val="008C11EE"/>
    <w:rsid w:val="008C138E"/>
    <w:rsid w:val="008C1444"/>
    <w:rsid w:val="008C1505"/>
    <w:rsid w:val="008C17F5"/>
    <w:rsid w:val="008C1D7A"/>
    <w:rsid w:val="008C1ECB"/>
    <w:rsid w:val="008C2182"/>
    <w:rsid w:val="008C22D1"/>
    <w:rsid w:val="008C2500"/>
    <w:rsid w:val="008C26D0"/>
    <w:rsid w:val="008C270B"/>
    <w:rsid w:val="008C2719"/>
    <w:rsid w:val="008C2863"/>
    <w:rsid w:val="008C2AB7"/>
    <w:rsid w:val="008C2CF7"/>
    <w:rsid w:val="008C35C7"/>
    <w:rsid w:val="008C3794"/>
    <w:rsid w:val="008C41BA"/>
    <w:rsid w:val="008C42D5"/>
    <w:rsid w:val="008C4A56"/>
    <w:rsid w:val="008C50FD"/>
    <w:rsid w:val="008C5266"/>
    <w:rsid w:val="008C55AB"/>
    <w:rsid w:val="008C55CA"/>
    <w:rsid w:val="008C566C"/>
    <w:rsid w:val="008C5BC0"/>
    <w:rsid w:val="008C5C45"/>
    <w:rsid w:val="008C664E"/>
    <w:rsid w:val="008C66DF"/>
    <w:rsid w:val="008C6A21"/>
    <w:rsid w:val="008C6A5E"/>
    <w:rsid w:val="008C6F2D"/>
    <w:rsid w:val="008C7044"/>
    <w:rsid w:val="008C750B"/>
    <w:rsid w:val="008C75E4"/>
    <w:rsid w:val="008C79F6"/>
    <w:rsid w:val="008C7B9C"/>
    <w:rsid w:val="008C7D70"/>
    <w:rsid w:val="008C7DD8"/>
    <w:rsid w:val="008D0701"/>
    <w:rsid w:val="008D09BB"/>
    <w:rsid w:val="008D0A91"/>
    <w:rsid w:val="008D0BD0"/>
    <w:rsid w:val="008D0CEA"/>
    <w:rsid w:val="008D0DD1"/>
    <w:rsid w:val="008D0E62"/>
    <w:rsid w:val="008D1569"/>
    <w:rsid w:val="008D1831"/>
    <w:rsid w:val="008D186B"/>
    <w:rsid w:val="008D196D"/>
    <w:rsid w:val="008D1E54"/>
    <w:rsid w:val="008D208E"/>
    <w:rsid w:val="008D24F3"/>
    <w:rsid w:val="008D2BC8"/>
    <w:rsid w:val="008D2CCE"/>
    <w:rsid w:val="008D2EAE"/>
    <w:rsid w:val="008D2FC8"/>
    <w:rsid w:val="008D3045"/>
    <w:rsid w:val="008D32FB"/>
    <w:rsid w:val="008D34BC"/>
    <w:rsid w:val="008D369A"/>
    <w:rsid w:val="008D3826"/>
    <w:rsid w:val="008D388F"/>
    <w:rsid w:val="008D3BFE"/>
    <w:rsid w:val="008D3EDB"/>
    <w:rsid w:val="008D3F36"/>
    <w:rsid w:val="008D40C7"/>
    <w:rsid w:val="008D4133"/>
    <w:rsid w:val="008D438C"/>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F73"/>
    <w:rsid w:val="008D70B9"/>
    <w:rsid w:val="008D7487"/>
    <w:rsid w:val="008D7577"/>
    <w:rsid w:val="008D7777"/>
    <w:rsid w:val="008D7821"/>
    <w:rsid w:val="008D786C"/>
    <w:rsid w:val="008D78E0"/>
    <w:rsid w:val="008D7906"/>
    <w:rsid w:val="008D7AD8"/>
    <w:rsid w:val="008D7C01"/>
    <w:rsid w:val="008D7C4F"/>
    <w:rsid w:val="008E00BE"/>
    <w:rsid w:val="008E04E7"/>
    <w:rsid w:val="008E062A"/>
    <w:rsid w:val="008E0811"/>
    <w:rsid w:val="008E0816"/>
    <w:rsid w:val="008E0D5B"/>
    <w:rsid w:val="008E0EC8"/>
    <w:rsid w:val="008E135C"/>
    <w:rsid w:val="008E13EB"/>
    <w:rsid w:val="008E14FD"/>
    <w:rsid w:val="008E14FE"/>
    <w:rsid w:val="008E1704"/>
    <w:rsid w:val="008E175F"/>
    <w:rsid w:val="008E18F5"/>
    <w:rsid w:val="008E1949"/>
    <w:rsid w:val="008E1BB6"/>
    <w:rsid w:val="008E1DB2"/>
    <w:rsid w:val="008E1DFB"/>
    <w:rsid w:val="008E2589"/>
    <w:rsid w:val="008E27A1"/>
    <w:rsid w:val="008E29A9"/>
    <w:rsid w:val="008E2A97"/>
    <w:rsid w:val="008E2AD8"/>
    <w:rsid w:val="008E2D1A"/>
    <w:rsid w:val="008E31A8"/>
    <w:rsid w:val="008E351E"/>
    <w:rsid w:val="008E36C8"/>
    <w:rsid w:val="008E3987"/>
    <w:rsid w:val="008E39C3"/>
    <w:rsid w:val="008E3ED4"/>
    <w:rsid w:val="008E44BC"/>
    <w:rsid w:val="008E480A"/>
    <w:rsid w:val="008E4883"/>
    <w:rsid w:val="008E4BA0"/>
    <w:rsid w:val="008E5026"/>
    <w:rsid w:val="008E51D8"/>
    <w:rsid w:val="008E523E"/>
    <w:rsid w:val="008E557D"/>
    <w:rsid w:val="008E5652"/>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5"/>
    <w:rsid w:val="008E66F7"/>
    <w:rsid w:val="008E6A25"/>
    <w:rsid w:val="008E6CBD"/>
    <w:rsid w:val="008E6D8C"/>
    <w:rsid w:val="008E6EAF"/>
    <w:rsid w:val="008E723E"/>
    <w:rsid w:val="008E72BF"/>
    <w:rsid w:val="008E73CD"/>
    <w:rsid w:val="008E7923"/>
    <w:rsid w:val="008E7ACB"/>
    <w:rsid w:val="008E7D55"/>
    <w:rsid w:val="008E7ECE"/>
    <w:rsid w:val="008F02CE"/>
    <w:rsid w:val="008F0573"/>
    <w:rsid w:val="008F06C2"/>
    <w:rsid w:val="008F081F"/>
    <w:rsid w:val="008F0C76"/>
    <w:rsid w:val="008F0CD3"/>
    <w:rsid w:val="008F0F33"/>
    <w:rsid w:val="008F1472"/>
    <w:rsid w:val="008F1F76"/>
    <w:rsid w:val="008F222E"/>
    <w:rsid w:val="008F26CA"/>
    <w:rsid w:val="008F289C"/>
    <w:rsid w:val="008F30CC"/>
    <w:rsid w:val="008F325D"/>
    <w:rsid w:val="008F3292"/>
    <w:rsid w:val="008F36D9"/>
    <w:rsid w:val="008F3CD4"/>
    <w:rsid w:val="008F3E41"/>
    <w:rsid w:val="008F42F9"/>
    <w:rsid w:val="008F4498"/>
    <w:rsid w:val="008F457F"/>
    <w:rsid w:val="008F4AB4"/>
    <w:rsid w:val="008F4C77"/>
    <w:rsid w:val="008F4EE4"/>
    <w:rsid w:val="008F5776"/>
    <w:rsid w:val="008F5FD4"/>
    <w:rsid w:val="008F6429"/>
    <w:rsid w:val="008F6BEB"/>
    <w:rsid w:val="008F6E0F"/>
    <w:rsid w:val="008F7232"/>
    <w:rsid w:val="008F74BF"/>
    <w:rsid w:val="008F74F9"/>
    <w:rsid w:val="008F7788"/>
    <w:rsid w:val="008F7C04"/>
    <w:rsid w:val="00900018"/>
    <w:rsid w:val="0090012E"/>
    <w:rsid w:val="0090049E"/>
    <w:rsid w:val="00900636"/>
    <w:rsid w:val="00900A7C"/>
    <w:rsid w:val="00900B15"/>
    <w:rsid w:val="00900CEC"/>
    <w:rsid w:val="00901021"/>
    <w:rsid w:val="0090176D"/>
    <w:rsid w:val="00901A3B"/>
    <w:rsid w:val="00901F61"/>
    <w:rsid w:val="00902359"/>
    <w:rsid w:val="009024DA"/>
    <w:rsid w:val="00902741"/>
    <w:rsid w:val="00902845"/>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51B"/>
    <w:rsid w:val="0090577B"/>
    <w:rsid w:val="00905885"/>
    <w:rsid w:val="00905960"/>
    <w:rsid w:val="00905D9A"/>
    <w:rsid w:val="00906144"/>
    <w:rsid w:val="00906337"/>
    <w:rsid w:val="00906AB4"/>
    <w:rsid w:val="00906AE3"/>
    <w:rsid w:val="00906BE4"/>
    <w:rsid w:val="00906C01"/>
    <w:rsid w:val="00906C8B"/>
    <w:rsid w:val="00906CBE"/>
    <w:rsid w:val="00907643"/>
    <w:rsid w:val="00907A06"/>
    <w:rsid w:val="00907C45"/>
    <w:rsid w:val="0091013C"/>
    <w:rsid w:val="0091034A"/>
    <w:rsid w:val="0091045B"/>
    <w:rsid w:val="009105A7"/>
    <w:rsid w:val="009106FA"/>
    <w:rsid w:val="0091078B"/>
    <w:rsid w:val="0091091A"/>
    <w:rsid w:val="00910DFA"/>
    <w:rsid w:val="00910EE6"/>
    <w:rsid w:val="00911473"/>
    <w:rsid w:val="009118D4"/>
    <w:rsid w:val="00911BB7"/>
    <w:rsid w:val="00911C3D"/>
    <w:rsid w:val="00911D53"/>
    <w:rsid w:val="00911E95"/>
    <w:rsid w:val="00911F03"/>
    <w:rsid w:val="00912050"/>
    <w:rsid w:val="00912178"/>
    <w:rsid w:val="0091236C"/>
    <w:rsid w:val="00912461"/>
    <w:rsid w:val="009129F8"/>
    <w:rsid w:val="00912A37"/>
    <w:rsid w:val="00912BC5"/>
    <w:rsid w:val="00912D45"/>
    <w:rsid w:val="00912E7B"/>
    <w:rsid w:val="0091300E"/>
    <w:rsid w:val="00913235"/>
    <w:rsid w:val="00913ADB"/>
    <w:rsid w:val="00913BCA"/>
    <w:rsid w:val="00913D0E"/>
    <w:rsid w:val="009140A9"/>
    <w:rsid w:val="00914272"/>
    <w:rsid w:val="00914290"/>
    <w:rsid w:val="009142CF"/>
    <w:rsid w:val="009142D6"/>
    <w:rsid w:val="009145F9"/>
    <w:rsid w:val="00914938"/>
    <w:rsid w:val="00914D6D"/>
    <w:rsid w:val="00914E4A"/>
    <w:rsid w:val="0091530E"/>
    <w:rsid w:val="0091552F"/>
    <w:rsid w:val="00915649"/>
    <w:rsid w:val="009157E5"/>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3B0"/>
    <w:rsid w:val="00917CF9"/>
    <w:rsid w:val="00917D07"/>
    <w:rsid w:val="00917DCE"/>
    <w:rsid w:val="00920366"/>
    <w:rsid w:val="00920623"/>
    <w:rsid w:val="00920836"/>
    <w:rsid w:val="0092083C"/>
    <w:rsid w:val="009208F1"/>
    <w:rsid w:val="00920AA3"/>
    <w:rsid w:val="00920BA9"/>
    <w:rsid w:val="00920C9E"/>
    <w:rsid w:val="00921076"/>
    <w:rsid w:val="0092150B"/>
    <w:rsid w:val="00921907"/>
    <w:rsid w:val="00921ECC"/>
    <w:rsid w:val="00921EE2"/>
    <w:rsid w:val="009224CF"/>
    <w:rsid w:val="00922A2C"/>
    <w:rsid w:val="00922D83"/>
    <w:rsid w:val="00922EA5"/>
    <w:rsid w:val="00922F5C"/>
    <w:rsid w:val="00922F5E"/>
    <w:rsid w:val="00922F8C"/>
    <w:rsid w:val="00923486"/>
    <w:rsid w:val="009235A1"/>
    <w:rsid w:val="009241EB"/>
    <w:rsid w:val="00924774"/>
    <w:rsid w:val="0092489D"/>
    <w:rsid w:val="00924906"/>
    <w:rsid w:val="00924E95"/>
    <w:rsid w:val="0092553A"/>
    <w:rsid w:val="00925CCA"/>
    <w:rsid w:val="00925F7F"/>
    <w:rsid w:val="00926166"/>
    <w:rsid w:val="00926484"/>
    <w:rsid w:val="009265BF"/>
    <w:rsid w:val="009266C0"/>
    <w:rsid w:val="00926736"/>
    <w:rsid w:val="00926D68"/>
    <w:rsid w:val="00927312"/>
    <w:rsid w:val="009274A2"/>
    <w:rsid w:val="009274E6"/>
    <w:rsid w:val="009276E3"/>
    <w:rsid w:val="00927715"/>
    <w:rsid w:val="00927BB2"/>
    <w:rsid w:val="00927DA9"/>
    <w:rsid w:val="00927FC6"/>
    <w:rsid w:val="0093006B"/>
    <w:rsid w:val="0093010D"/>
    <w:rsid w:val="009305EF"/>
    <w:rsid w:val="0093075E"/>
    <w:rsid w:val="009307E0"/>
    <w:rsid w:val="0093081A"/>
    <w:rsid w:val="00930A12"/>
    <w:rsid w:val="00930D8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143"/>
    <w:rsid w:val="00932420"/>
    <w:rsid w:val="0093259F"/>
    <w:rsid w:val="009325DE"/>
    <w:rsid w:val="00932EB4"/>
    <w:rsid w:val="00933041"/>
    <w:rsid w:val="0093314D"/>
    <w:rsid w:val="0093321A"/>
    <w:rsid w:val="00933437"/>
    <w:rsid w:val="00933488"/>
    <w:rsid w:val="00933553"/>
    <w:rsid w:val="00933A0A"/>
    <w:rsid w:val="00933AF3"/>
    <w:rsid w:val="00933AFE"/>
    <w:rsid w:val="00934697"/>
    <w:rsid w:val="00934955"/>
    <w:rsid w:val="00934A0A"/>
    <w:rsid w:val="00934A20"/>
    <w:rsid w:val="00934BFF"/>
    <w:rsid w:val="00934F23"/>
    <w:rsid w:val="0093515E"/>
    <w:rsid w:val="009353A8"/>
    <w:rsid w:val="00935748"/>
    <w:rsid w:val="00935C7C"/>
    <w:rsid w:val="00936057"/>
    <w:rsid w:val="0093625E"/>
    <w:rsid w:val="00936304"/>
    <w:rsid w:val="0093659E"/>
    <w:rsid w:val="00936631"/>
    <w:rsid w:val="009367CC"/>
    <w:rsid w:val="00936815"/>
    <w:rsid w:val="0093687F"/>
    <w:rsid w:val="00936A60"/>
    <w:rsid w:val="00936CF4"/>
    <w:rsid w:val="0093715B"/>
    <w:rsid w:val="0093735B"/>
    <w:rsid w:val="009375C4"/>
    <w:rsid w:val="0093760A"/>
    <w:rsid w:val="00937A69"/>
    <w:rsid w:val="00937ED6"/>
    <w:rsid w:val="00937F0A"/>
    <w:rsid w:val="0094031A"/>
    <w:rsid w:val="00940576"/>
    <w:rsid w:val="0094058F"/>
    <w:rsid w:val="009408BA"/>
    <w:rsid w:val="00940ACE"/>
    <w:rsid w:val="00940BC1"/>
    <w:rsid w:val="00940D2B"/>
    <w:rsid w:val="00941094"/>
    <w:rsid w:val="009419F0"/>
    <w:rsid w:val="00941C1F"/>
    <w:rsid w:val="00941CA3"/>
    <w:rsid w:val="00941CDD"/>
    <w:rsid w:val="00941F4D"/>
    <w:rsid w:val="0094206B"/>
    <w:rsid w:val="009422FC"/>
    <w:rsid w:val="0094238B"/>
    <w:rsid w:val="0094255D"/>
    <w:rsid w:val="009426CD"/>
    <w:rsid w:val="00942818"/>
    <w:rsid w:val="009428D4"/>
    <w:rsid w:val="009428D8"/>
    <w:rsid w:val="009429B3"/>
    <w:rsid w:val="00943338"/>
    <w:rsid w:val="0094337F"/>
    <w:rsid w:val="00944387"/>
    <w:rsid w:val="009445CC"/>
    <w:rsid w:val="0094491A"/>
    <w:rsid w:val="00944979"/>
    <w:rsid w:val="00944A64"/>
    <w:rsid w:val="00944EB4"/>
    <w:rsid w:val="00945038"/>
    <w:rsid w:val="00945187"/>
    <w:rsid w:val="009451B5"/>
    <w:rsid w:val="0094536A"/>
    <w:rsid w:val="009456D2"/>
    <w:rsid w:val="00945A35"/>
    <w:rsid w:val="00945D49"/>
    <w:rsid w:val="00945D5A"/>
    <w:rsid w:val="009462E3"/>
    <w:rsid w:val="0094635E"/>
    <w:rsid w:val="009469CA"/>
    <w:rsid w:val="00946BE3"/>
    <w:rsid w:val="00946F3C"/>
    <w:rsid w:val="009470ED"/>
    <w:rsid w:val="0094718E"/>
    <w:rsid w:val="009471C6"/>
    <w:rsid w:val="00947503"/>
    <w:rsid w:val="009476DA"/>
    <w:rsid w:val="00947706"/>
    <w:rsid w:val="00947CB0"/>
    <w:rsid w:val="00950095"/>
    <w:rsid w:val="0095025A"/>
    <w:rsid w:val="009502AA"/>
    <w:rsid w:val="009504AA"/>
    <w:rsid w:val="009504E6"/>
    <w:rsid w:val="009505EE"/>
    <w:rsid w:val="00950F54"/>
    <w:rsid w:val="0095128E"/>
    <w:rsid w:val="009515E2"/>
    <w:rsid w:val="009515E8"/>
    <w:rsid w:val="00951694"/>
    <w:rsid w:val="0095172B"/>
    <w:rsid w:val="00951EB5"/>
    <w:rsid w:val="00951FC7"/>
    <w:rsid w:val="00952115"/>
    <w:rsid w:val="00952899"/>
    <w:rsid w:val="009529AD"/>
    <w:rsid w:val="00952A24"/>
    <w:rsid w:val="00952BBB"/>
    <w:rsid w:val="00952C68"/>
    <w:rsid w:val="00952CCF"/>
    <w:rsid w:val="00952E08"/>
    <w:rsid w:val="0095346F"/>
    <w:rsid w:val="00953956"/>
    <w:rsid w:val="009539ED"/>
    <w:rsid w:val="00953A06"/>
    <w:rsid w:val="00953DAE"/>
    <w:rsid w:val="009540EB"/>
    <w:rsid w:val="009543DB"/>
    <w:rsid w:val="00954406"/>
    <w:rsid w:val="00954A86"/>
    <w:rsid w:val="00954BAD"/>
    <w:rsid w:val="00954C49"/>
    <w:rsid w:val="00954CE7"/>
    <w:rsid w:val="00954FFB"/>
    <w:rsid w:val="009557AD"/>
    <w:rsid w:val="009559BD"/>
    <w:rsid w:val="00955BAE"/>
    <w:rsid w:val="00955C3E"/>
    <w:rsid w:val="00955C59"/>
    <w:rsid w:val="00955DD9"/>
    <w:rsid w:val="00955E94"/>
    <w:rsid w:val="00956111"/>
    <w:rsid w:val="0095643C"/>
    <w:rsid w:val="0095649B"/>
    <w:rsid w:val="0095684A"/>
    <w:rsid w:val="00956A18"/>
    <w:rsid w:val="00956A66"/>
    <w:rsid w:val="00956AEE"/>
    <w:rsid w:val="009573FF"/>
    <w:rsid w:val="009578AE"/>
    <w:rsid w:val="00957AAB"/>
    <w:rsid w:val="00957BFA"/>
    <w:rsid w:val="00957DC6"/>
    <w:rsid w:val="00957E19"/>
    <w:rsid w:val="009600A9"/>
    <w:rsid w:val="009600E2"/>
    <w:rsid w:val="00960C8E"/>
    <w:rsid w:val="00960E87"/>
    <w:rsid w:val="0096105E"/>
    <w:rsid w:val="0096120F"/>
    <w:rsid w:val="00961361"/>
    <w:rsid w:val="009613B5"/>
    <w:rsid w:val="00961643"/>
    <w:rsid w:val="00961BBF"/>
    <w:rsid w:val="00961C05"/>
    <w:rsid w:val="00961EB5"/>
    <w:rsid w:val="00961F0E"/>
    <w:rsid w:val="00961F32"/>
    <w:rsid w:val="0096218A"/>
    <w:rsid w:val="009621B1"/>
    <w:rsid w:val="00962DF2"/>
    <w:rsid w:val="00962E40"/>
    <w:rsid w:val="00962EEC"/>
    <w:rsid w:val="00962F2C"/>
    <w:rsid w:val="0096332F"/>
    <w:rsid w:val="0096347E"/>
    <w:rsid w:val="009634E4"/>
    <w:rsid w:val="0096395A"/>
    <w:rsid w:val="00964296"/>
    <w:rsid w:val="009644DA"/>
    <w:rsid w:val="009645FA"/>
    <w:rsid w:val="0096468B"/>
    <w:rsid w:val="009650BE"/>
    <w:rsid w:val="0096510A"/>
    <w:rsid w:val="0096515F"/>
    <w:rsid w:val="00965228"/>
    <w:rsid w:val="0096531F"/>
    <w:rsid w:val="00965428"/>
    <w:rsid w:val="0096545D"/>
    <w:rsid w:val="00965598"/>
    <w:rsid w:val="00965617"/>
    <w:rsid w:val="00965AA0"/>
    <w:rsid w:val="00965C34"/>
    <w:rsid w:val="00965F6D"/>
    <w:rsid w:val="00965FFB"/>
    <w:rsid w:val="00966582"/>
    <w:rsid w:val="00966693"/>
    <w:rsid w:val="00966C7B"/>
    <w:rsid w:val="00966E3F"/>
    <w:rsid w:val="00966F59"/>
    <w:rsid w:val="009670C0"/>
    <w:rsid w:val="009673E8"/>
    <w:rsid w:val="0096750F"/>
    <w:rsid w:val="0096765B"/>
    <w:rsid w:val="009676BF"/>
    <w:rsid w:val="00967863"/>
    <w:rsid w:val="00967D7E"/>
    <w:rsid w:val="00967DDC"/>
    <w:rsid w:val="00967E4E"/>
    <w:rsid w:val="009705B5"/>
    <w:rsid w:val="00970BC2"/>
    <w:rsid w:val="00970EC2"/>
    <w:rsid w:val="00970FC3"/>
    <w:rsid w:val="00970FCC"/>
    <w:rsid w:val="0097108F"/>
    <w:rsid w:val="009714CC"/>
    <w:rsid w:val="00971585"/>
    <w:rsid w:val="00971591"/>
    <w:rsid w:val="009715DA"/>
    <w:rsid w:val="00971C54"/>
    <w:rsid w:val="00971E2E"/>
    <w:rsid w:val="00972038"/>
    <w:rsid w:val="00972186"/>
    <w:rsid w:val="009721E0"/>
    <w:rsid w:val="0097238A"/>
    <w:rsid w:val="00972540"/>
    <w:rsid w:val="00972866"/>
    <w:rsid w:val="009728E6"/>
    <w:rsid w:val="00973247"/>
    <w:rsid w:val="009732B7"/>
    <w:rsid w:val="00973467"/>
    <w:rsid w:val="00973E95"/>
    <w:rsid w:val="00973F0C"/>
    <w:rsid w:val="00974351"/>
    <w:rsid w:val="00974B54"/>
    <w:rsid w:val="00974E4B"/>
    <w:rsid w:val="00975210"/>
    <w:rsid w:val="00975688"/>
    <w:rsid w:val="009759AA"/>
    <w:rsid w:val="00975AB7"/>
    <w:rsid w:val="00975B92"/>
    <w:rsid w:val="00975C31"/>
    <w:rsid w:val="00975DC6"/>
    <w:rsid w:val="00975E7F"/>
    <w:rsid w:val="00976091"/>
    <w:rsid w:val="0097649C"/>
    <w:rsid w:val="0097694C"/>
    <w:rsid w:val="009769F5"/>
    <w:rsid w:val="00976CC0"/>
    <w:rsid w:val="00976D99"/>
    <w:rsid w:val="009772E2"/>
    <w:rsid w:val="0097757A"/>
    <w:rsid w:val="009779B8"/>
    <w:rsid w:val="00977AF4"/>
    <w:rsid w:val="00977B73"/>
    <w:rsid w:val="00977F37"/>
    <w:rsid w:val="009802BB"/>
    <w:rsid w:val="009804D3"/>
    <w:rsid w:val="009806F7"/>
    <w:rsid w:val="0098098E"/>
    <w:rsid w:val="00980B1B"/>
    <w:rsid w:val="009810F9"/>
    <w:rsid w:val="00981602"/>
    <w:rsid w:val="009817E2"/>
    <w:rsid w:val="00981C82"/>
    <w:rsid w:val="00981C85"/>
    <w:rsid w:val="00981F19"/>
    <w:rsid w:val="00982896"/>
    <w:rsid w:val="009828C4"/>
    <w:rsid w:val="009828D1"/>
    <w:rsid w:val="009829BC"/>
    <w:rsid w:val="009832E0"/>
    <w:rsid w:val="0098354B"/>
    <w:rsid w:val="00983823"/>
    <w:rsid w:val="00983D89"/>
    <w:rsid w:val="009842CC"/>
    <w:rsid w:val="0098449F"/>
    <w:rsid w:val="00984921"/>
    <w:rsid w:val="00984937"/>
    <w:rsid w:val="00984A7A"/>
    <w:rsid w:val="00984C60"/>
    <w:rsid w:val="00984D3B"/>
    <w:rsid w:val="00984D5E"/>
    <w:rsid w:val="00984D77"/>
    <w:rsid w:val="00984E1B"/>
    <w:rsid w:val="00984F47"/>
    <w:rsid w:val="009852FB"/>
    <w:rsid w:val="00985880"/>
    <w:rsid w:val="009859F1"/>
    <w:rsid w:val="00985A34"/>
    <w:rsid w:val="00985A72"/>
    <w:rsid w:val="00985C03"/>
    <w:rsid w:val="00985FAD"/>
    <w:rsid w:val="00986428"/>
    <w:rsid w:val="00986A26"/>
    <w:rsid w:val="00986C0C"/>
    <w:rsid w:val="00986CAF"/>
    <w:rsid w:val="009871BD"/>
    <w:rsid w:val="00987374"/>
    <w:rsid w:val="009874BE"/>
    <w:rsid w:val="00987517"/>
    <w:rsid w:val="0098754A"/>
    <w:rsid w:val="00987679"/>
    <w:rsid w:val="009876A7"/>
    <w:rsid w:val="00987874"/>
    <w:rsid w:val="009878E8"/>
    <w:rsid w:val="00987FDF"/>
    <w:rsid w:val="009901F0"/>
    <w:rsid w:val="0099055F"/>
    <w:rsid w:val="0099077A"/>
    <w:rsid w:val="00990A2C"/>
    <w:rsid w:val="00990FC8"/>
    <w:rsid w:val="00990FF4"/>
    <w:rsid w:val="00991384"/>
    <w:rsid w:val="009914C4"/>
    <w:rsid w:val="0099155D"/>
    <w:rsid w:val="00991619"/>
    <w:rsid w:val="009919A7"/>
    <w:rsid w:val="009919D4"/>
    <w:rsid w:val="009919E7"/>
    <w:rsid w:val="0099204F"/>
    <w:rsid w:val="00992960"/>
    <w:rsid w:val="00992D04"/>
    <w:rsid w:val="00992F64"/>
    <w:rsid w:val="0099322B"/>
    <w:rsid w:val="009936F7"/>
    <w:rsid w:val="00993B07"/>
    <w:rsid w:val="0099416E"/>
    <w:rsid w:val="00994545"/>
    <w:rsid w:val="00994661"/>
    <w:rsid w:val="00994716"/>
    <w:rsid w:val="009947BA"/>
    <w:rsid w:val="00994EFE"/>
    <w:rsid w:val="00995123"/>
    <w:rsid w:val="009952B2"/>
    <w:rsid w:val="0099535B"/>
    <w:rsid w:val="00995467"/>
    <w:rsid w:val="00995B0A"/>
    <w:rsid w:val="00995B83"/>
    <w:rsid w:val="00995CB0"/>
    <w:rsid w:val="00996064"/>
    <w:rsid w:val="009961E1"/>
    <w:rsid w:val="009962AF"/>
    <w:rsid w:val="00996308"/>
    <w:rsid w:val="0099642D"/>
    <w:rsid w:val="009965EB"/>
    <w:rsid w:val="009968B4"/>
    <w:rsid w:val="00996B49"/>
    <w:rsid w:val="00996B9E"/>
    <w:rsid w:val="00996C99"/>
    <w:rsid w:val="00996D6B"/>
    <w:rsid w:val="00996E90"/>
    <w:rsid w:val="009971F0"/>
    <w:rsid w:val="00997393"/>
    <w:rsid w:val="009976E7"/>
    <w:rsid w:val="00997B95"/>
    <w:rsid w:val="00997ED1"/>
    <w:rsid w:val="009A00F1"/>
    <w:rsid w:val="009A046B"/>
    <w:rsid w:val="009A06B7"/>
    <w:rsid w:val="009A0A29"/>
    <w:rsid w:val="009A0A62"/>
    <w:rsid w:val="009A0B57"/>
    <w:rsid w:val="009A0DAF"/>
    <w:rsid w:val="009A0DDA"/>
    <w:rsid w:val="009A1134"/>
    <w:rsid w:val="009A1237"/>
    <w:rsid w:val="009A1333"/>
    <w:rsid w:val="009A1497"/>
    <w:rsid w:val="009A220E"/>
    <w:rsid w:val="009A25D5"/>
    <w:rsid w:val="009A276B"/>
    <w:rsid w:val="009A2896"/>
    <w:rsid w:val="009A2ED8"/>
    <w:rsid w:val="009A34F8"/>
    <w:rsid w:val="009A35CD"/>
    <w:rsid w:val="009A377D"/>
    <w:rsid w:val="009A3E66"/>
    <w:rsid w:val="009A4125"/>
    <w:rsid w:val="009A43B6"/>
    <w:rsid w:val="009A44E9"/>
    <w:rsid w:val="009A4755"/>
    <w:rsid w:val="009A4A0C"/>
    <w:rsid w:val="009A4EC7"/>
    <w:rsid w:val="009A4F97"/>
    <w:rsid w:val="009A5312"/>
    <w:rsid w:val="009A541C"/>
    <w:rsid w:val="009A5946"/>
    <w:rsid w:val="009A5A9F"/>
    <w:rsid w:val="009A5CCB"/>
    <w:rsid w:val="009A62EF"/>
    <w:rsid w:val="009A64E1"/>
    <w:rsid w:val="009A6883"/>
    <w:rsid w:val="009A69A1"/>
    <w:rsid w:val="009A6C98"/>
    <w:rsid w:val="009A6D4B"/>
    <w:rsid w:val="009A6E05"/>
    <w:rsid w:val="009A6EFE"/>
    <w:rsid w:val="009A6F0E"/>
    <w:rsid w:val="009A7199"/>
    <w:rsid w:val="009A7621"/>
    <w:rsid w:val="009A7A9B"/>
    <w:rsid w:val="009A7B4B"/>
    <w:rsid w:val="009A7BA5"/>
    <w:rsid w:val="009A7C42"/>
    <w:rsid w:val="009B0265"/>
    <w:rsid w:val="009B051E"/>
    <w:rsid w:val="009B09AC"/>
    <w:rsid w:val="009B0A4F"/>
    <w:rsid w:val="009B0AB0"/>
    <w:rsid w:val="009B1114"/>
    <w:rsid w:val="009B1308"/>
    <w:rsid w:val="009B171F"/>
    <w:rsid w:val="009B1A58"/>
    <w:rsid w:val="009B1BF1"/>
    <w:rsid w:val="009B1C51"/>
    <w:rsid w:val="009B1DEF"/>
    <w:rsid w:val="009B2186"/>
    <w:rsid w:val="009B240C"/>
    <w:rsid w:val="009B288D"/>
    <w:rsid w:val="009B29BE"/>
    <w:rsid w:val="009B34BE"/>
    <w:rsid w:val="009B377C"/>
    <w:rsid w:val="009B384F"/>
    <w:rsid w:val="009B39C1"/>
    <w:rsid w:val="009B4495"/>
    <w:rsid w:val="009B46E7"/>
    <w:rsid w:val="009B4F3B"/>
    <w:rsid w:val="009B50EF"/>
    <w:rsid w:val="009B5184"/>
    <w:rsid w:val="009B51D6"/>
    <w:rsid w:val="009B5459"/>
    <w:rsid w:val="009B5498"/>
    <w:rsid w:val="009B5A90"/>
    <w:rsid w:val="009B6627"/>
    <w:rsid w:val="009B6993"/>
    <w:rsid w:val="009B6B15"/>
    <w:rsid w:val="009B6C35"/>
    <w:rsid w:val="009B6E9A"/>
    <w:rsid w:val="009B715E"/>
    <w:rsid w:val="009B7514"/>
    <w:rsid w:val="009B75E6"/>
    <w:rsid w:val="009B7B82"/>
    <w:rsid w:val="009C0215"/>
    <w:rsid w:val="009C03D2"/>
    <w:rsid w:val="009C046E"/>
    <w:rsid w:val="009C0660"/>
    <w:rsid w:val="009C0944"/>
    <w:rsid w:val="009C0B34"/>
    <w:rsid w:val="009C0C3B"/>
    <w:rsid w:val="009C0DC4"/>
    <w:rsid w:val="009C0F22"/>
    <w:rsid w:val="009C1199"/>
    <w:rsid w:val="009C14C7"/>
    <w:rsid w:val="009C1552"/>
    <w:rsid w:val="009C15C0"/>
    <w:rsid w:val="009C1746"/>
    <w:rsid w:val="009C1819"/>
    <w:rsid w:val="009C1A69"/>
    <w:rsid w:val="009C1BFA"/>
    <w:rsid w:val="009C2096"/>
    <w:rsid w:val="009C20A1"/>
    <w:rsid w:val="009C20F1"/>
    <w:rsid w:val="009C239B"/>
    <w:rsid w:val="009C2435"/>
    <w:rsid w:val="009C247F"/>
    <w:rsid w:val="009C250A"/>
    <w:rsid w:val="009C253C"/>
    <w:rsid w:val="009C2831"/>
    <w:rsid w:val="009C2A83"/>
    <w:rsid w:val="009C2D89"/>
    <w:rsid w:val="009C3125"/>
    <w:rsid w:val="009C3233"/>
    <w:rsid w:val="009C36F5"/>
    <w:rsid w:val="009C39B7"/>
    <w:rsid w:val="009C3A15"/>
    <w:rsid w:val="009C3DDC"/>
    <w:rsid w:val="009C4004"/>
    <w:rsid w:val="009C4574"/>
    <w:rsid w:val="009C4824"/>
    <w:rsid w:val="009C48DC"/>
    <w:rsid w:val="009C4A89"/>
    <w:rsid w:val="009C4B33"/>
    <w:rsid w:val="009C4C53"/>
    <w:rsid w:val="009C4FF3"/>
    <w:rsid w:val="009C53AA"/>
    <w:rsid w:val="009C5451"/>
    <w:rsid w:val="009C566C"/>
    <w:rsid w:val="009C58FF"/>
    <w:rsid w:val="009C598D"/>
    <w:rsid w:val="009C5F28"/>
    <w:rsid w:val="009C6354"/>
    <w:rsid w:val="009C668B"/>
    <w:rsid w:val="009C6893"/>
    <w:rsid w:val="009C6AA8"/>
    <w:rsid w:val="009C728D"/>
    <w:rsid w:val="009C7865"/>
    <w:rsid w:val="009C78C2"/>
    <w:rsid w:val="009C7A39"/>
    <w:rsid w:val="009C7A4C"/>
    <w:rsid w:val="009C7BF5"/>
    <w:rsid w:val="009C7E82"/>
    <w:rsid w:val="009C7F5C"/>
    <w:rsid w:val="009C7FBE"/>
    <w:rsid w:val="009D002E"/>
    <w:rsid w:val="009D03C4"/>
    <w:rsid w:val="009D042C"/>
    <w:rsid w:val="009D04B1"/>
    <w:rsid w:val="009D0526"/>
    <w:rsid w:val="009D06D2"/>
    <w:rsid w:val="009D09F8"/>
    <w:rsid w:val="009D0B35"/>
    <w:rsid w:val="009D0B55"/>
    <w:rsid w:val="009D0CC9"/>
    <w:rsid w:val="009D0E5F"/>
    <w:rsid w:val="009D0EC5"/>
    <w:rsid w:val="009D0FEF"/>
    <w:rsid w:val="009D104B"/>
    <w:rsid w:val="009D10A7"/>
    <w:rsid w:val="009D1108"/>
    <w:rsid w:val="009D1596"/>
    <w:rsid w:val="009D1747"/>
    <w:rsid w:val="009D19DE"/>
    <w:rsid w:val="009D1ADF"/>
    <w:rsid w:val="009D1B9E"/>
    <w:rsid w:val="009D1CA6"/>
    <w:rsid w:val="009D1EB6"/>
    <w:rsid w:val="009D1FCB"/>
    <w:rsid w:val="009D2647"/>
    <w:rsid w:val="009D295B"/>
    <w:rsid w:val="009D2CD9"/>
    <w:rsid w:val="009D2F70"/>
    <w:rsid w:val="009D3218"/>
    <w:rsid w:val="009D3862"/>
    <w:rsid w:val="009D3A4D"/>
    <w:rsid w:val="009D3D05"/>
    <w:rsid w:val="009D3D4C"/>
    <w:rsid w:val="009D43F6"/>
    <w:rsid w:val="009D44C3"/>
    <w:rsid w:val="009D468A"/>
    <w:rsid w:val="009D49A2"/>
    <w:rsid w:val="009D4A8F"/>
    <w:rsid w:val="009D4C77"/>
    <w:rsid w:val="009D4EEF"/>
    <w:rsid w:val="009D5253"/>
    <w:rsid w:val="009D544A"/>
    <w:rsid w:val="009D57D2"/>
    <w:rsid w:val="009D57E9"/>
    <w:rsid w:val="009D5AB8"/>
    <w:rsid w:val="009D5B2B"/>
    <w:rsid w:val="009D5B8B"/>
    <w:rsid w:val="009D5DD3"/>
    <w:rsid w:val="009D5F30"/>
    <w:rsid w:val="009D60AA"/>
    <w:rsid w:val="009D637A"/>
    <w:rsid w:val="009D6568"/>
    <w:rsid w:val="009D6778"/>
    <w:rsid w:val="009D6950"/>
    <w:rsid w:val="009D698A"/>
    <w:rsid w:val="009D6C93"/>
    <w:rsid w:val="009D6D1D"/>
    <w:rsid w:val="009D7084"/>
    <w:rsid w:val="009D7272"/>
    <w:rsid w:val="009D737E"/>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C"/>
    <w:rsid w:val="009E11B4"/>
    <w:rsid w:val="009E127C"/>
    <w:rsid w:val="009E164B"/>
    <w:rsid w:val="009E1739"/>
    <w:rsid w:val="009E1782"/>
    <w:rsid w:val="009E18E1"/>
    <w:rsid w:val="009E19DA"/>
    <w:rsid w:val="009E1A53"/>
    <w:rsid w:val="009E1AFC"/>
    <w:rsid w:val="009E1F39"/>
    <w:rsid w:val="009E2096"/>
    <w:rsid w:val="009E20E7"/>
    <w:rsid w:val="009E214E"/>
    <w:rsid w:val="009E2632"/>
    <w:rsid w:val="009E28D4"/>
    <w:rsid w:val="009E2ACA"/>
    <w:rsid w:val="009E2E14"/>
    <w:rsid w:val="009E2F06"/>
    <w:rsid w:val="009E31CE"/>
    <w:rsid w:val="009E31D7"/>
    <w:rsid w:val="009E34E1"/>
    <w:rsid w:val="009E3662"/>
    <w:rsid w:val="009E3A82"/>
    <w:rsid w:val="009E3C05"/>
    <w:rsid w:val="009E3CC0"/>
    <w:rsid w:val="009E40CE"/>
    <w:rsid w:val="009E40F5"/>
    <w:rsid w:val="009E425F"/>
    <w:rsid w:val="009E427A"/>
    <w:rsid w:val="009E43D4"/>
    <w:rsid w:val="009E45DB"/>
    <w:rsid w:val="009E46C6"/>
    <w:rsid w:val="009E48B9"/>
    <w:rsid w:val="009E4A2A"/>
    <w:rsid w:val="009E4BDD"/>
    <w:rsid w:val="009E4D2D"/>
    <w:rsid w:val="009E4D3E"/>
    <w:rsid w:val="009E5071"/>
    <w:rsid w:val="009E508C"/>
    <w:rsid w:val="009E5736"/>
    <w:rsid w:val="009E58FE"/>
    <w:rsid w:val="009E5A6C"/>
    <w:rsid w:val="009E5C54"/>
    <w:rsid w:val="009E5E60"/>
    <w:rsid w:val="009E6366"/>
    <w:rsid w:val="009E6388"/>
    <w:rsid w:val="009E663F"/>
    <w:rsid w:val="009E6B8C"/>
    <w:rsid w:val="009E6C18"/>
    <w:rsid w:val="009E6E87"/>
    <w:rsid w:val="009E6ED2"/>
    <w:rsid w:val="009E71A5"/>
    <w:rsid w:val="009E72AC"/>
    <w:rsid w:val="009E77D1"/>
    <w:rsid w:val="009E7A8A"/>
    <w:rsid w:val="009E7BAE"/>
    <w:rsid w:val="009F0837"/>
    <w:rsid w:val="009F0BEB"/>
    <w:rsid w:val="009F0D5F"/>
    <w:rsid w:val="009F0E8E"/>
    <w:rsid w:val="009F0EF0"/>
    <w:rsid w:val="009F0FF0"/>
    <w:rsid w:val="009F14BD"/>
    <w:rsid w:val="009F188F"/>
    <w:rsid w:val="009F18B3"/>
    <w:rsid w:val="009F1A10"/>
    <w:rsid w:val="009F1ADE"/>
    <w:rsid w:val="009F2189"/>
    <w:rsid w:val="009F2D42"/>
    <w:rsid w:val="009F2E65"/>
    <w:rsid w:val="009F30FA"/>
    <w:rsid w:val="009F3102"/>
    <w:rsid w:val="009F3608"/>
    <w:rsid w:val="009F3837"/>
    <w:rsid w:val="009F38F8"/>
    <w:rsid w:val="009F3915"/>
    <w:rsid w:val="009F3C4B"/>
    <w:rsid w:val="009F3CBF"/>
    <w:rsid w:val="009F3D77"/>
    <w:rsid w:val="009F3DBB"/>
    <w:rsid w:val="009F3F03"/>
    <w:rsid w:val="009F4C42"/>
    <w:rsid w:val="009F4D56"/>
    <w:rsid w:val="009F4D7D"/>
    <w:rsid w:val="009F4DD2"/>
    <w:rsid w:val="009F4E3D"/>
    <w:rsid w:val="009F4F67"/>
    <w:rsid w:val="009F4FBE"/>
    <w:rsid w:val="009F5050"/>
    <w:rsid w:val="009F52F6"/>
    <w:rsid w:val="009F582D"/>
    <w:rsid w:val="009F6118"/>
    <w:rsid w:val="009F6776"/>
    <w:rsid w:val="009F6DB6"/>
    <w:rsid w:val="009F6ECF"/>
    <w:rsid w:val="009F6FD3"/>
    <w:rsid w:val="009F71AC"/>
    <w:rsid w:val="009F7338"/>
    <w:rsid w:val="009F7535"/>
    <w:rsid w:val="009F7BD6"/>
    <w:rsid w:val="00A0033B"/>
    <w:rsid w:val="00A00340"/>
    <w:rsid w:val="00A00465"/>
    <w:rsid w:val="00A005A5"/>
    <w:rsid w:val="00A00F02"/>
    <w:rsid w:val="00A016A1"/>
    <w:rsid w:val="00A01CC9"/>
    <w:rsid w:val="00A01E09"/>
    <w:rsid w:val="00A020DD"/>
    <w:rsid w:val="00A0242A"/>
    <w:rsid w:val="00A02457"/>
    <w:rsid w:val="00A0256F"/>
    <w:rsid w:val="00A0261F"/>
    <w:rsid w:val="00A027CE"/>
    <w:rsid w:val="00A028BF"/>
    <w:rsid w:val="00A029C2"/>
    <w:rsid w:val="00A0311F"/>
    <w:rsid w:val="00A03487"/>
    <w:rsid w:val="00A034BC"/>
    <w:rsid w:val="00A037E1"/>
    <w:rsid w:val="00A03818"/>
    <w:rsid w:val="00A03AC5"/>
    <w:rsid w:val="00A03B06"/>
    <w:rsid w:val="00A03C5F"/>
    <w:rsid w:val="00A0454B"/>
    <w:rsid w:val="00A04798"/>
    <w:rsid w:val="00A04C66"/>
    <w:rsid w:val="00A04E28"/>
    <w:rsid w:val="00A04F66"/>
    <w:rsid w:val="00A05791"/>
    <w:rsid w:val="00A0584A"/>
    <w:rsid w:val="00A05A1C"/>
    <w:rsid w:val="00A05E8E"/>
    <w:rsid w:val="00A063EE"/>
    <w:rsid w:val="00A0662E"/>
    <w:rsid w:val="00A0687B"/>
    <w:rsid w:val="00A06AC4"/>
    <w:rsid w:val="00A06B64"/>
    <w:rsid w:val="00A072A7"/>
    <w:rsid w:val="00A074F0"/>
    <w:rsid w:val="00A07B5D"/>
    <w:rsid w:val="00A07F1F"/>
    <w:rsid w:val="00A07FDF"/>
    <w:rsid w:val="00A10055"/>
    <w:rsid w:val="00A10062"/>
    <w:rsid w:val="00A1007E"/>
    <w:rsid w:val="00A1014B"/>
    <w:rsid w:val="00A103F5"/>
    <w:rsid w:val="00A1055D"/>
    <w:rsid w:val="00A10611"/>
    <w:rsid w:val="00A10889"/>
    <w:rsid w:val="00A10B53"/>
    <w:rsid w:val="00A10D3B"/>
    <w:rsid w:val="00A10D6B"/>
    <w:rsid w:val="00A10FA2"/>
    <w:rsid w:val="00A110A7"/>
    <w:rsid w:val="00A112BC"/>
    <w:rsid w:val="00A11413"/>
    <w:rsid w:val="00A11B5C"/>
    <w:rsid w:val="00A11D6B"/>
    <w:rsid w:val="00A11EB2"/>
    <w:rsid w:val="00A11FF5"/>
    <w:rsid w:val="00A12179"/>
    <w:rsid w:val="00A1219A"/>
    <w:rsid w:val="00A12597"/>
    <w:rsid w:val="00A126E1"/>
    <w:rsid w:val="00A1282F"/>
    <w:rsid w:val="00A12907"/>
    <w:rsid w:val="00A12A9F"/>
    <w:rsid w:val="00A12CB6"/>
    <w:rsid w:val="00A13514"/>
    <w:rsid w:val="00A1384E"/>
    <w:rsid w:val="00A138DC"/>
    <w:rsid w:val="00A139B4"/>
    <w:rsid w:val="00A13EF1"/>
    <w:rsid w:val="00A13F8C"/>
    <w:rsid w:val="00A14271"/>
    <w:rsid w:val="00A143A1"/>
    <w:rsid w:val="00A149BE"/>
    <w:rsid w:val="00A14AA6"/>
    <w:rsid w:val="00A14B24"/>
    <w:rsid w:val="00A14B27"/>
    <w:rsid w:val="00A14B75"/>
    <w:rsid w:val="00A14C98"/>
    <w:rsid w:val="00A14D47"/>
    <w:rsid w:val="00A1505B"/>
    <w:rsid w:val="00A15351"/>
    <w:rsid w:val="00A15415"/>
    <w:rsid w:val="00A155FF"/>
    <w:rsid w:val="00A157E5"/>
    <w:rsid w:val="00A15819"/>
    <w:rsid w:val="00A15931"/>
    <w:rsid w:val="00A1595A"/>
    <w:rsid w:val="00A15ABE"/>
    <w:rsid w:val="00A15D88"/>
    <w:rsid w:val="00A15DB5"/>
    <w:rsid w:val="00A15FFC"/>
    <w:rsid w:val="00A16109"/>
    <w:rsid w:val="00A1614E"/>
    <w:rsid w:val="00A164D6"/>
    <w:rsid w:val="00A16630"/>
    <w:rsid w:val="00A16862"/>
    <w:rsid w:val="00A169C6"/>
    <w:rsid w:val="00A169FE"/>
    <w:rsid w:val="00A16CD5"/>
    <w:rsid w:val="00A1708C"/>
    <w:rsid w:val="00A175BB"/>
    <w:rsid w:val="00A177B8"/>
    <w:rsid w:val="00A1791C"/>
    <w:rsid w:val="00A17E70"/>
    <w:rsid w:val="00A20117"/>
    <w:rsid w:val="00A202FE"/>
    <w:rsid w:val="00A203FD"/>
    <w:rsid w:val="00A205A7"/>
    <w:rsid w:val="00A20983"/>
    <w:rsid w:val="00A20ABD"/>
    <w:rsid w:val="00A20B59"/>
    <w:rsid w:val="00A20F31"/>
    <w:rsid w:val="00A20FF2"/>
    <w:rsid w:val="00A2107B"/>
    <w:rsid w:val="00A210F9"/>
    <w:rsid w:val="00A2112F"/>
    <w:rsid w:val="00A21223"/>
    <w:rsid w:val="00A212A9"/>
    <w:rsid w:val="00A21381"/>
    <w:rsid w:val="00A21519"/>
    <w:rsid w:val="00A21BBC"/>
    <w:rsid w:val="00A22162"/>
    <w:rsid w:val="00A22226"/>
    <w:rsid w:val="00A22322"/>
    <w:rsid w:val="00A22333"/>
    <w:rsid w:val="00A22364"/>
    <w:rsid w:val="00A226EC"/>
    <w:rsid w:val="00A229F3"/>
    <w:rsid w:val="00A22A4F"/>
    <w:rsid w:val="00A22DF1"/>
    <w:rsid w:val="00A22F22"/>
    <w:rsid w:val="00A22F5C"/>
    <w:rsid w:val="00A22FCB"/>
    <w:rsid w:val="00A230D6"/>
    <w:rsid w:val="00A23206"/>
    <w:rsid w:val="00A233C6"/>
    <w:rsid w:val="00A23763"/>
    <w:rsid w:val="00A23C55"/>
    <w:rsid w:val="00A247AE"/>
    <w:rsid w:val="00A248C2"/>
    <w:rsid w:val="00A24A20"/>
    <w:rsid w:val="00A24C04"/>
    <w:rsid w:val="00A2509B"/>
    <w:rsid w:val="00A2519E"/>
    <w:rsid w:val="00A252AC"/>
    <w:rsid w:val="00A25374"/>
    <w:rsid w:val="00A25784"/>
    <w:rsid w:val="00A25A39"/>
    <w:rsid w:val="00A25AC5"/>
    <w:rsid w:val="00A25E3C"/>
    <w:rsid w:val="00A26302"/>
    <w:rsid w:val="00A26345"/>
    <w:rsid w:val="00A265B3"/>
    <w:rsid w:val="00A26850"/>
    <w:rsid w:val="00A26B7A"/>
    <w:rsid w:val="00A26B9E"/>
    <w:rsid w:val="00A26C18"/>
    <w:rsid w:val="00A26F17"/>
    <w:rsid w:val="00A27257"/>
    <w:rsid w:val="00A27371"/>
    <w:rsid w:val="00A27B94"/>
    <w:rsid w:val="00A27E54"/>
    <w:rsid w:val="00A30428"/>
    <w:rsid w:val="00A3062F"/>
    <w:rsid w:val="00A30BA3"/>
    <w:rsid w:val="00A30C2B"/>
    <w:rsid w:val="00A30DE7"/>
    <w:rsid w:val="00A3182E"/>
    <w:rsid w:val="00A31D9D"/>
    <w:rsid w:val="00A31F7D"/>
    <w:rsid w:val="00A32049"/>
    <w:rsid w:val="00A320CA"/>
    <w:rsid w:val="00A3235D"/>
    <w:rsid w:val="00A323AC"/>
    <w:rsid w:val="00A32B12"/>
    <w:rsid w:val="00A32B2F"/>
    <w:rsid w:val="00A32B5E"/>
    <w:rsid w:val="00A32B70"/>
    <w:rsid w:val="00A32C2F"/>
    <w:rsid w:val="00A32CA5"/>
    <w:rsid w:val="00A32D8B"/>
    <w:rsid w:val="00A32FB4"/>
    <w:rsid w:val="00A33348"/>
    <w:rsid w:val="00A33623"/>
    <w:rsid w:val="00A33A78"/>
    <w:rsid w:val="00A33A8F"/>
    <w:rsid w:val="00A33C19"/>
    <w:rsid w:val="00A33DEA"/>
    <w:rsid w:val="00A33F26"/>
    <w:rsid w:val="00A33F6E"/>
    <w:rsid w:val="00A33F71"/>
    <w:rsid w:val="00A343E9"/>
    <w:rsid w:val="00A3458D"/>
    <w:rsid w:val="00A34727"/>
    <w:rsid w:val="00A347FA"/>
    <w:rsid w:val="00A34E79"/>
    <w:rsid w:val="00A35029"/>
    <w:rsid w:val="00A355F0"/>
    <w:rsid w:val="00A35E87"/>
    <w:rsid w:val="00A3619F"/>
    <w:rsid w:val="00A362EE"/>
    <w:rsid w:val="00A363CD"/>
    <w:rsid w:val="00A36909"/>
    <w:rsid w:val="00A3696B"/>
    <w:rsid w:val="00A36BAA"/>
    <w:rsid w:val="00A3742F"/>
    <w:rsid w:val="00A37902"/>
    <w:rsid w:val="00A37A11"/>
    <w:rsid w:val="00A37FB9"/>
    <w:rsid w:val="00A4004F"/>
    <w:rsid w:val="00A40295"/>
    <w:rsid w:val="00A4072C"/>
    <w:rsid w:val="00A414F7"/>
    <w:rsid w:val="00A415DC"/>
    <w:rsid w:val="00A41A12"/>
    <w:rsid w:val="00A41A78"/>
    <w:rsid w:val="00A41E4E"/>
    <w:rsid w:val="00A41E6E"/>
    <w:rsid w:val="00A41EBC"/>
    <w:rsid w:val="00A41F33"/>
    <w:rsid w:val="00A422B6"/>
    <w:rsid w:val="00A4246B"/>
    <w:rsid w:val="00A4252A"/>
    <w:rsid w:val="00A4261C"/>
    <w:rsid w:val="00A42672"/>
    <w:rsid w:val="00A42791"/>
    <w:rsid w:val="00A42955"/>
    <w:rsid w:val="00A42CC9"/>
    <w:rsid w:val="00A42EFE"/>
    <w:rsid w:val="00A42FBE"/>
    <w:rsid w:val="00A43CDA"/>
    <w:rsid w:val="00A43E92"/>
    <w:rsid w:val="00A43FE2"/>
    <w:rsid w:val="00A441D7"/>
    <w:rsid w:val="00A442CD"/>
    <w:rsid w:val="00A44384"/>
    <w:rsid w:val="00A443DD"/>
    <w:rsid w:val="00A4462A"/>
    <w:rsid w:val="00A44A34"/>
    <w:rsid w:val="00A44BA5"/>
    <w:rsid w:val="00A44D30"/>
    <w:rsid w:val="00A44E5D"/>
    <w:rsid w:val="00A44F4B"/>
    <w:rsid w:val="00A451CF"/>
    <w:rsid w:val="00A4564F"/>
    <w:rsid w:val="00A4568B"/>
    <w:rsid w:val="00A45CAA"/>
    <w:rsid w:val="00A45E19"/>
    <w:rsid w:val="00A4629B"/>
    <w:rsid w:val="00A462EB"/>
    <w:rsid w:val="00A46384"/>
    <w:rsid w:val="00A463A9"/>
    <w:rsid w:val="00A465B7"/>
    <w:rsid w:val="00A46C4D"/>
    <w:rsid w:val="00A46F53"/>
    <w:rsid w:val="00A46F78"/>
    <w:rsid w:val="00A4715B"/>
    <w:rsid w:val="00A47181"/>
    <w:rsid w:val="00A4758D"/>
    <w:rsid w:val="00A47748"/>
    <w:rsid w:val="00A47AC0"/>
    <w:rsid w:val="00A47CCC"/>
    <w:rsid w:val="00A47EBA"/>
    <w:rsid w:val="00A50516"/>
    <w:rsid w:val="00A50934"/>
    <w:rsid w:val="00A50ACD"/>
    <w:rsid w:val="00A50BBF"/>
    <w:rsid w:val="00A510C0"/>
    <w:rsid w:val="00A51135"/>
    <w:rsid w:val="00A51341"/>
    <w:rsid w:val="00A51D1B"/>
    <w:rsid w:val="00A5227F"/>
    <w:rsid w:val="00A52415"/>
    <w:rsid w:val="00A525B4"/>
    <w:rsid w:val="00A52619"/>
    <w:rsid w:val="00A52AA6"/>
    <w:rsid w:val="00A52B9A"/>
    <w:rsid w:val="00A52C86"/>
    <w:rsid w:val="00A52D0F"/>
    <w:rsid w:val="00A53072"/>
    <w:rsid w:val="00A53844"/>
    <w:rsid w:val="00A53A07"/>
    <w:rsid w:val="00A53A77"/>
    <w:rsid w:val="00A53B26"/>
    <w:rsid w:val="00A53CA7"/>
    <w:rsid w:val="00A53F89"/>
    <w:rsid w:val="00A541D2"/>
    <w:rsid w:val="00A54A32"/>
    <w:rsid w:val="00A54D8A"/>
    <w:rsid w:val="00A55058"/>
    <w:rsid w:val="00A5514B"/>
    <w:rsid w:val="00A55216"/>
    <w:rsid w:val="00A5531D"/>
    <w:rsid w:val="00A5534E"/>
    <w:rsid w:val="00A553F5"/>
    <w:rsid w:val="00A557DB"/>
    <w:rsid w:val="00A5583C"/>
    <w:rsid w:val="00A5595A"/>
    <w:rsid w:val="00A559AA"/>
    <w:rsid w:val="00A55D06"/>
    <w:rsid w:val="00A55D1D"/>
    <w:rsid w:val="00A55EAC"/>
    <w:rsid w:val="00A5608F"/>
    <w:rsid w:val="00A5623C"/>
    <w:rsid w:val="00A564D3"/>
    <w:rsid w:val="00A5692D"/>
    <w:rsid w:val="00A56C73"/>
    <w:rsid w:val="00A5725A"/>
    <w:rsid w:val="00A573C0"/>
    <w:rsid w:val="00A57491"/>
    <w:rsid w:val="00A574B4"/>
    <w:rsid w:val="00A57B75"/>
    <w:rsid w:val="00A57BFA"/>
    <w:rsid w:val="00A57C12"/>
    <w:rsid w:val="00A57CD9"/>
    <w:rsid w:val="00A57DEB"/>
    <w:rsid w:val="00A6053D"/>
    <w:rsid w:val="00A6059A"/>
    <w:rsid w:val="00A609C2"/>
    <w:rsid w:val="00A60DD3"/>
    <w:rsid w:val="00A61057"/>
    <w:rsid w:val="00A61447"/>
    <w:rsid w:val="00A61513"/>
    <w:rsid w:val="00A61799"/>
    <w:rsid w:val="00A6196B"/>
    <w:rsid w:val="00A61B07"/>
    <w:rsid w:val="00A61F5E"/>
    <w:rsid w:val="00A62090"/>
    <w:rsid w:val="00A622AE"/>
    <w:rsid w:val="00A6247C"/>
    <w:rsid w:val="00A62549"/>
    <w:rsid w:val="00A62666"/>
    <w:rsid w:val="00A6269E"/>
    <w:rsid w:val="00A62B0E"/>
    <w:rsid w:val="00A62E80"/>
    <w:rsid w:val="00A630DF"/>
    <w:rsid w:val="00A63178"/>
    <w:rsid w:val="00A6340F"/>
    <w:rsid w:val="00A634AA"/>
    <w:rsid w:val="00A63727"/>
    <w:rsid w:val="00A6376B"/>
    <w:rsid w:val="00A639CD"/>
    <w:rsid w:val="00A63D12"/>
    <w:rsid w:val="00A63E3F"/>
    <w:rsid w:val="00A63EA0"/>
    <w:rsid w:val="00A63EAF"/>
    <w:rsid w:val="00A642A8"/>
    <w:rsid w:val="00A646D2"/>
    <w:rsid w:val="00A6495B"/>
    <w:rsid w:val="00A64968"/>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20B"/>
    <w:rsid w:val="00A66349"/>
    <w:rsid w:val="00A6646C"/>
    <w:rsid w:val="00A666D1"/>
    <w:rsid w:val="00A666F1"/>
    <w:rsid w:val="00A6689B"/>
    <w:rsid w:val="00A66B52"/>
    <w:rsid w:val="00A67378"/>
    <w:rsid w:val="00A673DE"/>
    <w:rsid w:val="00A6760A"/>
    <w:rsid w:val="00A67792"/>
    <w:rsid w:val="00A677A9"/>
    <w:rsid w:val="00A67857"/>
    <w:rsid w:val="00A67877"/>
    <w:rsid w:val="00A67B31"/>
    <w:rsid w:val="00A67CAF"/>
    <w:rsid w:val="00A700BB"/>
    <w:rsid w:val="00A70270"/>
    <w:rsid w:val="00A70344"/>
    <w:rsid w:val="00A703E6"/>
    <w:rsid w:val="00A706D7"/>
    <w:rsid w:val="00A706FC"/>
    <w:rsid w:val="00A70D98"/>
    <w:rsid w:val="00A71091"/>
    <w:rsid w:val="00A714C4"/>
    <w:rsid w:val="00A715B1"/>
    <w:rsid w:val="00A71622"/>
    <w:rsid w:val="00A71860"/>
    <w:rsid w:val="00A719B7"/>
    <w:rsid w:val="00A71E65"/>
    <w:rsid w:val="00A72176"/>
    <w:rsid w:val="00A722B7"/>
    <w:rsid w:val="00A72490"/>
    <w:rsid w:val="00A724C9"/>
    <w:rsid w:val="00A72630"/>
    <w:rsid w:val="00A72830"/>
    <w:rsid w:val="00A72BC1"/>
    <w:rsid w:val="00A72C2D"/>
    <w:rsid w:val="00A73055"/>
    <w:rsid w:val="00A731F5"/>
    <w:rsid w:val="00A7321F"/>
    <w:rsid w:val="00A7326D"/>
    <w:rsid w:val="00A7331C"/>
    <w:rsid w:val="00A7354F"/>
    <w:rsid w:val="00A736DE"/>
    <w:rsid w:val="00A73843"/>
    <w:rsid w:val="00A73B0A"/>
    <w:rsid w:val="00A73C71"/>
    <w:rsid w:val="00A73C8A"/>
    <w:rsid w:val="00A73E10"/>
    <w:rsid w:val="00A741A2"/>
    <w:rsid w:val="00A74839"/>
    <w:rsid w:val="00A748E9"/>
    <w:rsid w:val="00A749E6"/>
    <w:rsid w:val="00A751FC"/>
    <w:rsid w:val="00A7536A"/>
    <w:rsid w:val="00A755BE"/>
    <w:rsid w:val="00A75857"/>
    <w:rsid w:val="00A75A74"/>
    <w:rsid w:val="00A75E05"/>
    <w:rsid w:val="00A75E48"/>
    <w:rsid w:val="00A75F09"/>
    <w:rsid w:val="00A76019"/>
    <w:rsid w:val="00A760A5"/>
    <w:rsid w:val="00A763A5"/>
    <w:rsid w:val="00A7668B"/>
    <w:rsid w:val="00A7676E"/>
    <w:rsid w:val="00A767A6"/>
    <w:rsid w:val="00A76823"/>
    <w:rsid w:val="00A76869"/>
    <w:rsid w:val="00A76B65"/>
    <w:rsid w:val="00A76E85"/>
    <w:rsid w:val="00A7714B"/>
    <w:rsid w:val="00A77162"/>
    <w:rsid w:val="00A776C7"/>
    <w:rsid w:val="00A7792C"/>
    <w:rsid w:val="00A77A62"/>
    <w:rsid w:val="00A77AF9"/>
    <w:rsid w:val="00A77CB7"/>
    <w:rsid w:val="00A77CF6"/>
    <w:rsid w:val="00A80A91"/>
    <w:rsid w:val="00A80B69"/>
    <w:rsid w:val="00A8113A"/>
    <w:rsid w:val="00A812FF"/>
    <w:rsid w:val="00A81348"/>
    <w:rsid w:val="00A813AA"/>
    <w:rsid w:val="00A818D0"/>
    <w:rsid w:val="00A81B8E"/>
    <w:rsid w:val="00A81F7E"/>
    <w:rsid w:val="00A81F9E"/>
    <w:rsid w:val="00A8212A"/>
    <w:rsid w:val="00A825E7"/>
    <w:rsid w:val="00A826EC"/>
    <w:rsid w:val="00A8273E"/>
    <w:rsid w:val="00A82869"/>
    <w:rsid w:val="00A82AA3"/>
    <w:rsid w:val="00A82AA4"/>
    <w:rsid w:val="00A8356E"/>
    <w:rsid w:val="00A8376C"/>
    <w:rsid w:val="00A838DC"/>
    <w:rsid w:val="00A839D2"/>
    <w:rsid w:val="00A83A77"/>
    <w:rsid w:val="00A83B5E"/>
    <w:rsid w:val="00A83E60"/>
    <w:rsid w:val="00A840CF"/>
    <w:rsid w:val="00A841BA"/>
    <w:rsid w:val="00A84865"/>
    <w:rsid w:val="00A8486C"/>
    <w:rsid w:val="00A849CB"/>
    <w:rsid w:val="00A84BE7"/>
    <w:rsid w:val="00A84E7F"/>
    <w:rsid w:val="00A84F83"/>
    <w:rsid w:val="00A84FCF"/>
    <w:rsid w:val="00A86050"/>
    <w:rsid w:val="00A861F1"/>
    <w:rsid w:val="00A8621D"/>
    <w:rsid w:val="00A86365"/>
    <w:rsid w:val="00A8653A"/>
    <w:rsid w:val="00A86882"/>
    <w:rsid w:val="00A86BC1"/>
    <w:rsid w:val="00A86C56"/>
    <w:rsid w:val="00A86D90"/>
    <w:rsid w:val="00A87551"/>
    <w:rsid w:val="00A8768D"/>
    <w:rsid w:val="00A87E1E"/>
    <w:rsid w:val="00A9004F"/>
    <w:rsid w:val="00A901A6"/>
    <w:rsid w:val="00A901DB"/>
    <w:rsid w:val="00A90261"/>
    <w:rsid w:val="00A9026A"/>
    <w:rsid w:val="00A90487"/>
    <w:rsid w:val="00A9055D"/>
    <w:rsid w:val="00A907EF"/>
    <w:rsid w:val="00A90926"/>
    <w:rsid w:val="00A90E8F"/>
    <w:rsid w:val="00A91052"/>
    <w:rsid w:val="00A912AA"/>
    <w:rsid w:val="00A9168A"/>
    <w:rsid w:val="00A91716"/>
    <w:rsid w:val="00A917A5"/>
    <w:rsid w:val="00A91811"/>
    <w:rsid w:val="00A91B07"/>
    <w:rsid w:val="00A920DB"/>
    <w:rsid w:val="00A921F2"/>
    <w:rsid w:val="00A923B4"/>
    <w:rsid w:val="00A92589"/>
    <w:rsid w:val="00A926F1"/>
    <w:rsid w:val="00A9297F"/>
    <w:rsid w:val="00A92C8B"/>
    <w:rsid w:val="00A92DDB"/>
    <w:rsid w:val="00A92F21"/>
    <w:rsid w:val="00A92F9B"/>
    <w:rsid w:val="00A930BF"/>
    <w:rsid w:val="00A93142"/>
    <w:rsid w:val="00A93175"/>
    <w:rsid w:val="00A93282"/>
    <w:rsid w:val="00A932EB"/>
    <w:rsid w:val="00A935A9"/>
    <w:rsid w:val="00A93642"/>
    <w:rsid w:val="00A9373B"/>
    <w:rsid w:val="00A93840"/>
    <w:rsid w:val="00A93BE0"/>
    <w:rsid w:val="00A93BEA"/>
    <w:rsid w:val="00A93D20"/>
    <w:rsid w:val="00A93FC7"/>
    <w:rsid w:val="00A93FE9"/>
    <w:rsid w:val="00A94080"/>
    <w:rsid w:val="00A941D0"/>
    <w:rsid w:val="00A942F6"/>
    <w:rsid w:val="00A94373"/>
    <w:rsid w:val="00A944EB"/>
    <w:rsid w:val="00A94538"/>
    <w:rsid w:val="00A9473D"/>
    <w:rsid w:val="00A947DA"/>
    <w:rsid w:val="00A94B2B"/>
    <w:rsid w:val="00A94B47"/>
    <w:rsid w:val="00A94F6D"/>
    <w:rsid w:val="00A95339"/>
    <w:rsid w:val="00A9546D"/>
    <w:rsid w:val="00A956B1"/>
    <w:rsid w:val="00A95B5E"/>
    <w:rsid w:val="00A95BC9"/>
    <w:rsid w:val="00A95C6F"/>
    <w:rsid w:val="00A95C92"/>
    <w:rsid w:val="00A95D07"/>
    <w:rsid w:val="00A95E1E"/>
    <w:rsid w:val="00A95E50"/>
    <w:rsid w:val="00A96053"/>
    <w:rsid w:val="00A962F6"/>
    <w:rsid w:val="00A963B6"/>
    <w:rsid w:val="00A9647B"/>
    <w:rsid w:val="00A96558"/>
    <w:rsid w:val="00A96960"/>
    <w:rsid w:val="00A969FD"/>
    <w:rsid w:val="00A96B07"/>
    <w:rsid w:val="00A96D89"/>
    <w:rsid w:val="00A96DAA"/>
    <w:rsid w:val="00A96F62"/>
    <w:rsid w:val="00A970CE"/>
    <w:rsid w:val="00A97557"/>
    <w:rsid w:val="00A97817"/>
    <w:rsid w:val="00A97AE3"/>
    <w:rsid w:val="00A97DD7"/>
    <w:rsid w:val="00AA0470"/>
    <w:rsid w:val="00AA04E3"/>
    <w:rsid w:val="00AA06E3"/>
    <w:rsid w:val="00AA1351"/>
    <w:rsid w:val="00AA153E"/>
    <w:rsid w:val="00AA175D"/>
    <w:rsid w:val="00AA1A74"/>
    <w:rsid w:val="00AA2392"/>
    <w:rsid w:val="00AA266C"/>
    <w:rsid w:val="00AA2715"/>
    <w:rsid w:val="00AA28A8"/>
    <w:rsid w:val="00AA28AE"/>
    <w:rsid w:val="00AA2993"/>
    <w:rsid w:val="00AA3056"/>
    <w:rsid w:val="00AA31FB"/>
    <w:rsid w:val="00AA3251"/>
    <w:rsid w:val="00AA3478"/>
    <w:rsid w:val="00AA3504"/>
    <w:rsid w:val="00AA36F3"/>
    <w:rsid w:val="00AA3AC9"/>
    <w:rsid w:val="00AA3BBD"/>
    <w:rsid w:val="00AA413C"/>
    <w:rsid w:val="00AA429E"/>
    <w:rsid w:val="00AA45C6"/>
    <w:rsid w:val="00AA474A"/>
    <w:rsid w:val="00AA47A8"/>
    <w:rsid w:val="00AA4942"/>
    <w:rsid w:val="00AA4A5D"/>
    <w:rsid w:val="00AA520B"/>
    <w:rsid w:val="00AA53A8"/>
    <w:rsid w:val="00AA5403"/>
    <w:rsid w:val="00AA5442"/>
    <w:rsid w:val="00AA55F4"/>
    <w:rsid w:val="00AA561C"/>
    <w:rsid w:val="00AA57CA"/>
    <w:rsid w:val="00AA58F8"/>
    <w:rsid w:val="00AA5A00"/>
    <w:rsid w:val="00AA5B08"/>
    <w:rsid w:val="00AA5B45"/>
    <w:rsid w:val="00AA5C6B"/>
    <w:rsid w:val="00AA5D72"/>
    <w:rsid w:val="00AA5DDA"/>
    <w:rsid w:val="00AA5F7B"/>
    <w:rsid w:val="00AA6332"/>
    <w:rsid w:val="00AA6873"/>
    <w:rsid w:val="00AA6A10"/>
    <w:rsid w:val="00AA6BBA"/>
    <w:rsid w:val="00AA6D80"/>
    <w:rsid w:val="00AA6E19"/>
    <w:rsid w:val="00AA6F45"/>
    <w:rsid w:val="00AA7413"/>
    <w:rsid w:val="00AA7CEA"/>
    <w:rsid w:val="00AB01B9"/>
    <w:rsid w:val="00AB01F7"/>
    <w:rsid w:val="00AB024C"/>
    <w:rsid w:val="00AB05A0"/>
    <w:rsid w:val="00AB05B0"/>
    <w:rsid w:val="00AB0870"/>
    <w:rsid w:val="00AB0894"/>
    <w:rsid w:val="00AB0914"/>
    <w:rsid w:val="00AB0945"/>
    <w:rsid w:val="00AB096F"/>
    <w:rsid w:val="00AB0A04"/>
    <w:rsid w:val="00AB0A24"/>
    <w:rsid w:val="00AB0C7E"/>
    <w:rsid w:val="00AB1101"/>
    <w:rsid w:val="00AB13ED"/>
    <w:rsid w:val="00AB194D"/>
    <w:rsid w:val="00AB1A15"/>
    <w:rsid w:val="00AB1AA0"/>
    <w:rsid w:val="00AB1B19"/>
    <w:rsid w:val="00AB1DB5"/>
    <w:rsid w:val="00AB201A"/>
    <w:rsid w:val="00AB2113"/>
    <w:rsid w:val="00AB235B"/>
    <w:rsid w:val="00AB237E"/>
    <w:rsid w:val="00AB259C"/>
    <w:rsid w:val="00AB28DD"/>
    <w:rsid w:val="00AB2B03"/>
    <w:rsid w:val="00AB2B4A"/>
    <w:rsid w:val="00AB2B98"/>
    <w:rsid w:val="00AB2C35"/>
    <w:rsid w:val="00AB2D1B"/>
    <w:rsid w:val="00AB3235"/>
    <w:rsid w:val="00AB3391"/>
    <w:rsid w:val="00AB3558"/>
    <w:rsid w:val="00AB363A"/>
    <w:rsid w:val="00AB3875"/>
    <w:rsid w:val="00AB38BF"/>
    <w:rsid w:val="00AB3B3E"/>
    <w:rsid w:val="00AB3E14"/>
    <w:rsid w:val="00AB3EDB"/>
    <w:rsid w:val="00AB427A"/>
    <w:rsid w:val="00AB42D9"/>
    <w:rsid w:val="00AB43DE"/>
    <w:rsid w:val="00AB499A"/>
    <w:rsid w:val="00AB49E1"/>
    <w:rsid w:val="00AB4E60"/>
    <w:rsid w:val="00AB503F"/>
    <w:rsid w:val="00AB530B"/>
    <w:rsid w:val="00AB54B5"/>
    <w:rsid w:val="00AB54BA"/>
    <w:rsid w:val="00AB580C"/>
    <w:rsid w:val="00AB587D"/>
    <w:rsid w:val="00AB5C55"/>
    <w:rsid w:val="00AB5DA1"/>
    <w:rsid w:val="00AB5F88"/>
    <w:rsid w:val="00AB68B1"/>
    <w:rsid w:val="00AB69F5"/>
    <w:rsid w:val="00AB6AF1"/>
    <w:rsid w:val="00AB6DEA"/>
    <w:rsid w:val="00AB6F31"/>
    <w:rsid w:val="00AB70B0"/>
    <w:rsid w:val="00AB70B1"/>
    <w:rsid w:val="00AB71C4"/>
    <w:rsid w:val="00AB78F5"/>
    <w:rsid w:val="00AB79CD"/>
    <w:rsid w:val="00AB7E7D"/>
    <w:rsid w:val="00AB7FCC"/>
    <w:rsid w:val="00AC0059"/>
    <w:rsid w:val="00AC0093"/>
    <w:rsid w:val="00AC00CC"/>
    <w:rsid w:val="00AC0297"/>
    <w:rsid w:val="00AC0396"/>
    <w:rsid w:val="00AC05C8"/>
    <w:rsid w:val="00AC0AF5"/>
    <w:rsid w:val="00AC0B85"/>
    <w:rsid w:val="00AC0CC1"/>
    <w:rsid w:val="00AC0E3E"/>
    <w:rsid w:val="00AC0E8F"/>
    <w:rsid w:val="00AC0E97"/>
    <w:rsid w:val="00AC124F"/>
    <w:rsid w:val="00AC1494"/>
    <w:rsid w:val="00AC1520"/>
    <w:rsid w:val="00AC1847"/>
    <w:rsid w:val="00AC18B9"/>
    <w:rsid w:val="00AC198F"/>
    <w:rsid w:val="00AC19E5"/>
    <w:rsid w:val="00AC19F8"/>
    <w:rsid w:val="00AC1A1B"/>
    <w:rsid w:val="00AC1B9E"/>
    <w:rsid w:val="00AC1D10"/>
    <w:rsid w:val="00AC1FA0"/>
    <w:rsid w:val="00AC211B"/>
    <w:rsid w:val="00AC2148"/>
    <w:rsid w:val="00AC2149"/>
    <w:rsid w:val="00AC21E1"/>
    <w:rsid w:val="00AC23C8"/>
    <w:rsid w:val="00AC25EB"/>
    <w:rsid w:val="00AC26B8"/>
    <w:rsid w:val="00AC27A8"/>
    <w:rsid w:val="00AC288B"/>
    <w:rsid w:val="00AC2C1C"/>
    <w:rsid w:val="00AC2CE0"/>
    <w:rsid w:val="00AC2CFD"/>
    <w:rsid w:val="00AC2EA0"/>
    <w:rsid w:val="00AC313B"/>
    <w:rsid w:val="00AC32E1"/>
    <w:rsid w:val="00AC334A"/>
    <w:rsid w:val="00AC35E0"/>
    <w:rsid w:val="00AC36A9"/>
    <w:rsid w:val="00AC3EBD"/>
    <w:rsid w:val="00AC3EC6"/>
    <w:rsid w:val="00AC4097"/>
    <w:rsid w:val="00AC40FC"/>
    <w:rsid w:val="00AC4343"/>
    <w:rsid w:val="00AC4ECA"/>
    <w:rsid w:val="00AC4EEB"/>
    <w:rsid w:val="00AC5232"/>
    <w:rsid w:val="00AC52C0"/>
    <w:rsid w:val="00AC57C8"/>
    <w:rsid w:val="00AC5E27"/>
    <w:rsid w:val="00AC6430"/>
    <w:rsid w:val="00AC68E3"/>
    <w:rsid w:val="00AC6A41"/>
    <w:rsid w:val="00AC6BC7"/>
    <w:rsid w:val="00AC6D36"/>
    <w:rsid w:val="00AC6DCE"/>
    <w:rsid w:val="00AC72BE"/>
    <w:rsid w:val="00AC74D3"/>
    <w:rsid w:val="00AC7745"/>
    <w:rsid w:val="00AC78E9"/>
    <w:rsid w:val="00AC79DA"/>
    <w:rsid w:val="00AC7A29"/>
    <w:rsid w:val="00AC7A68"/>
    <w:rsid w:val="00AC7C83"/>
    <w:rsid w:val="00AC7C85"/>
    <w:rsid w:val="00AC7F4A"/>
    <w:rsid w:val="00AD059F"/>
    <w:rsid w:val="00AD0747"/>
    <w:rsid w:val="00AD07EF"/>
    <w:rsid w:val="00AD0822"/>
    <w:rsid w:val="00AD0A73"/>
    <w:rsid w:val="00AD0A82"/>
    <w:rsid w:val="00AD0A8F"/>
    <w:rsid w:val="00AD0AF6"/>
    <w:rsid w:val="00AD10FD"/>
    <w:rsid w:val="00AD1178"/>
    <w:rsid w:val="00AD13CF"/>
    <w:rsid w:val="00AD159A"/>
    <w:rsid w:val="00AD18EE"/>
    <w:rsid w:val="00AD1CE4"/>
    <w:rsid w:val="00AD1FAF"/>
    <w:rsid w:val="00AD2047"/>
    <w:rsid w:val="00AD20F5"/>
    <w:rsid w:val="00AD2993"/>
    <w:rsid w:val="00AD2A06"/>
    <w:rsid w:val="00AD2A45"/>
    <w:rsid w:val="00AD2A86"/>
    <w:rsid w:val="00AD2B46"/>
    <w:rsid w:val="00AD2B66"/>
    <w:rsid w:val="00AD2DFF"/>
    <w:rsid w:val="00AD2EF9"/>
    <w:rsid w:val="00AD303B"/>
    <w:rsid w:val="00AD30A5"/>
    <w:rsid w:val="00AD314F"/>
    <w:rsid w:val="00AD342B"/>
    <w:rsid w:val="00AD3774"/>
    <w:rsid w:val="00AD37FA"/>
    <w:rsid w:val="00AD3DCC"/>
    <w:rsid w:val="00AD3FAE"/>
    <w:rsid w:val="00AD426D"/>
    <w:rsid w:val="00AD4463"/>
    <w:rsid w:val="00AD462E"/>
    <w:rsid w:val="00AD48D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2E1"/>
    <w:rsid w:val="00AE0693"/>
    <w:rsid w:val="00AE09E2"/>
    <w:rsid w:val="00AE0A9D"/>
    <w:rsid w:val="00AE0AF9"/>
    <w:rsid w:val="00AE0B2B"/>
    <w:rsid w:val="00AE0B97"/>
    <w:rsid w:val="00AE0F01"/>
    <w:rsid w:val="00AE0F85"/>
    <w:rsid w:val="00AE1865"/>
    <w:rsid w:val="00AE18DB"/>
    <w:rsid w:val="00AE18EE"/>
    <w:rsid w:val="00AE1AB7"/>
    <w:rsid w:val="00AE206E"/>
    <w:rsid w:val="00AE22D4"/>
    <w:rsid w:val="00AE22E8"/>
    <w:rsid w:val="00AE2358"/>
    <w:rsid w:val="00AE23EA"/>
    <w:rsid w:val="00AE253A"/>
    <w:rsid w:val="00AE2A6E"/>
    <w:rsid w:val="00AE2D9E"/>
    <w:rsid w:val="00AE2DE0"/>
    <w:rsid w:val="00AE3046"/>
    <w:rsid w:val="00AE3072"/>
    <w:rsid w:val="00AE30DE"/>
    <w:rsid w:val="00AE315E"/>
    <w:rsid w:val="00AE32C1"/>
    <w:rsid w:val="00AE3363"/>
    <w:rsid w:val="00AE3427"/>
    <w:rsid w:val="00AE3671"/>
    <w:rsid w:val="00AE386D"/>
    <w:rsid w:val="00AE3922"/>
    <w:rsid w:val="00AE3A25"/>
    <w:rsid w:val="00AE3C38"/>
    <w:rsid w:val="00AE41DF"/>
    <w:rsid w:val="00AE429C"/>
    <w:rsid w:val="00AE440D"/>
    <w:rsid w:val="00AE46F2"/>
    <w:rsid w:val="00AE4CCD"/>
    <w:rsid w:val="00AE4DBA"/>
    <w:rsid w:val="00AE5338"/>
    <w:rsid w:val="00AE542A"/>
    <w:rsid w:val="00AE5463"/>
    <w:rsid w:val="00AE586F"/>
    <w:rsid w:val="00AE5B3E"/>
    <w:rsid w:val="00AE5BB1"/>
    <w:rsid w:val="00AE5BD6"/>
    <w:rsid w:val="00AE5DE0"/>
    <w:rsid w:val="00AE5DE9"/>
    <w:rsid w:val="00AE5ED0"/>
    <w:rsid w:val="00AE5F8A"/>
    <w:rsid w:val="00AE5F8E"/>
    <w:rsid w:val="00AE6075"/>
    <w:rsid w:val="00AE60AC"/>
    <w:rsid w:val="00AE640F"/>
    <w:rsid w:val="00AE658E"/>
    <w:rsid w:val="00AE659B"/>
    <w:rsid w:val="00AE6679"/>
    <w:rsid w:val="00AE6804"/>
    <w:rsid w:val="00AE6AD3"/>
    <w:rsid w:val="00AE6D67"/>
    <w:rsid w:val="00AE6DF4"/>
    <w:rsid w:val="00AE7276"/>
    <w:rsid w:val="00AE7332"/>
    <w:rsid w:val="00AE7E57"/>
    <w:rsid w:val="00AE7FC7"/>
    <w:rsid w:val="00AF0221"/>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6F9"/>
    <w:rsid w:val="00AF5804"/>
    <w:rsid w:val="00AF5CA7"/>
    <w:rsid w:val="00AF5E79"/>
    <w:rsid w:val="00AF6280"/>
    <w:rsid w:val="00AF6672"/>
    <w:rsid w:val="00AF682E"/>
    <w:rsid w:val="00AF6975"/>
    <w:rsid w:val="00AF699A"/>
    <w:rsid w:val="00AF6A36"/>
    <w:rsid w:val="00AF6F61"/>
    <w:rsid w:val="00AF73F1"/>
    <w:rsid w:val="00AF7458"/>
    <w:rsid w:val="00AF7768"/>
    <w:rsid w:val="00AF7860"/>
    <w:rsid w:val="00AF7D82"/>
    <w:rsid w:val="00AF7FD1"/>
    <w:rsid w:val="00B001CE"/>
    <w:rsid w:val="00B00258"/>
    <w:rsid w:val="00B0056A"/>
    <w:rsid w:val="00B005FB"/>
    <w:rsid w:val="00B00749"/>
    <w:rsid w:val="00B00898"/>
    <w:rsid w:val="00B00BC0"/>
    <w:rsid w:val="00B00E8E"/>
    <w:rsid w:val="00B00E92"/>
    <w:rsid w:val="00B00FB2"/>
    <w:rsid w:val="00B01420"/>
    <w:rsid w:val="00B0157A"/>
    <w:rsid w:val="00B017F8"/>
    <w:rsid w:val="00B0190C"/>
    <w:rsid w:val="00B01B6D"/>
    <w:rsid w:val="00B01CC4"/>
    <w:rsid w:val="00B01D60"/>
    <w:rsid w:val="00B01D86"/>
    <w:rsid w:val="00B01EFC"/>
    <w:rsid w:val="00B022EE"/>
    <w:rsid w:val="00B0235A"/>
    <w:rsid w:val="00B02369"/>
    <w:rsid w:val="00B0239D"/>
    <w:rsid w:val="00B0244E"/>
    <w:rsid w:val="00B02461"/>
    <w:rsid w:val="00B026D6"/>
    <w:rsid w:val="00B02771"/>
    <w:rsid w:val="00B029A5"/>
    <w:rsid w:val="00B02A22"/>
    <w:rsid w:val="00B02C2E"/>
    <w:rsid w:val="00B02E39"/>
    <w:rsid w:val="00B030DC"/>
    <w:rsid w:val="00B0326D"/>
    <w:rsid w:val="00B036F0"/>
    <w:rsid w:val="00B03E93"/>
    <w:rsid w:val="00B0424A"/>
    <w:rsid w:val="00B0429E"/>
    <w:rsid w:val="00B04319"/>
    <w:rsid w:val="00B044C8"/>
    <w:rsid w:val="00B045E1"/>
    <w:rsid w:val="00B04B85"/>
    <w:rsid w:val="00B04D0D"/>
    <w:rsid w:val="00B04E47"/>
    <w:rsid w:val="00B05002"/>
    <w:rsid w:val="00B0519E"/>
    <w:rsid w:val="00B05276"/>
    <w:rsid w:val="00B05570"/>
    <w:rsid w:val="00B055C3"/>
    <w:rsid w:val="00B05819"/>
    <w:rsid w:val="00B05AD1"/>
    <w:rsid w:val="00B05AFC"/>
    <w:rsid w:val="00B05DE9"/>
    <w:rsid w:val="00B05E8C"/>
    <w:rsid w:val="00B06127"/>
    <w:rsid w:val="00B06406"/>
    <w:rsid w:val="00B06560"/>
    <w:rsid w:val="00B06685"/>
    <w:rsid w:val="00B06797"/>
    <w:rsid w:val="00B06971"/>
    <w:rsid w:val="00B06A51"/>
    <w:rsid w:val="00B06F48"/>
    <w:rsid w:val="00B07169"/>
    <w:rsid w:val="00B071EB"/>
    <w:rsid w:val="00B07213"/>
    <w:rsid w:val="00B076F4"/>
    <w:rsid w:val="00B07FB7"/>
    <w:rsid w:val="00B10347"/>
    <w:rsid w:val="00B106E9"/>
    <w:rsid w:val="00B1071D"/>
    <w:rsid w:val="00B10727"/>
    <w:rsid w:val="00B10763"/>
    <w:rsid w:val="00B10B9A"/>
    <w:rsid w:val="00B10FC7"/>
    <w:rsid w:val="00B113C2"/>
    <w:rsid w:val="00B1141D"/>
    <w:rsid w:val="00B1150E"/>
    <w:rsid w:val="00B11576"/>
    <w:rsid w:val="00B11974"/>
    <w:rsid w:val="00B11AC6"/>
    <w:rsid w:val="00B11F1C"/>
    <w:rsid w:val="00B12022"/>
    <w:rsid w:val="00B123E1"/>
    <w:rsid w:val="00B12C40"/>
    <w:rsid w:val="00B12DA3"/>
    <w:rsid w:val="00B138E7"/>
    <w:rsid w:val="00B13923"/>
    <w:rsid w:val="00B13BA8"/>
    <w:rsid w:val="00B13DBB"/>
    <w:rsid w:val="00B13E21"/>
    <w:rsid w:val="00B14081"/>
    <w:rsid w:val="00B142AD"/>
    <w:rsid w:val="00B14478"/>
    <w:rsid w:val="00B14866"/>
    <w:rsid w:val="00B14C13"/>
    <w:rsid w:val="00B14FBE"/>
    <w:rsid w:val="00B151BA"/>
    <w:rsid w:val="00B15290"/>
    <w:rsid w:val="00B152B9"/>
    <w:rsid w:val="00B1550F"/>
    <w:rsid w:val="00B15699"/>
    <w:rsid w:val="00B157F1"/>
    <w:rsid w:val="00B15EDF"/>
    <w:rsid w:val="00B1627F"/>
    <w:rsid w:val="00B16554"/>
    <w:rsid w:val="00B1675E"/>
    <w:rsid w:val="00B167BB"/>
    <w:rsid w:val="00B16842"/>
    <w:rsid w:val="00B16880"/>
    <w:rsid w:val="00B16D6C"/>
    <w:rsid w:val="00B16DC4"/>
    <w:rsid w:val="00B16F0F"/>
    <w:rsid w:val="00B177A8"/>
    <w:rsid w:val="00B17807"/>
    <w:rsid w:val="00B17977"/>
    <w:rsid w:val="00B17B98"/>
    <w:rsid w:val="00B17E8C"/>
    <w:rsid w:val="00B17F22"/>
    <w:rsid w:val="00B2020E"/>
    <w:rsid w:val="00B202D7"/>
    <w:rsid w:val="00B20334"/>
    <w:rsid w:val="00B2050A"/>
    <w:rsid w:val="00B2076D"/>
    <w:rsid w:val="00B20920"/>
    <w:rsid w:val="00B20C7F"/>
    <w:rsid w:val="00B20D5D"/>
    <w:rsid w:val="00B21068"/>
    <w:rsid w:val="00B2109D"/>
    <w:rsid w:val="00B21104"/>
    <w:rsid w:val="00B211CA"/>
    <w:rsid w:val="00B214DD"/>
    <w:rsid w:val="00B2159E"/>
    <w:rsid w:val="00B21936"/>
    <w:rsid w:val="00B21B4F"/>
    <w:rsid w:val="00B21B7F"/>
    <w:rsid w:val="00B21F64"/>
    <w:rsid w:val="00B22312"/>
    <w:rsid w:val="00B22352"/>
    <w:rsid w:val="00B22717"/>
    <w:rsid w:val="00B227AA"/>
    <w:rsid w:val="00B22843"/>
    <w:rsid w:val="00B228D6"/>
    <w:rsid w:val="00B22A03"/>
    <w:rsid w:val="00B22A39"/>
    <w:rsid w:val="00B22A7B"/>
    <w:rsid w:val="00B22BC8"/>
    <w:rsid w:val="00B22E94"/>
    <w:rsid w:val="00B22EE0"/>
    <w:rsid w:val="00B22F3C"/>
    <w:rsid w:val="00B22F98"/>
    <w:rsid w:val="00B23074"/>
    <w:rsid w:val="00B23185"/>
    <w:rsid w:val="00B23288"/>
    <w:rsid w:val="00B232CE"/>
    <w:rsid w:val="00B233A2"/>
    <w:rsid w:val="00B234CA"/>
    <w:rsid w:val="00B23804"/>
    <w:rsid w:val="00B23C29"/>
    <w:rsid w:val="00B23D57"/>
    <w:rsid w:val="00B23E8A"/>
    <w:rsid w:val="00B245C6"/>
    <w:rsid w:val="00B24674"/>
    <w:rsid w:val="00B249AD"/>
    <w:rsid w:val="00B24C80"/>
    <w:rsid w:val="00B24DEB"/>
    <w:rsid w:val="00B24E54"/>
    <w:rsid w:val="00B250A8"/>
    <w:rsid w:val="00B250B5"/>
    <w:rsid w:val="00B2539F"/>
    <w:rsid w:val="00B2543E"/>
    <w:rsid w:val="00B25766"/>
    <w:rsid w:val="00B25AE7"/>
    <w:rsid w:val="00B25C0B"/>
    <w:rsid w:val="00B25C9C"/>
    <w:rsid w:val="00B25F99"/>
    <w:rsid w:val="00B2653A"/>
    <w:rsid w:val="00B26D28"/>
    <w:rsid w:val="00B271CB"/>
    <w:rsid w:val="00B275B3"/>
    <w:rsid w:val="00B276A1"/>
    <w:rsid w:val="00B277B0"/>
    <w:rsid w:val="00B27EEE"/>
    <w:rsid w:val="00B303A7"/>
    <w:rsid w:val="00B30467"/>
    <w:rsid w:val="00B30469"/>
    <w:rsid w:val="00B30473"/>
    <w:rsid w:val="00B3072E"/>
    <w:rsid w:val="00B308DA"/>
    <w:rsid w:val="00B30EDB"/>
    <w:rsid w:val="00B30F47"/>
    <w:rsid w:val="00B31074"/>
    <w:rsid w:val="00B31384"/>
    <w:rsid w:val="00B313F5"/>
    <w:rsid w:val="00B31454"/>
    <w:rsid w:val="00B314A1"/>
    <w:rsid w:val="00B315BF"/>
    <w:rsid w:val="00B3162B"/>
    <w:rsid w:val="00B317F9"/>
    <w:rsid w:val="00B318A2"/>
    <w:rsid w:val="00B319C4"/>
    <w:rsid w:val="00B31AFF"/>
    <w:rsid w:val="00B31F09"/>
    <w:rsid w:val="00B324F5"/>
    <w:rsid w:val="00B32726"/>
    <w:rsid w:val="00B32A19"/>
    <w:rsid w:val="00B32C3A"/>
    <w:rsid w:val="00B32E1D"/>
    <w:rsid w:val="00B3314F"/>
    <w:rsid w:val="00B334A1"/>
    <w:rsid w:val="00B33579"/>
    <w:rsid w:val="00B33656"/>
    <w:rsid w:val="00B3373B"/>
    <w:rsid w:val="00B3386C"/>
    <w:rsid w:val="00B338E0"/>
    <w:rsid w:val="00B33A0A"/>
    <w:rsid w:val="00B33B5D"/>
    <w:rsid w:val="00B33E3C"/>
    <w:rsid w:val="00B3405B"/>
    <w:rsid w:val="00B34336"/>
    <w:rsid w:val="00B343FB"/>
    <w:rsid w:val="00B34634"/>
    <w:rsid w:val="00B346EE"/>
    <w:rsid w:val="00B3498F"/>
    <w:rsid w:val="00B34991"/>
    <w:rsid w:val="00B34CC4"/>
    <w:rsid w:val="00B34FE0"/>
    <w:rsid w:val="00B35075"/>
    <w:rsid w:val="00B35477"/>
    <w:rsid w:val="00B35DE1"/>
    <w:rsid w:val="00B3653C"/>
    <w:rsid w:val="00B366A1"/>
    <w:rsid w:val="00B367B7"/>
    <w:rsid w:val="00B3685D"/>
    <w:rsid w:val="00B36B5E"/>
    <w:rsid w:val="00B36F5D"/>
    <w:rsid w:val="00B3726F"/>
    <w:rsid w:val="00B37506"/>
    <w:rsid w:val="00B37BE6"/>
    <w:rsid w:val="00B37D74"/>
    <w:rsid w:val="00B40196"/>
    <w:rsid w:val="00B40248"/>
    <w:rsid w:val="00B403DB"/>
    <w:rsid w:val="00B403EB"/>
    <w:rsid w:val="00B404D4"/>
    <w:rsid w:val="00B40895"/>
    <w:rsid w:val="00B40A89"/>
    <w:rsid w:val="00B40C22"/>
    <w:rsid w:val="00B40DB2"/>
    <w:rsid w:val="00B40FAD"/>
    <w:rsid w:val="00B4104F"/>
    <w:rsid w:val="00B4109E"/>
    <w:rsid w:val="00B41132"/>
    <w:rsid w:val="00B41456"/>
    <w:rsid w:val="00B414AF"/>
    <w:rsid w:val="00B41712"/>
    <w:rsid w:val="00B417D7"/>
    <w:rsid w:val="00B41960"/>
    <w:rsid w:val="00B41AB9"/>
    <w:rsid w:val="00B41BDD"/>
    <w:rsid w:val="00B41DD4"/>
    <w:rsid w:val="00B41E9E"/>
    <w:rsid w:val="00B41F2A"/>
    <w:rsid w:val="00B427EC"/>
    <w:rsid w:val="00B42959"/>
    <w:rsid w:val="00B42BBE"/>
    <w:rsid w:val="00B42D15"/>
    <w:rsid w:val="00B42D5D"/>
    <w:rsid w:val="00B43240"/>
    <w:rsid w:val="00B43585"/>
    <w:rsid w:val="00B43589"/>
    <w:rsid w:val="00B43719"/>
    <w:rsid w:val="00B43C74"/>
    <w:rsid w:val="00B43ED7"/>
    <w:rsid w:val="00B443A4"/>
    <w:rsid w:val="00B445B0"/>
    <w:rsid w:val="00B4471C"/>
    <w:rsid w:val="00B44827"/>
    <w:rsid w:val="00B44922"/>
    <w:rsid w:val="00B44A10"/>
    <w:rsid w:val="00B44CD5"/>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63F"/>
    <w:rsid w:val="00B47830"/>
    <w:rsid w:val="00B47F64"/>
    <w:rsid w:val="00B47FCE"/>
    <w:rsid w:val="00B5002A"/>
    <w:rsid w:val="00B500A4"/>
    <w:rsid w:val="00B5023B"/>
    <w:rsid w:val="00B50420"/>
    <w:rsid w:val="00B504D5"/>
    <w:rsid w:val="00B50AC5"/>
    <w:rsid w:val="00B50BC7"/>
    <w:rsid w:val="00B515D7"/>
    <w:rsid w:val="00B51678"/>
    <w:rsid w:val="00B5187B"/>
    <w:rsid w:val="00B519F9"/>
    <w:rsid w:val="00B51A64"/>
    <w:rsid w:val="00B51CD4"/>
    <w:rsid w:val="00B51DD4"/>
    <w:rsid w:val="00B5228A"/>
    <w:rsid w:val="00B523AE"/>
    <w:rsid w:val="00B524F6"/>
    <w:rsid w:val="00B5260F"/>
    <w:rsid w:val="00B5265B"/>
    <w:rsid w:val="00B52BBC"/>
    <w:rsid w:val="00B52DA4"/>
    <w:rsid w:val="00B531C1"/>
    <w:rsid w:val="00B53464"/>
    <w:rsid w:val="00B5349C"/>
    <w:rsid w:val="00B53660"/>
    <w:rsid w:val="00B537DD"/>
    <w:rsid w:val="00B539FA"/>
    <w:rsid w:val="00B53E1F"/>
    <w:rsid w:val="00B53E29"/>
    <w:rsid w:val="00B53F89"/>
    <w:rsid w:val="00B5428C"/>
    <w:rsid w:val="00B54466"/>
    <w:rsid w:val="00B54525"/>
    <w:rsid w:val="00B546E0"/>
    <w:rsid w:val="00B54B05"/>
    <w:rsid w:val="00B54C3D"/>
    <w:rsid w:val="00B54C44"/>
    <w:rsid w:val="00B55070"/>
    <w:rsid w:val="00B55197"/>
    <w:rsid w:val="00B55211"/>
    <w:rsid w:val="00B5556C"/>
    <w:rsid w:val="00B55678"/>
    <w:rsid w:val="00B5593D"/>
    <w:rsid w:val="00B55A01"/>
    <w:rsid w:val="00B55B45"/>
    <w:rsid w:val="00B55BAA"/>
    <w:rsid w:val="00B55C20"/>
    <w:rsid w:val="00B561A9"/>
    <w:rsid w:val="00B564CD"/>
    <w:rsid w:val="00B564E4"/>
    <w:rsid w:val="00B5692C"/>
    <w:rsid w:val="00B56B3B"/>
    <w:rsid w:val="00B5738B"/>
    <w:rsid w:val="00B573CC"/>
    <w:rsid w:val="00B57551"/>
    <w:rsid w:val="00B577D1"/>
    <w:rsid w:val="00B5791A"/>
    <w:rsid w:val="00B57B0D"/>
    <w:rsid w:val="00B57B40"/>
    <w:rsid w:val="00B57C3C"/>
    <w:rsid w:val="00B57D54"/>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351"/>
    <w:rsid w:val="00B6244D"/>
    <w:rsid w:val="00B62478"/>
    <w:rsid w:val="00B6259A"/>
    <w:rsid w:val="00B629A6"/>
    <w:rsid w:val="00B62F38"/>
    <w:rsid w:val="00B63075"/>
    <w:rsid w:val="00B630AE"/>
    <w:rsid w:val="00B642FC"/>
    <w:rsid w:val="00B64344"/>
    <w:rsid w:val="00B6460B"/>
    <w:rsid w:val="00B647A3"/>
    <w:rsid w:val="00B647F7"/>
    <w:rsid w:val="00B64CFA"/>
    <w:rsid w:val="00B64FA3"/>
    <w:rsid w:val="00B65049"/>
    <w:rsid w:val="00B6518C"/>
    <w:rsid w:val="00B6520F"/>
    <w:rsid w:val="00B65212"/>
    <w:rsid w:val="00B652EB"/>
    <w:rsid w:val="00B65A06"/>
    <w:rsid w:val="00B65B09"/>
    <w:rsid w:val="00B65D35"/>
    <w:rsid w:val="00B6625E"/>
    <w:rsid w:val="00B665F6"/>
    <w:rsid w:val="00B66B2A"/>
    <w:rsid w:val="00B66CE3"/>
    <w:rsid w:val="00B66DEB"/>
    <w:rsid w:val="00B66F21"/>
    <w:rsid w:val="00B6702D"/>
    <w:rsid w:val="00B67129"/>
    <w:rsid w:val="00B67154"/>
    <w:rsid w:val="00B673F3"/>
    <w:rsid w:val="00B6747D"/>
    <w:rsid w:val="00B678AD"/>
    <w:rsid w:val="00B67A30"/>
    <w:rsid w:val="00B67C2F"/>
    <w:rsid w:val="00B70374"/>
    <w:rsid w:val="00B70735"/>
    <w:rsid w:val="00B707BC"/>
    <w:rsid w:val="00B70DE6"/>
    <w:rsid w:val="00B71587"/>
    <w:rsid w:val="00B71A7F"/>
    <w:rsid w:val="00B71F98"/>
    <w:rsid w:val="00B721B0"/>
    <w:rsid w:val="00B72432"/>
    <w:rsid w:val="00B72C8C"/>
    <w:rsid w:val="00B72D11"/>
    <w:rsid w:val="00B72F07"/>
    <w:rsid w:val="00B73774"/>
    <w:rsid w:val="00B738A3"/>
    <w:rsid w:val="00B739FE"/>
    <w:rsid w:val="00B73A15"/>
    <w:rsid w:val="00B73B26"/>
    <w:rsid w:val="00B73BF7"/>
    <w:rsid w:val="00B73E79"/>
    <w:rsid w:val="00B73EA5"/>
    <w:rsid w:val="00B73FD9"/>
    <w:rsid w:val="00B74168"/>
    <w:rsid w:val="00B74564"/>
    <w:rsid w:val="00B745F3"/>
    <w:rsid w:val="00B746C2"/>
    <w:rsid w:val="00B74BFD"/>
    <w:rsid w:val="00B74E14"/>
    <w:rsid w:val="00B75075"/>
    <w:rsid w:val="00B7528C"/>
    <w:rsid w:val="00B754DA"/>
    <w:rsid w:val="00B75570"/>
    <w:rsid w:val="00B75A76"/>
    <w:rsid w:val="00B75ACF"/>
    <w:rsid w:val="00B75B81"/>
    <w:rsid w:val="00B75E9F"/>
    <w:rsid w:val="00B76276"/>
    <w:rsid w:val="00B762AA"/>
    <w:rsid w:val="00B76507"/>
    <w:rsid w:val="00B765B2"/>
    <w:rsid w:val="00B7686C"/>
    <w:rsid w:val="00B76A03"/>
    <w:rsid w:val="00B76EA0"/>
    <w:rsid w:val="00B76ED0"/>
    <w:rsid w:val="00B779A1"/>
    <w:rsid w:val="00B77C41"/>
    <w:rsid w:val="00B77EB3"/>
    <w:rsid w:val="00B77FFD"/>
    <w:rsid w:val="00B80065"/>
    <w:rsid w:val="00B80451"/>
    <w:rsid w:val="00B80510"/>
    <w:rsid w:val="00B80704"/>
    <w:rsid w:val="00B8081F"/>
    <w:rsid w:val="00B809D1"/>
    <w:rsid w:val="00B80CD6"/>
    <w:rsid w:val="00B81384"/>
    <w:rsid w:val="00B81636"/>
    <w:rsid w:val="00B81837"/>
    <w:rsid w:val="00B81860"/>
    <w:rsid w:val="00B81998"/>
    <w:rsid w:val="00B81BC3"/>
    <w:rsid w:val="00B81FAE"/>
    <w:rsid w:val="00B81FB3"/>
    <w:rsid w:val="00B8209F"/>
    <w:rsid w:val="00B820D7"/>
    <w:rsid w:val="00B8222B"/>
    <w:rsid w:val="00B82A15"/>
    <w:rsid w:val="00B82BE6"/>
    <w:rsid w:val="00B82C1E"/>
    <w:rsid w:val="00B82E3C"/>
    <w:rsid w:val="00B82EBB"/>
    <w:rsid w:val="00B8306A"/>
    <w:rsid w:val="00B83078"/>
    <w:rsid w:val="00B83186"/>
    <w:rsid w:val="00B83381"/>
    <w:rsid w:val="00B8351C"/>
    <w:rsid w:val="00B8372E"/>
    <w:rsid w:val="00B83EF9"/>
    <w:rsid w:val="00B843F4"/>
    <w:rsid w:val="00B8459F"/>
    <w:rsid w:val="00B8467A"/>
    <w:rsid w:val="00B84739"/>
    <w:rsid w:val="00B84821"/>
    <w:rsid w:val="00B848B2"/>
    <w:rsid w:val="00B84BA8"/>
    <w:rsid w:val="00B84D83"/>
    <w:rsid w:val="00B84FA6"/>
    <w:rsid w:val="00B850B9"/>
    <w:rsid w:val="00B85141"/>
    <w:rsid w:val="00B85154"/>
    <w:rsid w:val="00B854EA"/>
    <w:rsid w:val="00B85635"/>
    <w:rsid w:val="00B858E7"/>
    <w:rsid w:val="00B85AEE"/>
    <w:rsid w:val="00B85D31"/>
    <w:rsid w:val="00B863CA"/>
    <w:rsid w:val="00B8647A"/>
    <w:rsid w:val="00B8662B"/>
    <w:rsid w:val="00B8687E"/>
    <w:rsid w:val="00B870A4"/>
    <w:rsid w:val="00B872E1"/>
    <w:rsid w:val="00B8741D"/>
    <w:rsid w:val="00B8754C"/>
    <w:rsid w:val="00B87B78"/>
    <w:rsid w:val="00B87D21"/>
    <w:rsid w:val="00B87E24"/>
    <w:rsid w:val="00B87E8B"/>
    <w:rsid w:val="00B9039C"/>
    <w:rsid w:val="00B903A1"/>
    <w:rsid w:val="00B904C6"/>
    <w:rsid w:val="00B9057D"/>
    <w:rsid w:val="00B905FD"/>
    <w:rsid w:val="00B9064C"/>
    <w:rsid w:val="00B906C1"/>
    <w:rsid w:val="00B909E6"/>
    <w:rsid w:val="00B90A30"/>
    <w:rsid w:val="00B90B07"/>
    <w:rsid w:val="00B90C6E"/>
    <w:rsid w:val="00B90CB4"/>
    <w:rsid w:val="00B90EBB"/>
    <w:rsid w:val="00B911ED"/>
    <w:rsid w:val="00B9123A"/>
    <w:rsid w:val="00B91373"/>
    <w:rsid w:val="00B91652"/>
    <w:rsid w:val="00B9166D"/>
    <w:rsid w:val="00B91A57"/>
    <w:rsid w:val="00B91FD9"/>
    <w:rsid w:val="00B92738"/>
    <w:rsid w:val="00B92D4D"/>
    <w:rsid w:val="00B92DDA"/>
    <w:rsid w:val="00B92E73"/>
    <w:rsid w:val="00B92F47"/>
    <w:rsid w:val="00B9319D"/>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2F8"/>
    <w:rsid w:val="00B973DC"/>
    <w:rsid w:val="00B97414"/>
    <w:rsid w:val="00B978FC"/>
    <w:rsid w:val="00B97960"/>
    <w:rsid w:val="00B97A94"/>
    <w:rsid w:val="00B97D4C"/>
    <w:rsid w:val="00BA012C"/>
    <w:rsid w:val="00BA0271"/>
    <w:rsid w:val="00BA02ED"/>
    <w:rsid w:val="00BA05A0"/>
    <w:rsid w:val="00BA0741"/>
    <w:rsid w:val="00BA0871"/>
    <w:rsid w:val="00BA0ACC"/>
    <w:rsid w:val="00BA1037"/>
    <w:rsid w:val="00BA119D"/>
    <w:rsid w:val="00BA191E"/>
    <w:rsid w:val="00BA1A16"/>
    <w:rsid w:val="00BA1CD2"/>
    <w:rsid w:val="00BA1F80"/>
    <w:rsid w:val="00BA2372"/>
    <w:rsid w:val="00BA2651"/>
    <w:rsid w:val="00BA2D17"/>
    <w:rsid w:val="00BA2D4E"/>
    <w:rsid w:val="00BA2DF4"/>
    <w:rsid w:val="00BA34D7"/>
    <w:rsid w:val="00BA3629"/>
    <w:rsid w:val="00BA37F6"/>
    <w:rsid w:val="00BA3997"/>
    <w:rsid w:val="00BA3BEA"/>
    <w:rsid w:val="00BA3EAC"/>
    <w:rsid w:val="00BA43B0"/>
    <w:rsid w:val="00BA4685"/>
    <w:rsid w:val="00BA48AD"/>
    <w:rsid w:val="00BA48FC"/>
    <w:rsid w:val="00BA4FFE"/>
    <w:rsid w:val="00BA5128"/>
    <w:rsid w:val="00BA5629"/>
    <w:rsid w:val="00BA56F1"/>
    <w:rsid w:val="00BA572A"/>
    <w:rsid w:val="00BA5830"/>
    <w:rsid w:val="00BA5991"/>
    <w:rsid w:val="00BA604B"/>
    <w:rsid w:val="00BA61CE"/>
    <w:rsid w:val="00BA6334"/>
    <w:rsid w:val="00BA65D7"/>
    <w:rsid w:val="00BA6858"/>
    <w:rsid w:val="00BA698A"/>
    <w:rsid w:val="00BA6EF3"/>
    <w:rsid w:val="00BA710E"/>
    <w:rsid w:val="00BA74F8"/>
    <w:rsid w:val="00BA7885"/>
    <w:rsid w:val="00BA797B"/>
    <w:rsid w:val="00BA7E99"/>
    <w:rsid w:val="00BA7FB3"/>
    <w:rsid w:val="00BB0034"/>
    <w:rsid w:val="00BB0376"/>
    <w:rsid w:val="00BB045C"/>
    <w:rsid w:val="00BB04BB"/>
    <w:rsid w:val="00BB04F3"/>
    <w:rsid w:val="00BB0719"/>
    <w:rsid w:val="00BB0734"/>
    <w:rsid w:val="00BB0745"/>
    <w:rsid w:val="00BB0915"/>
    <w:rsid w:val="00BB0962"/>
    <w:rsid w:val="00BB099A"/>
    <w:rsid w:val="00BB0FAE"/>
    <w:rsid w:val="00BB12A4"/>
    <w:rsid w:val="00BB1558"/>
    <w:rsid w:val="00BB181B"/>
    <w:rsid w:val="00BB1A38"/>
    <w:rsid w:val="00BB1AC4"/>
    <w:rsid w:val="00BB1D53"/>
    <w:rsid w:val="00BB1D6B"/>
    <w:rsid w:val="00BB1E3C"/>
    <w:rsid w:val="00BB1F39"/>
    <w:rsid w:val="00BB218A"/>
    <w:rsid w:val="00BB21BE"/>
    <w:rsid w:val="00BB267F"/>
    <w:rsid w:val="00BB28AC"/>
    <w:rsid w:val="00BB28F4"/>
    <w:rsid w:val="00BB2A60"/>
    <w:rsid w:val="00BB2B6D"/>
    <w:rsid w:val="00BB2E06"/>
    <w:rsid w:val="00BB2E13"/>
    <w:rsid w:val="00BB373D"/>
    <w:rsid w:val="00BB3BC1"/>
    <w:rsid w:val="00BB42DB"/>
    <w:rsid w:val="00BB468D"/>
    <w:rsid w:val="00BB46A9"/>
    <w:rsid w:val="00BB487C"/>
    <w:rsid w:val="00BB4A50"/>
    <w:rsid w:val="00BB4BD8"/>
    <w:rsid w:val="00BB4D4E"/>
    <w:rsid w:val="00BB4E11"/>
    <w:rsid w:val="00BB4FA1"/>
    <w:rsid w:val="00BB51F4"/>
    <w:rsid w:val="00BB5426"/>
    <w:rsid w:val="00BB5850"/>
    <w:rsid w:val="00BB589B"/>
    <w:rsid w:val="00BB59E9"/>
    <w:rsid w:val="00BB5D9D"/>
    <w:rsid w:val="00BB5F3B"/>
    <w:rsid w:val="00BB628C"/>
    <w:rsid w:val="00BB6380"/>
    <w:rsid w:val="00BB64D2"/>
    <w:rsid w:val="00BB678E"/>
    <w:rsid w:val="00BB6BAC"/>
    <w:rsid w:val="00BB7305"/>
    <w:rsid w:val="00BB7734"/>
    <w:rsid w:val="00BB7738"/>
    <w:rsid w:val="00BB7859"/>
    <w:rsid w:val="00BB7978"/>
    <w:rsid w:val="00BB7DC6"/>
    <w:rsid w:val="00BB7DE5"/>
    <w:rsid w:val="00BC009C"/>
    <w:rsid w:val="00BC0164"/>
    <w:rsid w:val="00BC0259"/>
    <w:rsid w:val="00BC031B"/>
    <w:rsid w:val="00BC03B5"/>
    <w:rsid w:val="00BC03D8"/>
    <w:rsid w:val="00BC081C"/>
    <w:rsid w:val="00BC0DB6"/>
    <w:rsid w:val="00BC0EB8"/>
    <w:rsid w:val="00BC1139"/>
    <w:rsid w:val="00BC1188"/>
    <w:rsid w:val="00BC1415"/>
    <w:rsid w:val="00BC1518"/>
    <w:rsid w:val="00BC18B2"/>
    <w:rsid w:val="00BC18D3"/>
    <w:rsid w:val="00BC1DE2"/>
    <w:rsid w:val="00BC1DFD"/>
    <w:rsid w:val="00BC1FCD"/>
    <w:rsid w:val="00BC2212"/>
    <w:rsid w:val="00BC262D"/>
    <w:rsid w:val="00BC2652"/>
    <w:rsid w:val="00BC26CA"/>
    <w:rsid w:val="00BC2A84"/>
    <w:rsid w:val="00BC2B0F"/>
    <w:rsid w:val="00BC2FD5"/>
    <w:rsid w:val="00BC35B6"/>
    <w:rsid w:val="00BC377F"/>
    <w:rsid w:val="00BC38BC"/>
    <w:rsid w:val="00BC3A27"/>
    <w:rsid w:val="00BC3B1D"/>
    <w:rsid w:val="00BC3D94"/>
    <w:rsid w:val="00BC4109"/>
    <w:rsid w:val="00BC41A4"/>
    <w:rsid w:val="00BC4411"/>
    <w:rsid w:val="00BC4630"/>
    <w:rsid w:val="00BC4874"/>
    <w:rsid w:val="00BC4F74"/>
    <w:rsid w:val="00BC50B2"/>
    <w:rsid w:val="00BC565E"/>
    <w:rsid w:val="00BC56AF"/>
    <w:rsid w:val="00BC5A4F"/>
    <w:rsid w:val="00BC5B42"/>
    <w:rsid w:val="00BC5D3D"/>
    <w:rsid w:val="00BC5E50"/>
    <w:rsid w:val="00BC5E9E"/>
    <w:rsid w:val="00BC608F"/>
    <w:rsid w:val="00BC620B"/>
    <w:rsid w:val="00BC666B"/>
    <w:rsid w:val="00BC66FC"/>
    <w:rsid w:val="00BC69A4"/>
    <w:rsid w:val="00BC6A42"/>
    <w:rsid w:val="00BC6AB6"/>
    <w:rsid w:val="00BC707A"/>
    <w:rsid w:val="00BC714B"/>
    <w:rsid w:val="00BC740E"/>
    <w:rsid w:val="00BC7584"/>
    <w:rsid w:val="00BC7BAE"/>
    <w:rsid w:val="00BC7E4B"/>
    <w:rsid w:val="00BC7E6B"/>
    <w:rsid w:val="00BD0108"/>
    <w:rsid w:val="00BD03EE"/>
    <w:rsid w:val="00BD041C"/>
    <w:rsid w:val="00BD07C3"/>
    <w:rsid w:val="00BD08F6"/>
    <w:rsid w:val="00BD0A17"/>
    <w:rsid w:val="00BD0AB2"/>
    <w:rsid w:val="00BD0E4F"/>
    <w:rsid w:val="00BD1130"/>
    <w:rsid w:val="00BD16C9"/>
    <w:rsid w:val="00BD1704"/>
    <w:rsid w:val="00BD17B8"/>
    <w:rsid w:val="00BD18C8"/>
    <w:rsid w:val="00BD1952"/>
    <w:rsid w:val="00BD1B37"/>
    <w:rsid w:val="00BD1B3A"/>
    <w:rsid w:val="00BD1DDD"/>
    <w:rsid w:val="00BD1EEF"/>
    <w:rsid w:val="00BD21D4"/>
    <w:rsid w:val="00BD226F"/>
    <w:rsid w:val="00BD25AC"/>
    <w:rsid w:val="00BD265F"/>
    <w:rsid w:val="00BD284A"/>
    <w:rsid w:val="00BD28C5"/>
    <w:rsid w:val="00BD28D3"/>
    <w:rsid w:val="00BD2BA3"/>
    <w:rsid w:val="00BD2D31"/>
    <w:rsid w:val="00BD2E5E"/>
    <w:rsid w:val="00BD300C"/>
    <w:rsid w:val="00BD30B4"/>
    <w:rsid w:val="00BD30ED"/>
    <w:rsid w:val="00BD32F1"/>
    <w:rsid w:val="00BD3449"/>
    <w:rsid w:val="00BD345F"/>
    <w:rsid w:val="00BD38CB"/>
    <w:rsid w:val="00BD395B"/>
    <w:rsid w:val="00BD3BDA"/>
    <w:rsid w:val="00BD3DDC"/>
    <w:rsid w:val="00BD3FAB"/>
    <w:rsid w:val="00BD4344"/>
    <w:rsid w:val="00BD4353"/>
    <w:rsid w:val="00BD440B"/>
    <w:rsid w:val="00BD44EE"/>
    <w:rsid w:val="00BD4862"/>
    <w:rsid w:val="00BD4905"/>
    <w:rsid w:val="00BD494A"/>
    <w:rsid w:val="00BD4E94"/>
    <w:rsid w:val="00BD4F1A"/>
    <w:rsid w:val="00BD5BA5"/>
    <w:rsid w:val="00BD5D0E"/>
    <w:rsid w:val="00BD63A5"/>
    <w:rsid w:val="00BD69EF"/>
    <w:rsid w:val="00BD6AB0"/>
    <w:rsid w:val="00BD6CA8"/>
    <w:rsid w:val="00BD775B"/>
    <w:rsid w:val="00BD7862"/>
    <w:rsid w:val="00BD7941"/>
    <w:rsid w:val="00BD7AB5"/>
    <w:rsid w:val="00BD7CCA"/>
    <w:rsid w:val="00BD7CFB"/>
    <w:rsid w:val="00BD7DC9"/>
    <w:rsid w:val="00BD7EDA"/>
    <w:rsid w:val="00BE01D0"/>
    <w:rsid w:val="00BE057B"/>
    <w:rsid w:val="00BE0580"/>
    <w:rsid w:val="00BE062D"/>
    <w:rsid w:val="00BE075E"/>
    <w:rsid w:val="00BE0794"/>
    <w:rsid w:val="00BE0BD8"/>
    <w:rsid w:val="00BE0DCE"/>
    <w:rsid w:val="00BE1107"/>
    <w:rsid w:val="00BE1568"/>
    <w:rsid w:val="00BE1570"/>
    <w:rsid w:val="00BE161E"/>
    <w:rsid w:val="00BE174F"/>
    <w:rsid w:val="00BE1AC7"/>
    <w:rsid w:val="00BE1AE6"/>
    <w:rsid w:val="00BE1D90"/>
    <w:rsid w:val="00BE288D"/>
    <w:rsid w:val="00BE3343"/>
    <w:rsid w:val="00BE34A2"/>
    <w:rsid w:val="00BE38C8"/>
    <w:rsid w:val="00BE3AAB"/>
    <w:rsid w:val="00BE3AF0"/>
    <w:rsid w:val="00BE3F05"/>
    <w:rsid w:val="00BE4136"/>
    <w:rsid w:val="00BE4314"/>
    <w:rsid w:val="00BE434F"/>
    <w:rsid w:val="00BE4ADF"/>
    <w:rsid w:val="00BE4C21"/>
    <w:rsid w:val="00BE4E44"/>
    <w:rsid w:val="00BE5100"/>
    <w:rsid w:val="00BE53EB"/>
    <w:rsid w:val="00BE566E"/>
    <w:rsid w:val="00BE57C8"/>
    <w:rsid w:val="00BE5AFD"/>
    <w:rsid w:val="00BE5D3D"/>
    <w:rsid w:val="00BE6301"/>
    <w:rsid w:val="00BE6606"/>
    <w:rsid w:val="00BE7376"/>
    <w:rsid w:val="00BE742D"/>
    <w:rsid w:val="00BE75FE"/>
    <w:rsid w:val="00BE7637"/>
    <w:rsid w:val="00BE78C0"/>
    <w:rsid w:val="00BE7EEC"/>
    <w:rsid w:val="00BF005B"/>
    <w:rsid w:val="00BF0096"/>
    <w:rsid w:val="00BF00C5"/>
    <w:rsid w:val="00BF0140"/>
    <w:rsid w:val="00BF0444"/>
    <w:rsid w:val="00BF04D3"/>
    <w:rsid w:val="00BF0D2A"/>
    <w:rsid w:val="00BF0DE1"/>
    <w:rsid w:val="00BF108A"/>
    <w:rsid w:val="00BF1331"/>
    <w:rsid w:val="00BF156F"/>
    <w:rsid w:val="00BF18BC"/>
    <w:rsid w:val="00BF1A42"/>
    <w:rsid w:val="00BF1CBE"/>
    <w:rsid w:val="00BF241A"/>
    <w:rsid w:val="00BF245E"/>
    <w:rsid w:val="00BF2A53"/>
    <w:rsid w:val="00BF2AB6"/>
    <w:rsid w:val="00BF2C08"/>
    <w:rsid w:val="00BF2C3A"/>
    <w:rsid w:val="00BF2FE7"/>
    <w:rsid w:val="00BF348B"/>
    <w:rsid w:val="00BF36F9"/>
    <w:rsid w:val="00BF3795"/>
    <w:rsid w:val="00BF3A45"/>
    <w:rsid w:val="00BF3D19"/>
    <w:rsid w:val="00BF3DA3"/>
    <w:rsid w:val="00BF4037"/>
    <w:rsid w:val="00BF4185"/>
    <w:rsid w:val="00BF4260"/>
    <w:rsid w:val="00BF42BC"/>
    <w:rsid w:val="00BF43B9"/>
    <w:rsid w:val="00BF44A3"/>
    <w:rsid w:val="00BF4928"/>
    <w:rsid w:val="00BF4A5D"/>
    <w:rsid w:val="00BF4C07"/>
    <w:rsid w:val="00BF4D07"/>
    <w:rsid w:val="00BF4D8C"/>
    <w:rsid w:val="00BF4F3C"/>
    <w:rsid w:val="00BF514E"/>
    <w:rsid w:val="00BF52FD"/>
    <w:rsid w:val="00BF5BC7"/>
    <w:rsid w:val="00BF5DD2"/>
    <w:rsid w:val="00BF5EC7"/>
    <w:rsid w:val="00BF628A"/>
    <w:rsid w:val="00BF6603"/>
    <w:rsid w:val="00BF6747"/>
    <w:rsid w:val="00BF6989"/>
    <w:rsid w:val="00BF702C"/>
    <w:rsid w:val="00BF746B"/>
    <w:rsid w:val="00BF7559"/>
    <w:rsid w:val="00BF7805"/>
    <w:rsid w:val="00BF79E2"/>
    <w:rsid w:val="00BF7C88"/>
    <w:rsid w:val="00BF7D5C"/>
    <w:rsid w:val="00C00030"/>
    <w:rsid w:val="00C0012B"/>
    <w:rsid w:val="00C00352"/>
    <w:rsid w:val="00C003D8"/>
    <w:rsid w:val="00C0040E"/>
    <w:rsid w:val="00C00632"/>
    <w:rsid w:val="00C00B42"/>
    <w:rsid w:val="00C00E60"/>
    <w:rsid w:val="00C01011"/>
    <w:rsid w:val="00C01268"/>
    <w:rsid w:val="00C0126F"/>
    <w:rsid w:val="00C015E2"/>
    <w:rsid w:val="00C0162A"/>
    <w:rsid w:val="00C01710"/>
    <w:rsid w:val="00C01762"/>
    <w:rsid w:val="00C0185F"/>
    <w:rsid w:val="00C01867"/>
    <w:rsid w:val="00C01C51"/>
    <w:rsid w:val="00C01FB6"/>
    <w:rsid w:val="00C022AA"/>
    <w:rsid w:val="00C0293E"/>
    <w:rsid w:val="00C0359C"/>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51A0"/>
    <w:rsid w:val="00C053F4"/>
    <w:rsid w:val="00C05BEE"/>
    <w:rsid w:val="00C05CC7"/>
    <w:rsid w:val="00C05F0C"/>
    <w:rsid w:val="00C062B9"/>
    <w:rsid w:val="00C065ED"/>
    <w:rsid w:val="00C067A2"/>
    <w:rsid w:val="00C067E1"/>
    <w:rsid w:val="00C068E6"/>
    <w:rsid w:val="00C06AB0"/>
    <w:rsid w:val="00C06BE4"/>
    <w:rsid w:val="00C06D32"/>
    <w:rsid w:val="00C06DF7"/>
    <w:rsid w:val="00C06FD0"/>
    <w:rsid w:val="00C0725A"/>
    <w:rsid w:val="00C078DA"/>
    <w:rsid w:val="00C07B2E"/>
    <w:rsid w:val="00C07EB0"/>
    <w:rsid w:val="00C07F52"/>
    <w:rsid w:val="00C10766"/>
    <w:rsid w:val="00C107CC"/>
    <w:rsid w:val="00C1095B"/>
    <w:rsid w:val="00C10AA9"/>
    <w:rsid w:val="00C11021"/>
    <w:rsid w:val="00C11313"/>
    <w:rsid w:val="00C11423"/>
    <w:rsid w:val="00C11552"/>
    <w:rsid w:val="00C11AFA"/>
    <w:rsid w:val="00C11BB0"/>
    <w:rsid w:val="00C121EB"/>
    <w:rsid w:val="00C123E2"/>
    <w:rsid w:val="00C129D3"/>
    <w:rsid w:val="00C12D66"/>
    <w:rsid w:val="00C12E06"/>
    <w:rsid w:val="00C12EC6"/>
    <w:rsid w:val="00C12F31"/>
    <w:rsid w:val="00C13104"/>
    <w:rsid w:val="00C131BB"/>
    <w:rsid w:val="00C132DC"/>
    <w:rsid w:val="00C135D6"/>
    <w:rsid w:val="00C13AC5"/>
    <w:rsid w:val="00C14166"/>
    <w:rsid w:val="00C141BA"/>
    <w:rsid w:val="00C14380"/>
    <w:rsid w:val="00C1443A"/>
    <w:rsid w:val="00C145E9"/>
    <w:rsid w:val="00C14958"/>
    <w:rsid w:val="00C149E3"/>
    <w:rsid w:val="00C14AD2"/>
    <w:rsid w:val="00C14C1C"/>
    <w:rsid w:val="00C14C3A"/>
    <w:rsid w:val="00C14DA7"/>
    <w:rsid w:val="00C14F2C"/>
    <w:rsid w:val="00C14F6E"/>
    <w:rsid w:val="00C150AC"/>
    <w:rsid w:val="00C151A6"/>
    <w:rsid w:val="00C153C5"/>
    <w:rsid w:val="00C154C5"/>
    <w:rsid w:val="00C154FC"/>
    <w:rsid w:val="00C15A2F"/>
    <w:rsid w:val="00C15CD5"/>
    <w:rsid w:val="00C15E9E"/>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C37"/>
    <w:rsid w:val="00C20D29"/>
    <w:rsid w:val="00C20EFE"/>
    <w:rsid w:val="00C21004"/>
    <w:rsid w:val="00C2112D"/>
    <w:rsid w:val="00C211C5"/>
    <w:rsid w:val="00C21480"/>
    <w:rsid w:val="00C21575"/>
    <w:rsid w:val="00C21584"/>
    <w:rsid w:val="00C218E2"/>
    <w:rsid w:val="00C21B0F"/>
    <w:rsid w:val="00C21C37"/>
    <w:rsid w:val="00C21C9B"/>
    <w:rsid w:val="00C21DA6"/>
    <w:rsid w:val="00C22037"/>
    <w:rsid w:val="00C2207C"/>
    <w:rsid w:val="00C22120"/>
    <w:rsid w:val="00C2229C"/>
    <w:rsid w:val="00C223BD"/>
    <w:rsid w:val="00C22555"/>
    <w:rsid w:val="00C2264D"/>
    <w:rsid w:val="00C228D8"/>
    <w:rsid w:val="00C22A28"/>
    <w:rsid w:val="00C22BD8"/>
    <w:rsid w:val="00C22C99"/>
    <w:rsid w:val="00C22F1B"/>
    <w:rsid w:val="00C2303A"/>
    <w:rsid w:val="00C230A4"/>
    <w:rsid w:val="00C23171"/>
    <w:rsid w:val="00C2321A"/>
    <w:rsid w:val="00C233AC"/>
    <w:rsid w:val="00C23900"/>
    <w:rsid w:val="00C2396D"/>
    <w:rsid w:val="00C2396E"/>
    <w:rsid w:val="00C23A4A"/>
    <w:rsid w:val="00C23F77"/>
    <w:rsid w:val="00C23FD0"/>
    <w:rsid w:val="00C24384"/>
    <w:rsid w:val="00C24413"/>
    <w:rsid w:val="00C2446A"/>
    <w:rsid w:val="00C244F5"/>
    <w:rsid w:val="00C2473D"/>
    <w:rsid w:val="00C24AAD"/>
    <w:rsid w:val="00C24AF7"/>
    <w:rsid w:val="00C24B72"/>
    <w:rsid w:val="00C24E9F"/>
    <w:rsid w:val="00C24EF4"/>
    <w:rsid w:val="00C2524C"/>
    <w:rsid w:val="00C252F6"/>
    <w:rsid w:val="00C256AC"/>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30276"/>
    <w:rsid w:val="00C30B44"/>
    <w:rsid w:val="00C30C4C"/>
    <w:rsid w:val="00C310EC"/>
    <w:rsid w:val="00C313CC"/>
    <w:rsid w:val="00C31504"/>
    <w:rsid w:val="00C317A7"/>
    <w:rsid w:val="00C319FF"/>
    <w:rsid w:val="00C31DD8"/>
    <w:rsid w:val="00C32568"/>
    <w:rsid w:val="00C33287"/>
    <w:rsid w:val="00C333BE"/>
    <w:rsid w:val="00C33A40"/>
    <w:rsid w:val="00C33B33"/>
    <w:rsid w:val="00C33D41"/>
    <w:rsid w:val="00C34021"/>
    <w:rsid w:val="00C3409F"/>
    <w:rsid w:val="00C342D5"/>
    <w:rsid w:val="00C3459C"/>
    <w:rsid w:val="00C346B4"/>
    <w:rsid w:val="00C346F9"/>
    <w:rsid w:val="00C34ABF"/>
    <w:rsid w:val="00C34E13"/>
    <w:rsid w:val="00C34F7C"/>
    <w:rsid w:val="00C3543E"/>
    <w:rsid w:val="00C355B1"/>
    <w:rsid w:val="00C35989"/>
    <w:rsid w:val="00C35A54"/>
    <w:rsid w:val="00C35C1C"/>
    <w:rsid w:val="00C35CA2"/>
    <w:rsid w:val="00C35CEB"/>
    <w:rsid w:val="00C361A8"/>
    <w:rsid w:val="00C36236"/>
    <w:rsid w:val="00C3632E"/>
    <w:rsid w:val="00C36332"/>
    <w:rsid w:val="00C364A2"/>
    <w:rsid w:val="00C364CA"/>
    <w:rsid w:val="00C365E0"/>
    <w:rsid w:val="00C3673B"/>
    <w:rsid w:val="00C3685A"/>
    <w:rsid w:val="00C369F7"/>
    <w:rsid w:val="00C36C84"/>
    <w:rsid w:val="00C36DEC"/>
    <w:rsid w:val="00C36E5B"/>
    <w:rsid w:val="00C36F11"/>
    <w:rsid w:val="00C374F9"/>
    <w:rsid w:val="00C3752E"/>
    <w:rsid w:val="00C37692"/>
    <w:rsid w:val="00C376DB"/>
    <w:rsid w:val="00C377D8"/>
    <w:rsid w:val="00C37819"/>
    <w:rsid w:val="00C37C21"/>
    <w:rsid w:val="00C4002D"/>
    <w:rsid w:val="00C40032"/>
    <w:rsid w:val="00C4007D"/>
    <w:rsid w:val="00C40087"/>
    <w:rsid w:val="00C401B4"/>
    <w:rsid w:val="00C4055A"/>
    <w:rsid w:val="00C406A0"/>
    <w:rsid w:val="00C406BC"/>
    <w:rsid w:val="00C407FB"/>
    <w:rsid w:val="00C40BAB"/>
    <w:rsid w:val="00C40E78"/>
    <w:rsid w:val="00C412B4"/>
    <w:rsid w:val="00C41510"/>
    <w:rsid w:val="00C4152D"/>
    <w:rsid w:val="00C420E7"/>
    <w:rsid w:val="00C422B2"/>
    <w:rsid w:val="00C4231B"/>
    <w:rsid w:val="00C424D0"/>
    <w:rsid w:val="00C42569"/>
    <w:rsid w:val="00C42584"/>
    <w:rsid w:val="00C42DA6"/>
    <w:rsid w:val="00C42E6A"/>
    <w:rsid w:val="00C42EF3"/>
    <w:rsid w:val="00C432FA"/>
    <w:rsid w:val="00C4332B"/>
    <w:rsid w:val="00C43717"/>
    <w:rsid w:val="00C43A92"/>
    <w:rsid w:val="00C43F18"/>
    <w:rsid w:val="00C440FC"/>
    <w:rsid w:val="00C44622"/>
    <w:rsid w:val="00C446F4"/>
    <w:rsid w:val="00C44762"/>
    <w:rsid w:val="00C447A0"/>
    <w:rsid w:val="00C44A62"/>
    <w:rsid w:val="00C44E4A"/>
    <w:rsid w:val="00C44FA3"/>
    <w:rsid w:val="00C45525"/>
    <w:rsid w:val="00C45A37"/>
    <w:rsid w:val="00C45B42"/>
    <w:rsid w:val="00C45C5A"/>
    <w:rsid w:val="00C45D11"/>
    <w:rsid w:val="00C46012"/>
    <w:rsid w:val="00C4628F"/>
    <w:rsid w:val="00C46322"/>
    <w:rsid w:val="00C46594"/>
    <w:rsid w:val="00C46601"/>
    <w:rsid w:val="00C466F1"/>
    <w:rsid w:val="00C46B50"/>
    <w:rsid w:val="00C470D1"/>
    <w:rsid w:val="00C47125"/>
    <w:rsid w:val="00C4752A"/>
    <w:rsid w:val="00C475C6"/>
    <w:rsid w:val="00C47A3E"/>
    <w:rsid w:val="00C47C2D"/>
    <w:rsid w:val="00C47D97"/>
    <w:rsid w:val="00C50045"/>
    <w:rsid w:val="00C5028B"/>
    <w:rsid w:val="00C504D9"/>
    <w:rsid w:val="00C50B67"/>
    <w:rsid w:val="00C50E15"/>
    <w:rsid w:val="00C51141"/>
    <w:rsid w:val="00C515FA"/>
    <w:rsid w:val="00C51680"/>
    <w:rsid w:val="00C5191A"/>
    <w:rsid w:val="00C51AC2"/>
    <w:rsid w:val="00C51C7F"/>
    <w:rsid w:val="00C52134"/>
    <w:rsid w:val="00C5241A"/>
    <w:rsid w:val="00C52440"/>
    <w:rsid w:val="00C524FA"/>
    <w:rsid w:val="00C525F2"/>
    <w:rsid w:val="00C52A1C"/>
    <w:rsid w:val="00C52A56"/>
    <w:rsid w:val="00C52C17"/>
    <w:rsid w:val="00C52C5B"/>
    <w:rsid w:val="00C534F1"/>
    <w:rsid w:val="00C5389E"/>
    <w:rsid w:val="00C54036"/>
    <w:rsid w:val="00C541D3"/>
    <w:rsid w:val="00C541F2"/>
    <w:rsid w:val="00C5439E"/>
    <w:rsid w:val="00C5440E"/>
    <w:rsid w:val="00C54634"/>
    <w:rsid w:val="00C54748"/>
    <w:rsid w:val="00C54A10"/>
    <w:rsid w:val="00C54CC5"/>
    <w:rsid w:val="00C54D40"/>
    <w:rsid w:val="00C54D43"/>
    <w:rsid w:val="00C54DC6"/>
    <w:rsid w:val="00C54FA3"/>
    <w:rsid w:val="00C55179"/>
    <w:rsid w:val="00C556DC"/>
    <w:rsid w:val="00C55750"/>
    <w:rsid w:val="00C55E88"/>
    <w:rsid w:val="00C56360"/>
    <w:rsid w:val="00C563DB"/>
    <w:rsid w:val="00C56657"/>
    <w:rsid w:val="00C567F3"/>
    <w:rsid w:val="00C56812"/>
    <w:rsid w:val="00C56927"/>
    <w:rsid w:val="00C56AE4"/>
    <w:rsid w:val="00C56ED2"/>
    <w:rsid w:val="00C56FF1"/>
    <w:rsid w:val="00C571D4"/>
    <w:rsid w:val="00C5766F"/>
    <w:rsid w:val="00C57674"/>
    <w:rsid w:val="00C57700"/>
    <w:rsid w:val="00C57AB3"/>
    <w:rsid w:val="00C57C94"/>
    <w:rsid w:val="00C57D3C"/>
    <w:rsid w:val="00C57DA7"/>
    <w:rsid w:val="00C6038C"/>
    <w:rsid w:val="00C60515"/>
    <w:rsid w:val="00C60958"/>
    <w:rsid w:val="00C60CF6"/>
    <w:rsid w:val="00C60E8E"/>
    <w:rsid w:val="00C60F35"/>
    <w:rsid w:val="00C61007"/>
    <w:rsid w:val="00C61030"/>
    <w:rsid w:val="00C61117"/>
    <w:rsid w:val="00C6125C"/>
    <w:rsid w:val="00C61700"/>
    <w:rsid w:val="00C618EB"/>
    <w:rsid w:val="00C619CE"/>
    <w:rsid w:val="00C61B96"/>
    <w:rsid w:val="00C620E7"/>
    <w:rsid w:val="00C622E3"/>
    <w:rsid w:val="00C626E9"/>
    <w:rsid w:val="00C6286E"/>
    <w:rsid w:val="00C62EAA"/>
    <w:rsid w:val="00C62FA6"/>
    <w:rsid w:val="00C63068"/>
    <w:rsid w:val="00C63151"/>
    <w:rsid w:val="00C6359D"/>
    <w:rsid w:val="00C63904"/>
    <w:rsid w:val="00C63A95"/>
    <w:rsid w:val="00C63B39"/>
    <w:rsid w:val="00C63DFB"/>
    <w:rsid w:val="00C6432A"/>
    <w:rsid w:val="00C64366"/>
    <w:rsid w:val="00C64437"/>
    <w:rsid w:val="00C644CD"/>
    <w:rsid w:val="00C647ED"/>
    <w:rsid w:val="00C64839"/>
    <w:rsid w:val="00C64E34"/>
    <w:rsid w:val="00C64E95"/>
    <w:rsid w:val="00C64EDF"/>
    <w:rsid w:val="00C65048"/>
    <w:rsid w:val="00C653E7"/>
    <w:rsid w:val="00C65425"/>
    <w:rsid w:val="00C6591D"/>
    <w:rsid w:val="00C65993"/>
    <w:rsid w:val="00C6616A"/>
    <w:rsid w:val="00C6667A"/>
    <w:rsid w:val="00C66C57"/>
    <w:rsid w:val="00C66C77"/>
    <w:rsid w:val="00C66D61"/>
    <w:rsid w:val="00C66DC5"/>
    <w:rsid w:val="00C66DC6"/>
    <w:rsid w:val="00C66E35"/>
    <w:rsid w:val="00C66E65"/>
    <w:rsid w:val="00C6709D"/>
    <w:rsid w:val="00C6712D"/>
    <w:rsid w:val="00C6748E"/>
    <w:rsid w:val="00C674AB"/>
    <w:rsid w:val="00C67912"/>
    <w:rsid w:val="00C67C12"/>
    <w:rsid w:val="00C67D29"/>
    <w:rsid w:val="00C67DE2"/>
    <w:rsid w:val="00C67EE3"/>
    <w:rsid w:val="00C7044B"/>
    <w:rsid w:val="00C704A5"/>
    <w:rsid w:val="00C70585"/>
    <w:rsid w:val="00C7071F"/>
    <w:rsid w:val="00C707A5"/>
    <w:rsid w:val="00C7089D"/>
    <w:rsid w:val="00C708D7"/>
    <w:rsid w:val="00C70B6D"/>
    <w:rsid w:val="00C70BBB"/>
    <w:rsid w:val="00C70F64"/>
    <w:rsid w:val="00C7158C"/>
    <w:rsid w:val="00C715ED"/>
    <w:rsid w:val="00C71644"/>
    <w:rsid w:val="00C71852"/>
    <w:rsid w:val="00C71B6B"/>
    <w:rsid w:val="00C71ED1"/>
    <w:rsid w:val="00C71EE7"/>
    <w:rsid w:val="00C7201C"/>
    <w:rsid w:val="00C72238"/>
    <w:rsid w:val="00C723F7"/>
    <w:rsid w:val="00C72496"/>
    <w:rsid w:val="00C728DA"/>
    <w:rsid w:val="00C72E1F"/>
    <w:rsid w:val="00C7304F"/>
    <w:rsid w:val="00C73322"/>
    <w:rsid w:val="00C73330"/>
    <w:rsid w:val="00C73456"/>
    <w:rsid w:val="00C73A7B"/>
    <w:rsid w:val="00C73D0F"/>
    <w:rsid w:val="00C73DAB"/>
    <w:rsid w:val="00C73E14"/>
    <w:rsid w:val="00C73E99"/>
    <w:rsid w:val="00C7454F"/>
    <w:rsid w:val="00C74875"/>
    <w:rsid w:val="00C74C88"/>
    <w:rsid w:val="00C74D93"/>
    <w:rsid w:val="00C74E6B"/>
    <w:rsid w:val="00C74EEC"/>
    <w:rsid w:val="00C753B9"/>
    <w:rsid w:val="00C75940"/>
    <w:rsid w:val="00C759BB"/>
    <w:rsid w:val="00C75F2B"/>
    <w:rsid w:val="00C7639A"/>
    <w:rsid w:val="00C763A7"/>
    <w:rsid w:val="00C764EC"/>
    <w:rsid w:val="00C766DC"/>
    <w:rsid w:val="00C76C91"/>
    <w:rsid w:val="00C76E40"/>
    <w:rsid w:val="00C76E7D"/>
    <w:rsid w:val="00C76F7A"/>
    <w:rsid w:val="00C76FDD"/>
    <w:rsid w:val="00C770C1"/>
    <w:rsid w:val="00C77255"/>
    <w:rsid w:val="00C77513"/>
    <w:rsid w:val="00C778D6"/>
    <w:rsid w:val="00C77989"/>
    <w:rsid w:val="00C779A6"/>
    <w:rsid w:val="00C77A0E"/>
    <w:rsid w:val="00C77AEB"/>
    <w:rsid w:val="00C77B38"/>
    <w:rsid w:val="00C77E72"/>
    <w:rsid w:val="00C80302"/>
    <w:rsid w:val="00C803FC"/>
    <w:rsid w:val="00C806A9"/>
    <w:rsid w:val="00C80A8D"/>
    <w:rsid w:val="00C80E6F"/>
    <w:rsid w:val="00C81297"/>
    <w:rsid w:val="00C812AC"/>
    <w:rsid w:val="00C8157F"/>
    <w:rsid w:val="00C8166B"/>
    <w:rsid w:val="00C81731"/>
    <w:rsid w:val="00C8175E"/>
    <w:rsid w:val="00C818A6"/>
    <w:rsid w:val="00C81911"/>
    <w:rsid w:val="00C81B50"/>
    <w:rsid w:val="00C81E0C"/>
    <w:rsid w:val="00C8205C"/>
    <w:rsid w:val="00C8212A"/>
    <w:rsid w:val="00C821A0"/>
    <w:rsid w:val="00C82288"/>
    <w:rsid w:val="00C82390"/>
    <w:rsid w:val="00C823EB"/>
    <w:rsid w:val="00C82896"/>
    <w:rsid w:val="00C82D37"/>
    <w:rsid w:val="00C82E04"/>
    <w:rsid w:val="00C82F82"/>
    <w:rsid w:val="00C83069"/>
    <w:rsid w:val="00C8338A"/>
    <w:rsid w:val="00C833F3"/>
    <w:rsid w:val="00C83EA7"/>
    <w:rsid w:val="00C83EB0"/>
    <w:rsid w:val="00C8441C"/>
    <w:rsid w:val="00C8468D"/>
    <w:rsid w:val="00C84A68"/>
    <w:rsid w:val="00C84B61"/>
    <w:rsid w:val="00C85053"/>
    <w:rsid w:val="00C8519E"/>
    <w:rsid w:val="00C85463"/>
    <w:rsid w:val="00C85551"/>
    <w:rsid w:val="00C857FD"/>
    <w:rsid w:val="00C85C48"/>
    <w:rsid w:val="00C85C9F"/>
    <w:rsid w:val="00C85E1A"/>
    <w:rsid w:val="00C85E43"/>
    <w:rsid w:val="00C8605A"/>
    <w:rsid w:val="00C86492"/>
    <w:rsid w:val="00C865AB"/>
    <w:rsid w:val="00C865D1"/>
    <w:rsid w:val="00C8668E"/>
    <w:rsid w:val="00C86B23"/>
    <w:rsid w:val="00C86ED6"/>
    <w:rsid w:val="00C86F8A"/>
    <w:rsid w:val="00C87244"/>
    <w:rsid w:val="00C87290"/>
    <w:rsid w:val="00C872AF"/>
    <w:rsid w:val="00C872BC"/>
    <w:rsid w:val="00C873FF"/>
    <w:rsid w:val="00C876AF"/>
    <w:rsid w:val="00C87774"/>
    <w:rsid w:val="00C87992"/>
    <w:rsid w:val="00C87AA4"/>
    <w:rsid w:val="00C87B57"/>
    <w:rsid w:val="00C87B96"/>
    <w:rsid w:val="00C87CF6"/>
    <w:rsid w:val="00C87FE3"/>
    <w:rsid w:val="00C90093"/>
    <w:rsid w:val="00C900F7"/>
    <w:rsid w:val="00C90277"/>
    <w:rsid w:val="00C90A9E"/>
    <w:rsid w:val="00C90B75"/>
    <w:rsid w:val="00C90CB7"/>
    <w:rsid w:val="00C90F74"/>
    <w:rsid w:val="00C9100F"/>
    <w:rsid w:val="00C910EF"/>
    <w:rsid w:val="00C91264"/>
    <w:rsid w:val="00C915F2"/>
    <w:rsid w:val="00C91637"/>
    <w:rsid w:val="00C918C2"/>
    <w:rsid w:val="00C91933"/>
    <w:rsid w:val="00C91965"/>
    <w:rsid w:val="00C91A94"/>
    <w:rsid w:val="00C91B60"/>
    <w:rsid w:val="00C91DBF"/>
    <w:rsid w:val="00C91F6F"/>
    <w:rsid w:val="00C92044"/>
    <w:rsid w:val="00C92287"/>
    <w:rsid w:val="00C9232B"/>
    <w:rsid w:val="00C924FB"/>
    <w:rsid w:val="00C925DD"/>
    <w:rsid w:val="00C9284A"/>
    <w:rsid w:val="00C92E91"/>
    <w:rsid w:val="00C92EB9"/>
    <w:rsid w:val="00C92ED1"/>
    <w:rsid w:val="00C9305E"/>
    <w:rsid w:val="00C930F1"/>
    <w:rsid w:val="00C93205"/>
    <w:rsid w:val="00C9372B"/>
    <w:rsid w:val="00C9388B"/>
    <w:rsid w:val="00C93B87"/>
    <w:rsid w:val="00C9453D"/>
    <w:rsid w:val="00C94753"/>
    <w:rsid w:val="00C94786"/>
    <w:rsid w:val="00C94E79"/>
    <w:rsid w:val="00C950A5"/>
    <w:rsid w:val="00C95316"/>
    <w:rsid w:val="00C955ED"/>
    <w:rsid w:val="00C9589D"/>
    <w:rsid w:val="00C95A30"/>
    <w:rsid w:val="00C95C03"/>
    <w:rsid w:val="00C960DF"/>
    <w:rsid w:val="00C960F4"/>
    <w:rsid w:val="00C9634A"/>
    <w:rsid w:val="00C967EB"/>
    <w:rsid w:val="00C96ABE"/>
    <w:rsid w:val="00C96ACA"/>
    <w:rsid w:val="00C96BB2"/>
    <w:rsid w:val="00C96C49"/>
    <w:rsid w:val="00C96D64"/>
    <w:rsid w:val="00C97055"/>
    <w:rsid w:val="00C97078"/>
    <w:rsid w:val="00C9725E"/>
    <w:rsid w:val="00C97A48"/>
    <w:rsid w:val="00C97ADC"/>
    <w:rsid w:val="00C97DE6"/>
    <w:rsid w:val="00CA03BF"/>
    <w:rsid w:val="00CA0A5E"/>
    <w:rsid w:val="00CA0DC3"/>
    <w:rsid w:val="00CA1DF3"/>
    <w:rsid w:val="00CA1E59"/>
    <w:rsid w:val="00CA1EB6"/>
    <w:rsid w:val="00CA1F88"/>
    <w:rsid w:val="00CA20F8"/>
    <w:rsid w:val="00CA2406"/>
    <w:rsid w:val="00CA24C7"/>
    <w:rsid w:val="00CA25EA"/>
    <w:rsid w:val="00CA26D9"/>
    <w:rsid w:val="00CA2B3D"/>
    <w:rsid w:val="00CA2D6A"/>
    <w:rsid w:val="00CA353B"/>
    <w:rsid w:val="00CA3FA2"/>
    <w:rsid w:val="00CA4027"/>
    <w:rsid w:val="00CA433F"/>
    <w:rsid w:val="00CA450F"/>
    <w:rsid w:val="00CA4AEA"/>
    <w:rsid w:val="00CA4B08"/>
    <w:rsid w:val="00CA4C89"/>
    <w:rsid w:val="00CA4FA8"/>
    <w:rsid w:val="00CA53D4"/>
    <w:rsid w:val="00CA5765"/>
    <w:rsid w:val="00CA58E0"/>
    <w:rsid w:val="00CA59F6"/>
    <w:rsid w:val="00CA5BD7"/>
    <w:rsid w:val="00CA6218"/>
    <w:rsid w:val="00CA6289"/>
    <w:rsid w:val="00CA670B"/>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7B3"/>
    <w:rsid w:val="00CB09A3"/>
    <w:rsid w:val="00CB0B0B"/>
    <w:rsid w:val="00CB0BC2"/>
    <w:rsid w:val="00CB0C36"/>
    <w:rsid w:val="00CB0D5B"/>
    <w:rsid w:val="00CB10E1"/>
    <w:rsid w:val="00CB1601"/>
    <w:rsid w:val="00CB17EE"/>
    <w:rsid w:val="00CB1EE7"/>
    <w:rsid w:val="00CB1F9E"/>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4157"/>
    <w:rsid w:val="00CB41DB"/>
    <w:rsid w:val="00CB4233"/>
    <w:rsid w:val="00CB4409"/>
    <w:rsid w:val="00CB462C"/>
    <w:rsid w:val="00CB47C6"/>
    <w:rsid w:val="00CB4B2B"/>
    <w:rsid w:val="00CB4C62"/>
    <w:rsid w:val="00CB4D18"/>
    <w:rsid w:val="00CB5678"/>
    <w:rsid w:val="00CB59DA"/>
    <w:rsid w:val="00CB5A0F"/>
    <w:rsid w:val="00CB5EDC"/>
    <w:rsid w:val="00CB61E7"/>
    <w:rsid w:val="00CB6603"/>
    <w:rsid w:val="00CB6604"/>
    <w:rsid w:val="00CB696C"/>
    <w:rsid w:val="00CB6A6B"/>
    <w:rsid w:val="00CB6D46"/>
    <w:rsid w:val="00CB6DAF"/>
    <w:rsid w:val="00CB6F65"/>
    <w:rsid w:val="00CB72F6"/>
    <w:rsid w:val="00CB75F5"/>
    <w:rsid w:val="00CB7B49"/>
    <w:rsid w:val="00CB7CB1"/>
    <w:rsid w:val="00CB7E45"/>
    <w:rsid w:val="00CB7EA2"/>
    <w:rsid w:val="00CC00C4"/>
    <w:rsid w:val="00CC0665"/>
    <w:rsid w:val="00CC0ABA"/>
    <w:rsid w:val="00CC0B91"/>
    <w:rsid w:val="00CC0D72"/>
    <w:rsid w:val="00CC15C0"/>
    <w:rsid w:val="00CC1626"/>
    <w:rsid w:val="00CC178E"/>
    <w:rsid w:val="00CC1803"/>
    <w:rsid w:val="00CC1A13"/>
    <w:rsid w:val="00CC1A75"/>
    <w:rsid w:val="00CC2042"/>
    <w:rsid w:val="00CC2116"/>
    <w:rsid w:val="00CC22D6"/>
    <w:rsid w:val="00CC231E"/>
    <w:rsid w:val="00CC2B14"/>
    <w:rsid w:val="00CC2E93"/>
    <w:rsid w:val="00CC2EA3"/>
    <w:rsid w:val="00CC30E2"/>
    <w:rsid w:val="00CC3231"/>
    <w:rsid w:val="00CC33E4"/>
    <w:rsid w:val="00CC3418"/>
    <w:rsid w:val="00CC34E3"/>
    <w:rsid w:val="00CC3585"/>
    <w:rsid w:val="00CC36D0"/>
    <w:rsid w:val="00CC3A2E"/>
    <w:rsid w:val="00CC3C31"/>
    <w:rsid w:val="00CC3DE5"/>
    <w:rsid w:val="00CC3EE1"/>
    <w:rsid w:val="00CC423B"/>
    <w:rsid w:val="00CC4255"/>
    <w:rsid w:val="00CC4433"/>
    <w:rsid w:val="00CC459D"/>
    <w:rsid w:val="00CC45F7"/>
    <w:rsid w:val="00CC4700"/>
    <w:rsid w:val="00CC47E9"/>
    <w:rsid w:val="00CC4908"/>
    <w:rsid w:val="00CC4FA3"/>
    <w:rsid w:val="00CC5113"/>
    <w:rsid w:val="00CC522F"/>
    <w:rsid w:val="00CC5327"/>
    <w:rsid w:val="00CC53AF"/>
    <w:rsid w:val="00CC56B8"/>
    <w:rsid w:val="00CC58AA"/>
    <w:rsid w:val="00CC5907"/>
    <w:rsid w:val="00CC59E8"/>
    <w:rsid w:val="00CC5A1A"/>
    <w:rsid w:val="00CC5C66"/>
    <w:rsid w:val="00CC5DF7"/>
    <w:rsid w:val="00CC5F00"/>
    <w:rsid w:val="00CC5FE7"/>
    <w:rsid w:val="00CC6041"/>
    <w:rsid w:val="00CC612D"/>
    <w:rsid w:val="00CC63B8"/>
    <w:rsid w:val="00CC63CA"/>
    <w:rsid w:val="00CC63D3"/>
    <w:rsid w:val="00CC65A9"/>
    <w:rsid w:val="00CC6658"/>
    <w:rsid w:val="00CC6B25"/>
    <w:rsid w:val="00CC6C9A"/>
    <w:rsid w:val="00CC6D11"/>
    <w:rsid w:val="00CC720D"/>
    <w:rsid w:val="00CC782F"/>
    <w:rsid w:val="00CC78FB"/>
    <w:rsid w:val="00CC7BD5"/>
    <w:rsid w:val="00CC7E11"/>
    <w:rsid w:val="00CD0261"/>
    <w:rsid w:val="00CD0508"/>
    <w:rsid w:val="00CD0A72"/>
    <w:rsid w:val="00CD0DFF"/>
    <w:rsid w:val="00CD0F83"/>
    <w:rsid w:val="00CD104B"/>
    <w:rsid w:val="00CD12FE"/>
    <w:rsid w:val="00CD1A89"/>
    <w:rsid w:val="00CD1AF7"/>
    <w:rsid w:val="00CD1B71"/>
    <w:rsid w:val="00CD227E"/>
    <w:rsid w:val="00CD22C7"/>
    <w:rsid w:val="00CD25CB"/>
    <w:rsid w:val="00CD284B"/>
    <w:rsid w:val="00CD29EF"/>
    <w:rsid w:val="00CD2E6D"/>
    <w:rsid w:val="00CD2EBE"/>
    <w:rsid w:val="00CD3034"/>
    <w:rsid w:val="00CD3363"/>
    <w:rsid w:val="00CD36CD"/>
    <w:rsid w:val="00CD37BF"/>
    <w:rsid w:val="00CD388D"/>
    <w:rsid w:val="00CD3AF5"/>
    <w:rsid w:val="00CD3E2F"/>
    <w:rsid w:val="00CD3ED0"/>
    <w:rsid w:val="00CD3F59"/>
    <w:rsid w:val="00CD412C"/>
    <w:rsid w:val="00CD4418"/>
    <w:rsid w:val="00CD4452"/>
    <w:rsid w:val="00CD45E4"/>
    <w:rsid w:val="00CD48BD"/>
    <w:rsid w:val="00CD49AD"/>
    <w:rsid w:val="00CD4E26"/>
    <w:rsid w:val="00CD4EFD"/>
    <w:rsid w:val="00CD546F"/>
    <w:rsid w:val="00CD551A"/>
    <w:rsid w:val="00CD5751"/>
    <w:rsid w:val="00CD576B"/>
    <w:rsid w:val="00CD577F"/>
    <w:rsid w:val="00CD57A4"/>
    <w:rsid w:val="00CD6068"/>
    <w:rsid w:val="00CD63C4"/>
    <w:rsid w:val="00CD662A"/>
    <w:rsid w:val="00CD729D"/>
    <w:rsid w:val="00CD730B"/>
    <w:rsid w:val="00CD7909"/>
    <w:rsid w:val="00CD79A8"/>
    <w:rsid w:val="00CD7A9B"/>
    <w:rsid w:val="00CD7C55"/>
    <w:rsid w:val="00CD7C9C"/>
    <w:rsid w:val="00CD7DB9"/>
    <w:rsid w:val="00CE0046"/>
    <w:rsid w:val="00CE008B"/>
    <w:rsid w:val="00CE0177"/>
    <w:rsid w:val="00CE0511"/>
    <w:rsid w:val="00CE0595"/>
    <w:rsid w:val="00CE07B5"/>
    <w:rsid w:val="00CE085F"/>
    <w:rsid w:val="00CE08C3"/>
    <w:rsid w:val="00CE0B7E"/>
    <w:rsid w:val="00CE0C7E"/>
    <w:rsid w:val="00CE0DB5"/>
    <w:rsid w:val="00CE158D"/>
    <w:rsid w:val="00CE16D8"/>
    <w:rsid w:val="00CE1709"/>
    <w:rsid w:val="00CE1B2D"/>
    <w:rsid w:val="00CE1F25"/>
    <w:rsid w:val="00CE2244"/>
    <w:rsid w:val="00CE2569"/>
    <w:rsid w:val="00CE26E5"/>
    <w:rsid w:val="00CE27FA"/>
    <w:rsid w:val="00CE2D50"/>
    <w:rsid w:val="00CE2FC1"/>
    <w:rsid w:val="00CE2FCF"/>
    <w:rsid w:val="00CE31C5"/>
    <w:rsid w:val="00CE3489"/>
    <w:rsid w:val="00CE3506"/>
    <w:rsid w:val="00CE3597"/>
    <w:rsid w:val="00CE3670"/>
    <w:rsid w:val="00CE392D"/>
    <w:rsid w:val="00CE3977"/>
    <w:rsid w:val="00CE402F"/>
    <w:rsid w:val="00CE4188"/>
    <w:rsid w:val="00CE4537"/>
    <w:rsid w:val="00CE4764"/>
    <w:rsid w:val="00CE48ED"/>
    <w:rsid w:val="00CE4B3A"/>
    <w:rsid w:val="00CE4C9B"/>
    <w:rsid w:val="00CE4DB5"/>
    <w:rsid w:val="00CE4EBE"/>
    <w:rsid w:val="00CE4F96"/>
    <w:rsid w:val="00CE568C"/>
    <w:rsid w:val="00CE57C6"/>
    <w:rsid w:val="00CE57F9"/>
    <w:rsid w:val="00CE5ADC"/>
    <w:rsid w:val="00CE5BE5"/>
    <w:rsid w:val="00CE5DB1"/>
    <w:rsid w:val="00CE6062"/>
    <w:rsid w:val="00CE60B5"/>
    <w:rsid w:val="00CE6457"/>
    <w:rsid w:val="00CE64EE"/>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5B1"/>
    <w:rsid w:val="00CF1BD7"/>
    <w:rsid w:val="00CF1C46"/>
    <w:rsid w:val="00CF1D40"/>
    <w:rsid w:val="00CF2857"/>
    <w:rsid w:val="00CF28F4"/>
    <w:rsid w:val="00CF2AC0"/>
    <w:rsid w:val="00CF2BD9"/>
    <w:rsid w:val="00CF33B1"/>
    <w:rsid w:val="00CF33CA"/>
    <w:rsid w:val="00CF35EF"/>
    <w:rsid w:val="00CF382A"/>
    <w:rsid w:val="00CF3861"/>
    <w:rsid w:val="00CF3A54"/>
    <w:rsid w:val="00CF3DF4"/>
    <w:rsid w:val="00CF3F51"/>
    <w:rsid w:val="00CF41DF"/>
    <w:rsid w:val="00CF4287"/>
    <w:rsid w:val="00CF4BF8"/>
    <w:rsid w:val="00CF4C20"/>
    <w:rsid w:val="00CF4DE6"/>
    <w:rsid w:val="00CF5007"/>
    <w:rsid w:val="00CF538A"/>
    <w:rsid w:val="00CF56F9"/>
    <w:rsid w:val="00CF5BC0"/>
    <w:rsid w:val="00CF5CFF"/>
    <w:rsid w:val="00CF6065"/>
    <w:rsid w:val="00CF613B"/>
    <w:rsid w:val="00CF64B3"/>
    <w:rsid w:val="00CF6921"/>
    <w:rsid w:val="00CF6D0B"/>
    <w:rsid w:val="00CF709B"/>
    <w:rsid w:val="00CF7A73"/>
    <w:rsid w:val="00CF7AAA"/>
    <w:rsid w:val="00CF7B0B"/>
    <w:rsid w:val="00CF7CAC"/>
    <w:rsid w:val="00D00624"/>
    <w:rsid w:val="00D00A90"/>
    <w:rsid w:val="00D00AD6"/>
    <w:rsid w:val="00D00D51"/>
    <w:rsid w:val="00D00EC8"/>
    <w:rsid w:val="00D0112A"/>
    <w:rsid w:val="00D012A5"/>
    <w:rsid w:val="00D01C78"/>
    <w:rsid w:val="00D01E21"/>
    <w:rsid w:val="00D0233A"/>
    <w:rsid w:val="00D0238E"/>
    <w:rsid w:val="00D0293C"/>
    <w:rsid w:val="00D02BE3"/>
    <w:rsid w:val="00D02CC5"/>
    <w:rsid w:val="00D02D24"/>
    <w:rsid w:val="00D031E8"/>
    <w:rsid w:val="00D03CC1"/>
    <w:rsid w:val="00D03D0B"/>
    <w:rsid w:val="00D03EEA"/>
    <w:rsid w:val="00D03F33"/>
    <w:rsid w:val="00D03FE5"/>
    <w:rsid w:val="00D03FEB"/>
    <w:rsid w:val="00D04026"/>
    <w:rsid w:val="00D04126"/>
    <w:rsid w:val="00D04333"/>
    <w:rsid w:val="00D0454F"/>
    <w:rsid w:val="00D04932"/>
    <w:rsid w:val="00D04945"/>
    <w:rsid w:val="00D04D72"/>
    <w:rsid w:val="00D04DD1"/>
    <w:rsid w:val="00D04E82"/>
    <w:rsid w:val="00D04F08"/>
    <w:rsid w:val="00D051EB"/>
    <w:rsid w:val="00D059F6"/>
    <w:rsid w:val="00D05A70"/>
    <w:rsid w:val="00D05C8C"/>
    <w:rsid w:val="00D05D08"/>
    <w:rsid w:val="00D06090"/>
    <w:rsid w:val="00D060AC"/>
    <w:rsid w:val="00D062B6"/>
    <w:rsid w:val="00D0666A"/>
    <w:rsid w:val="00D067B9"/>
    <w:rsid w:val="00D06AD0"/>
    <w:rsid w:val="00D06F01"/>
    <w:rsid w:val="00D0722F"/>
    <w:rsid w:val="00D073E5"/>
    <w:rsid w:val="00D07692"/>
    <w:rsid w:val="00D07A88"/>
    <w:rsid w:val="00D07BA9"/>
    <w:rsid w:val="00D07D6D"/>
    <w:rsid w:val="00D07E44"/>
    <w:rsid w:val="00D105ED"/>
    <w:rsid w:val="00D1065A"/>
    <w:rsid w:val="00D106B6"/>
    <w:rsid w:val="00D107F6"/>
    <w:rsid w:val="00D10809"/>
    <w:rsid w:val="00D10934"/>
    <w:rsid w:val="00D10AD3"/>
    <w:rsid w:val="00D10CCA"/>
    <w:rsid w:val="00D10F20"/>
    <w:rsid w:val="00D111A4"/>
    <w:rsid w:val="00D11394"/>
    <w:rsid w:val="00D1142B"/>
    <w:rsid w:val="00D11869"/>
    <w:rsid w:val="00D119E9"/>
    <w:rsid w:val="00D11AF5"/>
    <w:rsid w:val="00D12408"/>
    <w:rsid w:val="00D124F0"/>
    <w:rsid w:val="00D126BB"/>
    <w:rsid w:val="00D128C7"/>
    <w:rsid w:val="00D129B7"/>
    <w:rsid w:val="00D12BDD"/>
    <w:rsid w:val="00D12C69"/>
    <w:rsid w:val="00D12CE9"/>
    <w:rsid w:val="00D12F01"/>
    <w:rsid w:val="00D13305"/>
    <w:rsid w:val="00D1373C"/>
    <w:rsid w:val="00D13D95"/>
    <w:rsid w:val="00D142A1"/>
    <w:rsid w:val="00D1449F"/>
    <w:rsid w:val="00D14898"/>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B74"/>
    <w:rsid w:val="00D1714F"/>
    <w:rsid w:val="00D1743F"/>
    <w:rsid w:val="00D17AC0"/>
    <w:rsid w:val="00D17B0C"/>
    <w:rsid w:val="00D17CF8"/>
    <w:rsid w:val="00D17E20"/>
    <w:rsid w:val="00D20017"/>
    <w:rsid w:val="00D201A0"/>
    <w:rsid w:val="00D202B3"/>
    <w:rsid w:val="00D202C9"/>
    <w:rsid w:val="00D20318"/>
    <w:rsid w:val="00D20608"/>
    <w:rsid w:val="00D20A22"/>
    <w:rsid w:val="00D20A53"/>
    <w:rsid w:val="00D20BCC"/>
    <w:rsid w:val="00D20DD4"/>
    <w:rsid w:val="00D2118D"/>
    <w:rsid w:val="00D211F8"/>
    <w:rsid w:val="00D21264"/>
    <w:rsid w:val="00D21396"/>
    <w:rsid w:val="00D215E0"/>
    <w:rsid w:val="00D21BCF"/>
    <w:rsid w:val="00D21CDC"/>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B4"/>
    <w:rsid w:val="00D25810"/>
    <w:rsid w:val="00D2584B"/>
    <w:rsid w:val="00D25985"/>
    <w:rsid w:val="00D25BFE"/>
    <w:rsid w:val="00D25E73"/>
    <w:rsid w:val="00D26435"/>
    <w:rsid w:val="00D265E4"/>
    <w:rsid w:val="00D26680"/>
    <w:rsid w:val="00D26705"/>
    <w:rsid w:val="00D26878"/>
    <w:rsid w:val="00D268CC"/>
    <w:rsid w:val="00D26F12"/>
    <w:rsid w:val="00D27298"/>
    <w:rsid w:val="00D27410"/>
    <w:rsid w:val="00D27547"/>
    <w:rsid w:val="00D276BC"/>
    <w:rsid w:val="00D277E7"/>
    <w:rsid w:val="00D27CCC"/>
    <w:rsid w:val="00D30028"/>
    <w:rsid w:val="00D300BA"/>
    <w:rsid w:val="00D302C7"/>
    <w:rsid w:val="00D304A7"/>
    <w:rsid w:val="00D3079C"/>
    <w:rsid w:val="00D30CBA"/>
    <w:rsid w:val="00D30D4D"/>
    <w:rsid w:val="00D30F8A"/>
    <w:rsid w:val="00D313F1"/>
    <w:rsid w:val="00D3160A"/>
    <w:rsid w:val="00D31630"/>
    <w:rsid w:val="00D31643"/>
    <w:rsid w:val="00D31850"/>
    <w:rsid w:val="00D319E3"/>
    <w:rsid w:val="00D31A95"/>
    <w:rsid w:val="00D31ABE"/>
    <w:rsid w:val="00D31ADC"/>
    <w:rsid w:val="00D31D23"/>
    <w:rsid w:val="00D31D39"/>
    <w:rsid w:val="00D321CB"/>
    <w:rsid w:val="00D3255E"/>
    <w:rsid w:val="00D32882"/>
    <w:rsid w:val="00D32B80"/>
    <w:rsid w:val="00D32BEA"/>
    <w:rsid w:val="00D32CC9"/>
    <w:rsid w:val="00D331B3"/>
    <w:rsid w:val="00D331B7"/>
    <w:rsid w:val="00D3339E"/>
    <w:rsid w:val="00D3341E"/>
    <w:rsid w:val="00D3374E"/>
    <w:rsid w:val="00D33B69"/>
    <w:rsid w:val="00D34575"/>
    <w:rsid w:val="00D3481F"/>
    <w:rsid w:val="00D34947"/>
    <w:rsid w:val="00D34AC3"/>
    <w:rsid w:val="00D34B72"/>
    <w:rsid w:val="00D34CCB"/>
    <w:rsid w:val="00D34D80"/>
    <w:rsid w:val="00D34EC6"/>
    <w:rsid w:val="00D34FD3"/>
    <w:rsid w:val="00D3503D"/>
    <w:rsid w:val="00D353B5"/>
    <w:rsid w:val="00D354D2"/>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53"/>
    <w:rsid w:val="00D37CD8"/>
    <w:rsid w:val="00D37F11"/>
    <w:rsid w:val="00D37F41"/>
    <w:rsid w:val="00D4061E"/>
    <w:rsid w:val="00D40621"/>
    <w:rsid w:val="00D40DE0"/>
    <w:rsid w:val="00D41120"/>
    <w:rsid w:val="00D419C0"/>
    <w:rsid w:val="00D41AED"/>
    <w:rsid w:val="00D41BCC"/>
    <w:rsid w:val="00D41E40"/>
    <w:rsid w:val="00D42111"/>
    <w:rsid w:val="00D4222E"/>
    <w:rsid w:val="00D42433"/>
    <w:rsid w:val="00D42486"/>
    <w:rsid w:val="00D425B0"/>
    <w:rsid w:val="00D4278F"/>
    <w:rsid w:val="00D427E8"/>
    <w:rsid w:val="00D42823"/>
    <w:rsid w:val="00D42B39"/>
    <w:rsid w:val="00D42EAD"/>
    <w:rsid w:val="00D42F22"/>
    <w:rsid w:val="00D434E4"/>
    <w:rsid w:val="00D435CE"/>
    <w:rsid w:val="00D43804"/>
    <w:rsid w:val="00D438FA"/>
    <w:rsid w:val="00D43A56"/>
    <w:rsid w:val="00D43EE5"/>
    <w:rsid w:val="00D43EF1"/>
    <w:rsid w:val="00D443E8"/>
    <w:rsid w:val="00D44C51"/>
    <w:rsid w:val="00D44DA5"/>
    <w:rsid w:val="00D45236"/>
    <w:rsid w:val="00D4539B"/>
    <w:rsid w:val="00D456A1"/>
    <w:rsid w:val="00D456D4"/>
    <w:rsid w:val="00D45700"/>
    <w:rsid w:val="00D457F3"/>
    <w:rsid w:val="00D45B2C"/>
    <w:rsid w:val="00D45B64"/>
    <w:rsid w:val="00D45CE0"/>
    <w:rsid w:val="00D45CFD"/>
    <w:rsid w:val="00D45DA0"/>
    <w:rsid w:val="00D45FCB"/>
    <w:rsid w:val="00D4613D"/>
    <w:rsid w:val="00D46203"/>
    <w:rsid w:val="00D4678A"/>
    <w:rsid w:val="00D46C04"/>
    <w:rsid w:val="00D46DDC"/>
    <w:rsid w:val="00D46FE8"/>
    <w:rsid w:val="00D47231"/>
    <w:rsid w:val="00D4734B"/>
    <w:rsid w:val="00D47612"/>
    <w:rsid w:val="00D4797A"/>
    <w:rsid w:val="00D5013A"/>
    <w:rsid w:val="00D503BB"/>
    <w:rsid w:val="00D50792"/>
    <w:rsid w:val="00D50941"/>
    <w:rsid w:val="00D50AEA"/>
    <w:rsid w:val="00D50C5A"/>
    <w:rsid w:val="00D50FC9"/>
    <w:rsid w:val="00D515F7"/>
    <w:rsid w:val="00D516F7"/>
    <w:rsid w:val="00D517D3"/>
    <w:rsid w:val="00D51C81"/>
    <w:rsid w:val="00D51E8A"/>
    <w:rsid w:val="00D524F3"/>
    <w:rsid w:val="00D52B71"/>
    <w:rsid w:val="00D52FF7"/>
    <w:rsid w:val="00D53161"/>
    <w:rsid w:val="00D532FB"/>
    <w:rsid w:val="00D5332B"/>
    <w:rsid w:val="00D53358"/>
    <w:rsid w:val="00D53430"/>
    <w:rsid w:val="00D53B32"/>
    <w:rsid w:val="00D53C17"/>
    <w:rsid w:val="00D53C18"/>
    <w:rsid w:val="00D53F07"/>
    <w:rsid w:val="00D542DC"/>
    <w:rsid w:val="00D5479E"/>
    <w:rsid w:val="00D5484F"/>
    <w:rsid w:val="00D54A2C"/>
    <w:rsid w:val="00D54AB5"/>
    <w:rsid w:val="00D54B35"/>
    <w:rsid w:val="00D55629"/>
    <w:rsid w:val="00D557EB"/>
    <w:rsid w:val="00D55890"/>
    <w:rsid w:val="00D55ACA"/>
    <w:rsid w:val="00D55C90"/>
    <w:rsid w:val="00D55D17"/>
    <w:rsid w:val="00D55E32"/>
    <w:rsid w:val="00D55F83"/>
    <w:rsid w:val="00D56623"/>
    <w:rsid w:val="00D567F3"/>
    <w:rsid w:val="00D56880"/>
    <w:rsid w:val="00D56AE3"/>
    <w:rsid w:val="00D56B6E"/>
    <w:rsid w:val="00D56BF7"/>
    <w:rsid w:val="00D57061"/>
    <w:rsid w:val="00D574B2"/>
    <w:rsid w:val="00D574F0"/>
    <w:rsid w:val="00D57736"/>
    <w:rsid w:val="00D57908"/>
    <w:rsid w:val="00D57B6B"/>
    <w:rsid w:val="00D57EBC"/>
    <w:rsid w:val="00D6067E"/>
    <w:rsid w:val="00D60B0A"/>
    <w:rsid w:val="00D60BCC"/>
    <w:rsid w:val="00D60D3F"/>
    <w:rsid w:val="00D60DB3"/>
    <w:rsid w:val="00D60FBE"/>
    <w:rsid w:val="00D613BE"/>
    <w:rsid w:val="00D6161F"/>
    <w:rsid w:val="00D6178E"/>
    <w:rsid w:val="00D61825"/>
    <w:rsid w:val="00D61A95"/>
    <w:rsid w:val="00D61E9D"/>
    <w:rsid w:val="00D61FC5"/>
    <w:rsid w:val="00D62077"/>
    <w:rsid w:val="00D62178"/>
    <w:rsid w:val="00D62758"/>
    <w:rsid w:val="00D62811"/>
    <w:rsid w:val="00D62AA4"/>
    <w:rsid w:val="00D6312C"/>
    <w:rsid w:val="00D6314C"/>
    <w:rsid w:val="00D631A4"/>
    <w:rsid w:val="00D63471"/>
    <w:rsid w:val="00D63587"/>
    <w:rsid w:val="00D63704"/>
    <w:rsid w:val="00D6374D"/>
    <w:rsid w:val="00D637C3"/>
    <w:rsid w:val="00D637D5"/>
    <w:rsid w:val="00D63A71"/>
    <w:rsid w:val="00D63A8D"/>
    <w:rsid w:val="00D63BC7"/>
    <w:rsid w:val="00D63D7B"/>
    <w:rsid w:val="00D64C8D"/>
    <w:rsid w:val="00D64EA8"/>
    <w:rsid w:val="00D64F17"/>
    <w:rsid w:val="00D6555E"/>
    <w:rsid w:val="00D65590"/>
    <w:rsid w:val="00D65664"/>
    <w:rsid w:val="00D65AF8"/>
    <w:rsid w:val="00D65CEE"/>
    <w:rsid w:val="00D65D17"/>
    <w:rsid w:val="00D65D97"/>
    <w:rsid w:val="00D65F87"/>
    <w:rsid w:val="00D65FE9"/>
    <w:rsid w:val="00D663FA"/>
    <w:rsid w:val="00D66474"/>
    <w:rsid w:val="00D66651"/>
    <w:rsid w:val="00D66755"/>
    <w:rsid w:val="00D66873"/>
    <w:rsid w:val="00D6693D"/>
    <w:rsid w:val="00D66C9E"/>
    <w:rsid w:val="00D66E02"/>
    <w:rsid w:val="00D66E72"/>
    <w:rsid w:val="00D6732D"/>
    <w:rsid w:val="00D67685"/>
    <w:rsid w:val="00D67863"/>
    <w:rsid w:val="00D67A23"/>
    <w:rsid w:val="00D67CFC"/>
    <w:rsid w:val="00D701B4"/>
    <w:rsid w:val="00D70466"/>
    <w:rsid w:val="00D70489"/>
    <w:rsid w:val="00D7056B"/>
    <w:rsid w:val="00D70959"/>
    <w:rsid w:val="00D70C24"/>
    <w:rsid w:val="00D70CA0"/>
    <w:rsid w:val="00D710D1"/>
    <w:rsid w:val="00D71201"/>
    <w:rsid w:val="00D7134E"/>
    <w:rsid w:val="00D71365"/>
    <w:rsid w:val="00D714F7"/>
    <w:rsid w:val="00D7152E"/>
    <w:rsid w:val="00D71649"/>
    <w:rsid w:val="00D7167C"/>
    <w:rsid w:val="00D71941"/>
    <w:rsid w:val="00D71CB9"/>
    <w:rsid w:val="00D71CE8"/>
    <w:rsid w:val="00D71D30"/>
    <w:rsid w:val="00D71D49"/>
    <w:rsid w:val="00D71E2F"/>
    <w:rsid w:val="00D7209E"/>
    <w:rsid w:val="00D723E5"/>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5010"/>
    <w:rsid w:val="00D75039"/>
    <w:rsid w:val="00D75624"/>
    <w:rsid w:val="00D7588B"/>
    <w:rsid w:val="00D759F6"/>
    <w:rsid w:val="00D75C99"/>
    <w:rsid w:val="00D75CBB"/>
    <w:rsid w:val="00D7607B"/>
    <w:rsid w:val="00D76272"/>
    <w:rsid w:val="00D76AA9"/>
    <w:rsid w:val="00D76D72"/>
    <w:rsid w:val="00D77399"/>
    <w:rsid w:val="00D77579"/>
    <w:rsid w:val="00D776A7"/>
    <w:rsid w:val="00D778F2"/>
    <w:rsid w:val="00D779E9"/>
    <w:rsid w:val="00D77CE6"/>
    <w:rsid w:val="00D77E9C"/>
    <w:rsid w:val="00D77F9C"/>
    <w:rsid w:val="00D80328"/>
    <w:rsid w:val="00D809CE"/>
    <w:rsid w:val="00D80BDC"/>
    <w:rsid w:val="00D8108B"/>
    <w:rsid w:val="00D8135E"/>
    <w:rsid w:val="00D81542"/>
    <w:rsid w:val="00D816D7"/>
    <w:rsid w:val="00D8178A"/>
    <w:rsid w:val="00D8189E"/>
    <w:rsid w:val="00D81BF1"/>
    <w:rsid w:val="00D81C5F"/>
    <w:rsid w:val="00D820C8"/>
    <w:rsid w:val="00D8233A"/>
    <w:rsid w:val="00D826AD"/>
    <w:rsid w:val="00D82C95"/>
    <w:rsid w:val="00D82DC1"/>
    <w:rsid w:val="00D82E76"/>
    <w:rsid w:val="00D82FB4"/>
    <w:rsid w:val="00D83077"/>
    <w:rsid w:val="00D832C2"/>
    <w:rsid w:val="00D83540"/>
    <w:rsid w:val="00D83665"/>
    <w:rsid w:val="00D8367A"/>
    <w:rsid w:val="00D83984"/>
    <w:rsid w:val="00D83A62"/>
    <w:rsid w:val="00D83ACA"/>
    <w:rsid w:val="00D83BBF"/>
    <w:rsid w:val="00D842CD"/>
    <w:rsid w:val="00D84459"/>
    <w:rsid w:val="00D84719"/>
    <w:rsid w:val="00D84757"/>
    <w:rsid w:val="00D849A9"/>
    <w:rsid w:val="00D84C5A"/>
    <w:rsid w:val="00D84D69"/>
    <w:rsid w:val="00D85440"/>
    <w:rsid w:val="00D85704"/>
    <w:rsid w:val="00D859AC"/>
    <w:rsid w:val="00D85A91"/>
    <w:rsid w:val="00D85E8D"/>
    <w:rsid w:val="00D8617A"/>
    <w:rsid w:val="00D8628F"/>
    <w:rsid w:val="00D863CD"/>
    <w:rsid w:val="00D86500"/>
    <w:rsid w:val="00D867C6"/>
    <w:rsid w:val="00D86841"/>
    <w:rsid w:val="00D86AA5"/>
    <w:rsid w:val="00D86D70"/>
    <w:rsid w:val="00D86DDD"/>
    <w:rsid w:val="00D86EF6"/>
    <w:rsid w:val="00D8719C"/>
    <w:rsid w:val="00D8722C"/>
    <w:rsid w:val="00D87294"/>
    <w:rsid w:val="00D87439"/>
    <w:rsid w:val="00D875B6"/>
    <w:rsid w:val="00D87911"/>
    <w:rsid w:val="00D87955"/>
    <w:rsid w:val="00D87C00"/>
    <w:rsid w:val="00D87C04"/>
    <w:rsid w:val="00D87CFF"/>
    <w:rsid w:val="00D87DD0"/>
    <w:rsid w:val="00D87E0D"/>
    <w:rsid w:val="00D907A0"/>
    <w:rsid w:val="00D90A7D"/>
    <w:rsid w:val="00D90B52"/>
    <w:rsid w:val="00D90EE2"/>
    <w:rsid w:val="00D91017"/>
    <w:rsid w:val="00D910BB"/>
    <w:rsid w:val="00D912C2"/>
    <w:rsid w:val="00D915C3"/>
    <w:rsid w:val="00D91FB8"/>
    <w:rsid w:val="00D9211E"/>
    <w:rsid w:val="00D9238E"/>
    <w:rsid w:val="00D923FA"/>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4ADA"/>
    <w:rsid w:val="00D94F63"/>
    <w:rsid w:val="00D9539C"/>
    <w:rsid w:val="00D956F2"/>
    <w:rsid w:val="00D957AF"/>
    <w:rsid w:val="00D95DB8"/>
    <w:rsid w:val="00D96672"/>
    <w:rsid w:val="00D9693F"/>
    <w:rsid w:val="00D9697F"/>
    <w:rsid w:val="00D96D45"/>
    <w:rsid w:val="00D96DD0"/>
    <w:rsid w:val="00D96E92"/>
    <w:rsid w:val="00D96EAD"/>
    <w:rsid w:val="00D96FBC"/>
    <w:rsid w:val="00D97345"/>
    <w:rsid w:val="00D97742"/>
    <w:rsid w:val="00D9797B"/>
    <w:rsid w:val="00D97E14"/>
    <w:rsid w:val="00DA062A"/>
    <w:rsid w:val="00DA06BA"/>
    <w:rsid w:val="00DA0761"/>
    <w:rsid w:val="00DA0C65"/>
    <w:rsid w:val="00DA103D"/>
    <w:rsid w:val="00DA1538"/>
    <w:rsid w:val="00DA15F6"/>
    <w:rsid w:val="00DA1B2B"/>
    <w:rsid w:val="00DA1B3F"/>
    <w:rsid w:val="00DA1D55"/>
    <w:rsid w:val="00DA1FBA"/>
    <w:rsid w:val="00DA25FA"/>
    <w:rsid w:val="00DA25FE"/>
    <w:rsid w:val="00DA2933"/>
    <w:rsid w:val="00DA2AA2"/>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41D"/>
    <w:rsid w:val="00DA55F4"/>
    <w:rsid w:val="00DA5648"/>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0F19"/>
    <w:rsid w:val="00DB1093"/>
    <w:rsid w:val="00DB12A3"/>
    <w:rsid w:val="00DB1762"/>
    <w:rsid w:val="00DB1B19"/>
    <w:rsid w:val="00DB1E0A"/>
    <w:rsid w:val="00DB21D7"/>
    <w:rsid w:val="00DB27E3"/>
    <w:rsid w:val="00DB28AA"/>
    <w:rsid w:val="00DB2A36"/>
    <w:rsid w:val="00DB30FE"/>
    <w:rsid w:val="00DB3158"/>
    <w:rsid w:val="00DB3B6F"/>
    <w:rsid w:val="00DB40D3"/>
    <w:rsid w:val="00DB4199"/>
    <w:rsid w:val="00DB41FB"/>
    <w:rsid w:val="00DB41FE"/>
    <w:rsid w:val="00DB4274"/>
    <w:rsid w:val="00DB4593"/>
    <w:rsid w:val="00DB49D6"/>
    <w:rsid w:val="00DB4C0E"/>
    <w:rsid w:val="00DB4E77"/>
    <w:rsid w:val="00DB4F03"/>
    <w:rsid w:val="00DB4F0C"/>
    <w:rsid w:val="00DB4FAD"/>
    <w:rsid w:val="00DB5080"/>
    <w:rsid w:val="00DB51B5"/>
    <w:rsid w:val="00DB58CA"/>
    <w:rsid w:val="00DB5A06"/>
    <w:rsid w:val="00DB5AAC"/>
    <w:rsid w:val="00DB5EBA"/>
    <w:rsid w:val="00DB606E"/>
    <w:rsid w:val="00DB60D5"/>
    <w:rsid w:val="00DB64F5"/>
    <w:rsid w:val="00DB66CA"/>
    <w:rsid w:val="00DB66F6"/>
    <w:rsid w:val="00DB67B5"/>
    <w:rsid w:val="00DB67D4"/>
    <w:rsid w:val="00DB6896"/>
    <w:rsid w:val="00DB69C4"/>
    <w:rsid w:val="00DB6E7A"/>
    <w:rsid w:val="00DB6EB2"/>
    <w:rsid w:val="00DB6FC7"/>
    <w:rsid w:val="00DB704F"/>
    <w:rsid w:val="00DB72BB"/>
    <w:rsid w:val="00DB7736"/>
    <w:rsid w:val="00DB7C53"/>
    <w:rsid w:val="00DB7C71"/>
    <w:rsid w:val="00DC005B"/>
    <w:rsid w:val="00DC0351"/>
    <w:rsid w:val="00DC03CE"/>
    <w:rsid w:val="00DC050B"/>
    <w:rsid w:val="00DC06C0"/>
    <w:rsid w:val="00DC074A"/>
    <w:rsid w:val="00DC0D6A"/>
    <w:rsid w:val="00DC0DBC"/>
    <w:rsid w:val="00DC0F2D"/>
    <w:rsid w:val="00DC141E"/>
    <w:rsid w:val="00DC1483"/>
    <w:rsid w:val="00DC17D2"/>
    <w:rsid w:val="00DC1A09"/>
    <w:rsid w:val="00DC1A7E"/>
    <w:rsid w:val="00DC1D85"/>
    <w:rsid w:val="00DC1F6E"/>
    <w:rsid w:val="00DC203E"/>
    <w:rsid w:val="00DC20DC"/>
    <w:rsid w:val="00DC21A6"/>
    <w:rsid w:val="00DC2346"/>
    <w:rsid w:val="00DC234D"/>
    <w:rsid w:val="00DC291E"/>
    <w:rsid w:val="00DC2A73"/>
    <w:rsid w:val="00DC2BE1"/>
    <w:rsid w:val="00DC2C7F"/>
    <w:rsid w:val="00DC2CB8"/>
    <w:rsid w:val="00DC2E3C"/>
    <w:rsid w:val="00DC2EAF"/>
    <w:rsid w:val="00DC2EFF"/>
    <w:rsid w:val="00DC2FE8"/>
    <w:rsid w:val="00DC303A"/>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2C"/>
    <w:rsid w:val="00DC5E2F"/>
    <w:rsid w:val="00DC5ED7"/>
    <w:rsid w:val="00DC5FE2"/>
    <w:rsid w:val="00DC5FF5"/>
    <w:rsid w:val="00DC6379"/>
    <w:rsid w:val="00DC6BDB"/>
    <w:rsid w:val="00DC7061"/>
    <w:rsid w:val="00DC7339"/>
    <w:rsid w:val="00DC754C"/>
    <w:rsid w:val="00DC7722"/>
    <w:rsid w:val="00DC77AA"/>
    <w:rsid w:val="00DC79B3"/>
    <w:rsid w:val="00DC7A39"/>
    <w:rsid w:val="00DC7AB7"/>
    <w:rsid w:val="00DC7B30"/>
    <w:rsid w:val="00DC7B35"/>
    <w:rsid w:val="00DC7B91"/>
    <w:rsid w:val="00DC7CC1"/>
    <w:rsid w:val="00DD0234"/>
    <w:rsid w:val="00DD0A2A"/>
    <w:rsid w:val="00DD0C0E"/>
    <w:rsid w:val="00DD0C8E"/>
    <w:rsid w:val="00DD0E24"/>
    <w:rsid w:val="00DD1457"/>
    <w:rsid w:val="00DD14B3"/>
    <w:rsid w:val="00DD1796"/>
    <w:rsid w:val="00DD1858"/>
    <w:rsid w:val="00DD1AAA"/>
    <w:rsid w:val="00DD1D49"/>
    <w:rsid w:val="00DD1E63"/>
    <w:rsid w:val="00DD23D1"/>
    <w:rsid w:val="00DD2463"/>
    <w:rsid w:val="00DD27FE"/>
    <w:rsid w:val="00DD2DB6"/>
    <w:rsid w:val="00DD2ECC"/>
    <w:rsid w:val="00DD2F86"/>
    <w:rsid w:val="00DD312F"/>
    <w:rsid w:val="00DD3382"/>
    <w:rsid w:val="00DD3404"/>
    <w:rsid w:val="00DD3459"/>
    <w:rsid w:val="00DD3514"/>
    <w:rsid w:val="00DD355F"/>
    <w:rsid w:val="00DD371D"/>
    <w:rsid w:val="00DD3A48"/>
    <w:rsid w:val="00DD3C6B"/>
    <w:rsid w:val="00DD3D11"/>
    <w:rsid w:val="00DD417C"/>
    <w:rsid w:val="00DD435E"/>
    <w:rsid w:val="00DD4705"/>
    <w:rsid w:val="00DD4778"/>
    <w:rsid w:val="00DD478A"/>
    <w:rsid w:val="00DD49DE"/>
    <w:rsid w:val="00DD4CE7"/>
    <w:rsid w:val="00DD4D1E"/>
    <w:rsid w:val="00DD4DB9"/>
    <w:rsid w:val="00DD4E14"/>
    <w:rsid w:val="00DD509C"/>
    <w:rsid w:val="00DD5293"/>
    <w:rsid w:val="00DD52A1"/>
    <w:rsid w:val="00DD53D0"/>
    <w:rsid w:val="00DD55D3"/>
    <w:rsid w:val="00DD586A"/>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2A6"/>
    <w:rsid w:val="00DD73A2"/>
    <w:rsid w:val="00DD7624"/>
    <w:rsid w:val="00DD78E2"/>
    <w:rsid w:val="00DD794F"/>
    <w:rsid w:val="00DD7977"/>
    <w:rsid w:val="00DD7C18"/>
    <w:rsid w:val="00DD7E55"/>
    <w:rsid w:val="00DD7E5E"/>
    <w:rsid w:val="00DE0246"/>
    <w:rsid w:val="00DE0578"/>
    <w:rsid w:val="00DE0727"/>
    <w:rsid w:val="00DE0F41"/>
    <w:rsid w:val="00DE150D"/>
    <w:rsid w:val="00DE1572"/>
    <w:rsid w:val="00DE1808"/>
    <w:rsid w:val="00DE191A"/>
    <w:rsid w:val="00DE1B08"/>
    <w:rsid w:val="00DE1E7E"/>
    <w:rsid w:val="00DE20A4"/>
    <w:rsid w:val="00DE2662"/>
    <w:rsid w:val="00DE279B"/>
    <w:rsid w:val="00DE2936"/>
    <w:rsid w:val="00DE2D33"/>
    <w:rsid w:val="00DE2F0F"/>
    <w:rsid w:val="00DE3338"/>
    <w:rsid w:val="00DE3361"/>
    <w:rsid w:val="00DE3388"/>
    <w:rsid w:val="00DE343B"/>
    <w:rsid w:val="00DE3476"/>
    <w:rsid w:val="00DE349E"/>
    <w:rsid w:val="00DE3743"/>
    <w:rsid w:val="00DE3781"/>
    <w:rsid w:val="00DE3953"/>
    <w:rsid w:val="00DE39CB"/>
    <w:rsid w:val="00DE3ACF"/>
    <w:rsid w:val="00DE415C"/>
    <w:rsid w:val="00DE4220"/>
    <w:rsid w:val="00DE437C"/>
    <w:rsid w:val="00DE43B7"/>
    <w:rsid w:val="00DE4645"/>
    <w:rsid w:val="00DE4897"/>
    <w:rsid w:val="00DE4928"/>
    <w:rsid w:val="00DE4953"/>
    <w:rsid w:val="00DE49EA"/>
    <w:rsid w:val="00DE5068"/>
    <w:rsid w:val="00DE52AB"/>
    <w:rsid w:val="00DE52B8"/>
    <w:rsid w:val="00DE52F2"/>
    <w:rsid w:val="00DE5465"/>
    <w:rsid w:val="00DE54C8"/>
    <w:rsid w:val="00DE551E"/>
    <w:rsid w:val="00DE55CD"/>
    <w:rsid w:val="00DE5699"/>
    <w:rsid w:val="00DE5A3A"/>
    <w:rsid w:val="00DE5B99"/>
    <w:rsid w:val="00DE5DEB"/>
    <w:rsid w:val="00DE6AD7"/>
    <w:rsid w:val="00DE6B2C"/>
    <w:rsid w:val="00DE6B53"/>
    <w:rsid w:val="00DE6BBB"/>
    <w:rsid w:val="00DE6C31"/>
    <w:rsid w:val="00DE6D29"/>
    <w:rsid w:val="00DE714F"/>
    <w:rsid w:val="00DE7427"/>
    <w:rsid w:val="00DE792A"/>
    <w:rsid w:val="00DE793C"/>
    <w:rsid w:val="00DE7A7B"/>
    <w:rsid w:val="00DE7BF4"/>
    <w:rsid w:val="00DE7DC9"/>
    <w:rsid w:val="00DE7DF2"/>
    <w:rsid w:val="00DE7F21"/>
    <w:rsid w:val="00DE7FF8"/>
    <w:rsid w:val="00DF0B41"/>
    <w:rsid w:val="00DF12E9"/>
    <w:rsid w:val="00DF1349"/>
    <w:rsid w:val="00DF14A0"/>
    <w:rsid w:val="00DF14BA"/>
    <w:rsid w:val="00DF1631"/>
    <w:rsid w:val="00DF166D"/>
    <w:rsid w:val="00DF16C1"/>
    <w:rsid w:val="00DF1880"/>
    <w:rsid w:val="00DF18EF"/>
    <w:rsid w:val="00DF1965"/>
    <w:rsid w:val="00DF1C5A"/>
    <w:rsid w:val="00DF1E27"/>
    <w:rsid w:val="00DF1F15"/>
    <w:rsid w:val="00DF2485"/>
    <w:rsid w:val="00DF2572"/>
    <w:rsid w:val="00DF2F50"/>
    <w:rsid w:val="00DF3142"/>
    <w:rsid w:val="00DF325E"/>
    <w:rsid w:val="00DF3671"/>
    <w:rsid w:val="00DF3686"/>
    <w:rsid w:val="00DF372F"/>
    <w:rsid w:val="00DF39E1"/>
    <w:rsid w:val="00DF4084"/>
    <w:rsid w:val="00DF40C9"/>
    <w:rsid w:val="00DF412B"/>
    <w:rsid w:val="00DF41CA"/>
    <w:rsid w:val="00DF4B69"/>
    <w:rsid w:val="00DF508F"/>
    <w:rsid w:val="00DF5151"/>
    <w:rsid w:val="00DF5744"/>
    <w:rsid w:val="00DF5848"/>
    <w:rsid w:val="00DF5B08"/>
    <w:rsid w:val="00DF5C19"/>
    <w:rsid w:val="00DF5DD4"/>
    <w:rsid w:val="00DF5DD9"/>
    <w:rsid w:val="00DF5FAD"/>
    <w:rsid w:val="00DF608F"/>
    <w:rsid w:val="00DF63C5"/>
    <w:rsid w:val="00DF648E"/>
    <w:rsid w:val="00DF6528"/>
    <w:rsid w:val="00DF6B0F"/>
    <w:rsid w:val="00DF6DF8"/>
    <w:rsid w:val="00DF6F3B"/>
    <w:rsid w:val="00DF6FC6"/>
    <w:rsid w:val="00DF7286"/>
    <w:rsid w:val="00DF7422"/>
    <w:rsid w:val="00DF7683"/>
    <w:rsid w:val="00DF7A28"/>
    <w:rsid w:val="00DF7C5B"/>
    <w:rsid w:val="00DF7C87"/>
    <w:rsid w:val="00DF7E84"/>
    <w:rsid w:val="00DF7F38"/>
    <w:rsid w:val="00E003F1"/>
    <w:rsid w:val="00E00588"/>
    <w:rsid w:val="00E0067B"/>
    <w:rsid w:val="00E006AC"/>
    <w:rsid w:val="00E00786"/>
    <w:rsid w:val="00E007BD"/>
    <w:rsid w:val="00E00D44"/>
    <w:rsid w:val="00E00E0C"/>
    <w:rsid w:val="00E0109A"/>
    <w:rsid w:val="00E01238"/>
    <w:rsid w:val="00E015D6"/>
    <w:rsid w:val="00E016EF"/>
    <w:rsid w:val="00E01838"/>
    <w:rsid w:val="00E0187C"/>
    <w:rsid w:val="00E01BA2"/>
    <w:rsid w:val="00E01C9D"/>
    <w:rsid w:val="00E02276"/>
    <w:rsid w:val="00E02368"/>
    <w:rsid w:val="00E02474"/>
    <w:rsid w:val="00E024F2"/>
    <w:rsid w:val="00E024FE"/>
    <w:rsid w:val="00E026F1"/>
    <w:rsid w:val="00E029DF"/>
    <w:rsid w:val="00E02B00"/>
    <w:rsid w:val="00E02DD8"/>
    <w:rsid w:val="00E02F3F"/>
    <w:rsid w:val="00E0334E"/>
    <w:rsid w:val="00E03415"/>
    <w:rsid w:val="00E034DD"/>
    <w:rsid w:val="00E03A3F"/>
    <w:rsid w:val="00E03CA6"/>
    <w:rsid w:val="00E03DA7"/>
    <w:rsid w:val="00E03ED6"/>
    <w:rsid w:val="00E03F5F"/>
    <w:rsid w:val="00E04B4B"/>
    <w:rsid w:val="00E04EC6"/>
    <w:rsid w:val="00E05158"/>
    <w:rsid w:val="00E0525F"/>
    <w:rsid w:val="00E05291"/>
    <w:rsid w:val="00E05357"/>
    <w:rsid w:val="00E054FC"/>
    <w:rsid w:val="00E059A9"/>
    <w:rsid w:val="00E05A6C"/>
    <w:rsid w:val="00E05ACC"/>
    <w:rsid w:val="00E05B34"/>
    <w:rsid w:val="00E05F2C"/>
    <w:rsid w:val="00E06002"/>
    <w:rsid w:val="00E06440"/>
    <w:rsid w:val="00E06AB8"/>
    <w:rsid w:val="00E0728A"/>
    <w:rsid w:val="00E07533"/>
    <w:rsid w:val="00E0793E"/>
    <w:rsid w:val="00E07A5E"/>
    <w:rsid w:val="00E07C28"/>
    <w:rsid w:val="00E07EFB"/>
    <w:rsid w:val="00E10091"/>
    <w:rsid w:val="00E10102"/>
    <w:rsid w:val="00E10355"/>
    <w:rsid w:val="00E1041F"/>
    <w:rsid w:val="00E10515"/>
    <w:rsid w:val="00E10633"/>
    <w:rsid w:val="00E10971"/>
    <w:rsid w:val="00E10B69"/>
    <w:rsid w:val="00E10EBC"/>
    <w:rsid w:val="00E10F79"/>
    <w:rsid w:val="00E11064"/>
    <w:rsid w:val="00E110D3"/>
    <w:rsid w:val="00E11762"/>
    <w:rsid w:val="00E1191B"/>
    <w:rsid w:val="00E11C32"/>
    <w:rsid w:val="00E120A4"/>
    <w:rsid w:val="00E1214C"/>
    <w:rsid w:val="00E12567"/>
    <w:rsid w:val="00E128DE"/>
    <w:rsid w:val="00E129C1"/>
    <w:rsid w:val="00E12ED3"/>
    <w:rsid w:val="00E1303D"/>
    <w:rsid w:val="00E13182"/>
    <w:rsid w:val="00E131E4"/>
    <w:rsid w:val="00E132DE"/>
    <w:rsid w:val="00E1336D"/>
    <w:rsid w:val="00E134D9"/>
    <w:rsid w:val="00E137AA"/>
    <w:rsid w:val="00E13808"/>
    <w:rsid w:val="00E139B4"/>
    <w:rsid w:val="00E13B24"/>
    <w:rsid w:val="00E13C3C"/>
    <w:rsid w:val="00E13CF6"/>
    <w:rsid w:val="00E14125"/>
    <w:rsid w:val="00E142D3"/>
    <w:rsid w:val="00E1446A"/>
    <w:rsid w:val="00E144FD"/>
    <w:rsid w:val="00E14692"/>
    <w:rsid w:val="00E14A27"/>
    <w:rsid w:val="00E14D40"/>
    <w:rsid w:val="00E150AF"/>
    <w:rsid w:val="00E157F4"/>
    <w:rsid w:val="00E15817"/>
    <w:rsid w:val="00E1594D"/>
    <w:rsid w:val="00E15A0F"/>
    <w:rsid w:val="00E15A79"/>
    <w:rsid w:val="00E15B9C"/>
    <w:rsid w:val="00E15BBB"/>
    <w:rsid w:val="00E15C1F"/>
    <w:rsid w:val="00E15D3E"/>
    <w:rsid w:val="00E1612F"/>
    <w:rsid w:val="00E1632B"/>
    <w:rsid w:val="00E16718"/>
    <w:rsid w:val="00E16E46"/>
    <w:rsid w:val="00E16F82"/>
    <w:rsid w:val="00E16F95"/>
    <w:rsid w:val="00E17023"/>
    <w:rsid w:val="00E17443"/>
    <w:rsid w:val="00E175B4"/>
    <w:rsid w:val="00E1764C"/>
    <w:rsid w:val="00E177C3"/>
    <w:rsid w:val="00E17BB8"/>
    <w:rsid w:val="00E17E1C"/>
    <w:rsid w:val="00E20062"/>
    <w:rsid w:val="00E2048C"/>
    <w:rsid w:val="00E208FF"/>
    <w:rsid w:val="00E20A31"/>
    <w:rsid w:val="00E20DDD"/>
    <w:rsid w:val="00E21911"/>
    <w:rsid w:val="00E21E16"/>
    <w:rsid w:val="00E21F92"/>
    <w:rsid w:val="00E22148"/>
    <w:rsid w:val="00E221E4"/>
    <w:rsid w:val="00E223F5"/>
    <w:rsid w:val="00E224EC"/>
    <w:rsid w:val="00E2279C"/>
    <w:rsid w:val="00E22E0D"/>
    <w:rsid w:val="00E22E10"/>
    <w:rsid w:val="00E22FBC"/>
    <w:rsid w:val="00E23071"/>
    <w:rsid w:val="00E23453"/>
    <w:rsid w:val="00E23584"/>
    <w:rsid w:val="00E236B1"/>
    <w:rsid w:val="00E2385E"/>
    <w:rsid w:val="00E23B85"/>
    <w:rsid w:val="00E24128"/>
    <w:rsid w:val="00E243A7"/>
    <w:rsid w:val="00E24920"/>
    <w:rsid w:val="00E249D9"/>
    <w:rsid w:val="00E24BC1"/>
    <w:rsid w:val="00E24F11"/>
    <w:rsid w:val="00E25084"/>
    <w:rsid w:val="00E25317"/>
    <w:rsid w:val="00E253E9"/>
    <w:rsid w:val="00E25B0D"/>
    <w:rsid w:val="00E25B35"/>
    <w:rsid w:val="00E25BC5"/>
    <w:rsid w:val="00E25C2F"/>
    <w:rsid w:val="00E25D86"/>
    <w:rsid w:val="00E25E4A"/>
    <w:rsid w:val="00E261BD"/>
    <w:rsid w:val="00E26308"/>
    <w:rsid w:val="00E263A2"/>
    <w:rsid w:val="00E26435"/>
    <w:rsid w:val="00E2663C"/>
    <w:rsid w:val="00E266F2"/>
    <w:rsid w:val="00E26771"/>
    <w:rsid w:val="00E267DE"/>
    <w:rsid w:val="00E270D9"/>
    <w:rsid w:val="00E2710D"/>
    <w:rsid w:val="00E27408"/>
    <w:rsid w:val="00E27484"/>
    <w:rsid w:val="00E2756F"/>
    <w:rsid w:val="00E276CF"/>
    <w:rsid w:val="00E2799C"/>
    <w:rsid w:val="00E27A06"/>
    <w:rsid w:val="00E303D6"/>
    <w:rsid w:val="00E30447"/>
    <w:rsid w:val="00E3054F"/>
    <w:rsid w:val="00E3062A"/>
    <w:rsid w:val="00E30741"/>
    <w:rsid w:val="00E30C13"/>
    <w:rsid w:val="00E30EEB"/>
    <w:rsid w:val="00E3108F"/>
    <w:rsid w:val="00E31375"/>
    <w:rsid w:val="00E315D9"/>
    <w:rsid w:val="00E316BF"/>
    <w:rsid w:val="00E316E8"/>
    <w:rsid w:val="00E3199B"/>
    <w:rsid w:val="00E32618"/>
    <w:rsid w:val="00E3271F"/>
    <w:rsid w:val="00E327BA"/>
    <w:rsid w:val="00E32838"/>
    <w:rsid w:val="00E32842"/>
    <w:rsid w:val="00E3286A"/>
    <w:rsid w:val="00E32A37"/>
    <w:rsid w:val="00E32DF2"/>
    <w:rsid w:val="00E32E48"/>
    <w:rsid w:val="00E33130"/>
    <w:rsid w:val="00E3314F"/>
    <w:rsid w:val="00E33169"/>
    <w:rsid w:val="00E3323D"/>
    <w:rsid w:val="00E33381"/>
    <w:rsid w:val="00E3371E"/>
    <w:rsid w:val="00E33844"/>
    <w:rsid w:val="00E338BC"/>
    <w:rsid w:val="00E33BAE"/>
    <w:rsid w:val="00E33C94"/>
    <w:rsid w:val="00E33E51"/>
    <w:rsid w:val="00E33F56"/>
    <w:rsid w:val="00E34166"/>
    <w:rsid w:val="00E345DA"/>
    <w:rsid w:val="00E346F8"/>
    <w:rsid w:val="00E348D8"/>
    <w:rsid w:val="00E34BDA"/>
    <w:rsid w:val="00E35416"/>
    <w:rsid w:val="00E3583D"/>
    <w:rsid w:val="00E35A27"/>
    <w:rsid w:val="00E35A39"/>
    <w:rsid w:val="00E35CAB"/>
    <w:rsid w:val="00E360A5"/>
    <w:rsid w:val="00E368DF"/>
    <w:rsid w:val="00E36973"/>
    <w:rsid w:val="00E36993"/>
    <w:rsid w:val="00E36DC3"/>
    <w:rsid w:val="00E36EA5"/>
    <w:rsid w:val="00E36ED8"/>
    <w:rsid w:val="00E36FBB"/>
    <w:rsid w:val="00E3717C"/>
    <w:rsid w:val="00E3735D"/>
    <w:rsid w:val="00E374AA"/>
    <w:rsid w:val="00E3774E"/>
    <w:rsid w:val="00E3799D"/>
    <w:rsid w:val="00E37A15"/>
    <w:rsid w:val="00E37A68"/>
    <w:rsid w:val="00E37E23"/>
    <w:rsid w:val="00E37EC0"/>
    <w:rsid w:val="00E37EEE"/>
    <w:rsid w:val="00E37F75"/>
    <w:rsid w:val="00E37FDE"/>
    <w:rsid w:val="00E4051B"/>
    <w:rsid w:val="00E40C9C"/>
    <w:rsid w:val="00E414D8"/>
    <w:rsid w:val="00E41552"/>
    <w:rsid w:val="00E415CE"/>
    <w:rsid w:val="00E4195A"/>
    <w:rsid w:val="00E41990"/>
    <w:rsid w:val="00E41B1D"/>
    <w:rsid w:val="00E41FFF"/>
    <w:rsid w:val="00E42067"/>
    <w:rsid w:val="00E42205"/>
    <w:rsid w:val="00E42BE1"/>
    <w:rsid w:val="00E42D1D"/>
    <w:rsid w:val="00E42E08"/>
    <w:rsid w:val="00E42EEC"/>
    <w:rsid w:val="00E43003"/>
    <w:rsid w:val="00E43683"/>
    <w:rsid w:val="00E4392A"/>
    <w:rsid w:val="00E44627"/>
    <w:rsid w:val="00E446AB"/>
    <w:rsid w:val="00E447E7"/>
    <w:rsid w:val="00E448BC"/>
    <w:rsid w:val="00E44C59"/>
    <w:rsid w:val="00E44E66"/>
    <w:rsid w:val="00E44FAF"/>
    <w:rsid w:val="00E44FD3"/>
    <w:rsid w:val="00E45222"/>
    <w:rsid w:val="00E4584A"/>
    <w:rsid w:val="00E4588C"/>
    <w:rsid w:val="00E45C3B"/>
    <w:rsid w:val="00E45EB9"/>
    <w:rsid w:val="00E460F8"/>
    <w:rsid w:val="00E4623B"/>
    <w:rsid w:val="00E464DE"/>
    <w:rsid w:val="00E4684C"/>
    <w:rsid w:val="00E46B18"/>
    <w:rsid w:val="00E46BC0"/>
    <w:rsid w:val="00E46D20"/>
    <w:rsid w:val="00E4715E"/>
    <w:rsid w:val="00E471C2"/>
    <w:rsid w:val="00E472CB"/>
    <w:rsid w:val="00E47473"/>
    <w:rsid w:val="00E475C3"/>
    <w:rsid w:val="00E47B52"/>
    <w:rsid w:val="00E501F6"/>
    <w:rsid w:val="00E5036A"/>
    <w:rsid w:val="00E50454"/>
    <w:rsid w:val="00E50747"/>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3A9"/>
    <w:rsid w:val="00E52729"/>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4D"/>
    <w:rsid w:val="00E551D1"/>
    <w:rsid w:val="00E551F2"/>
    <w:rsid w:val="00E5522C"/>
    <w:rsid w:val="00E554A2"/>
    <w:rsid w:val="00E5595B"/>
    <w:rsid w:val="00E55A91"/>
    <w:rsid w:val="00E55BAF"/>
    <w:rsid w:val="00E55BC3"/>
    <w:rsid w:val="00E55BE4"/>
    <w:rsid w:val="00E55D15"/>
    <w:rsid w:val="00E55E7F"/>
    <w:rsid w:val="00E56238"/>
    <w:rsid w:val="00E565F5"/>
    <w:rsid w:val="00E5701F"/>
    <w:rsid w:val="00E57122"/>
    <w:rsid w:val="00E572AA"/>
    <w:rsid w:val="00E573BC"/>
    <w:rsid w:val="00E5742D"/>
    <w:rsid w:val="00E574BB"/>
    <w:rsid w:val="00E57698"/>
    <w:rsid w:val="00E57836"/>
    <w:rsid w:val="00E579FD"/>
    <w:rsid w:val="00E57CBF"/>
    <w:rsid w:val="00E57DC6"/>
    <w:rsid w:val="00E57F0A"/>
    <w:rsid w:val="00E57FE1"/>
    <w:rsid w:val="00E601B5"/>
    <w:rsid w:val="00E6083A"/>
    <w:rsid w:val="00E60B7B"/>
    <w:rsid w:val="00E60D38"/>
    <w:rsid w:val="00E60DA6"/>
    <w:rsid w:val="00E61061"/>
    <w:rsid w:val="00E61130"/>
    <w:rsid w:val="00E6131F"/>
    <w:rsid w:val="00E6161F"/>
    <w:rsid w:val="00E6199B"/>
    <w:rsid w:val="00E61BA0"/>
    <w:rsid w:val="00E61BA9"/>
    <w:rsid w:val="00E61EB9"/>
    <w:rsid w:val="00E6200C"/>
    <w:rsid w:val="00E625C1"/>
    <w:rsid w:val="00E628D2"/>
    <w:rsid w:val="00E629A1"/>
    <w:rsid w:val="00E62C28"/>
    <w:rsid w:val="00E62C98"/>
    <w:rsid w:val="00E62DE5"/>
    <w:rsid w:val="00E62ECF"/>
    <w:rsid w:val="00E63314"/>
    <w:rsid w:val="00E63421"/>
    <w:rsid w:val="00E6363C"/>
    <w:rsid w:val="00E6368E"/>
    <w:rsid w:val="00E63845"/>
    <w:rsid w:val="00E63AB5"/>
    <w:rsid w:val="00E63B70"/>
    <w:rsid w:val="00E63C2D"/>
    <w:rsid w:val="00E63E93"/>
    <w:rsid w:val="00E63F78"/>
    <w:rsid w:val="00E6461D"/>
    <w:rsid w:val="00E64AF4"/>
    <w:rsid w:val="00E64C3D"/>
    <w:rsid w:val="00E64DAB"/>
    <w:rsid w:val="00E64DEE"/>
    <w:rsid w:val="00E64E9E"/>
    <w:rsid w:val="00E650A1"/>
    <w:rsid w:val="00E652FA"/>
    <w:rsid w:val="00E6542C"/>
    <w:rsid w:val="00E65430"/>
    <w:rsid w:val="00E65442"/>
    <w:rsid w:val="00E65449"/>
    <w:rsid w:val="00E6576C"/>
    <w:rsid w:val="00E65888"/>
    <w:rsid w:val="00E65C72"/>
    <w:rsid w:val="00E65EAC"/>
    <w:rsid w:val="00E65ED2"/>
    <w:rsid w:val="00E65EE5"/>
    <w:rsid w:val="00E6604E"/>
    <w:rsid w:val="00E6655B"/>
    <w:rsid w:val="00E665DE"/>
    <w:rsid w:val="00E66636"/>
    <w:rsid w:val="00E66886"/>
    <w:rsid w:val="00E66B81"/>
    <w:rsid w:val="00E6755C"/>
    <w:rsid w:val="00E67561"/>
    <w:rsid w:val="00E675C0"/>
    <w:rsid w:val="00E6764D"/>
    <w:rsid w:val="00E67704"/>
    <w:rsid w:val="00E6781D"/>
    <w:rsid w:val="00E678FB"/>
    <w:rsid w:val="00E67A29"/>
    <w:rsid w:val="00E67A40"/>
    <w:rsid w:val="00E700F6"/>
    <w:rsid w:val="00E701AD"/>
    <w:rsid w:val="00E7051E"/>
    <w:rsid w:val="00E7087E"/>
    <w:rsid w:val="00E708AC"/>
    <w:rsid w:val="00E708FC"/>
    <w:rsid w:val="00E70950"/>
    <w:rsid w:val="00E71054"/>
    <w:rsid w:val="00E71109"/>
    <w:rsid w:val="00E711B6"/>
    <w:rsid w:val="00E71917"/>
    <w:rsid w:val="00E71B5A"/>
    <w:rsid w:val="00E71B82"/>
    <w:rsid w:val="00E71C67"/>
    <w:rsid w:val="00E721B8"/>
    <w:rsid w:val="00E722F8"/>
    <w:rsid w:val="00E723F2"/>
    <w:rsid w:val="00E723F8"/>
    <w:rsid w:val="00E72A87"/>
    <w:rsid w:val="00E72CCF"/>
    <w:rsid w:val="00E72D25"/>
    <w:rsid w:val="00E72F71"/>
    <w:rsid w:val="00E73624"/>
    <w:rsid w:val="00E7378F"/>
    <w:rsid w:val="00E739E7"/>
    <w:rsid w:val="00E73AC5"/>
    <w:rsid w:val="00E73CBC"/>
    <w:rsid w:val="00E74037"/>
    <w:rsid w:val="00E7403F"/>
    <w:rsid w:val="00E742D0"/>
    <w:rsid w:val="00E74361"/>
    <w:rsid w:val="00E74503"/>
    <w:rsid w:val="00E745B6"/>
    <w:rsid w:val="00E7462D"/>
    <w:rsid w:val="00E7476C"/>
    <w:rsid w:val="00E7476E"/>
    <w:rsid w:val="00E74B2A"/>
    <w:rsid w:val="00E74BD3"/>
    <w:rsid w:val="00E74DF7"/>
    <w:rsid w:val="00E75360"/>
    <w:rsid w:val="00E7543B"/>
    <w:rsid w:val="00E756C7"/>
    <w:rsid w:val="00E7571B"/>
    <w:rsid w:val="00E757A8"/>
    <w:rsid w:val="00E76220"/>
    <w:rsid w:val="00E7643E"/>
    <w:rsid w:val="00E76547"/>
    <w:rsid w:val="00E76622"/>
    <w:rsid w:val="00E769B1"/>
    <w:rsid w:val="00E76A11"/>
    <w:rsid w:val="00E76AA8"/>
    <w:rsid w:val="00E76FD3"/>
    <w:rsid w:val="00E7728F"/>
    <w:rsid w:val="00E7750E"/>
    <w:rsid w:val="00E7752B"/>
    <w:rsid w:val="00E77542"/>
    <w:rsid w:val="00E7759B"/>
    <w:rsid w:val="00E77B76"/>
    <w:rsid w:val="00E80044"/>
    <w:rsid w:val="00E8006A"/>
    <w:rsid w:val="00E806AE"/>
    <w:rsid w:val="00E80733"/>
    <w:rsid w:val="00E809D7"/>
    <w:rsid w:val="00E80A8C"/>
    <w:rsid w:val="00E80AA4"/>
    <w:rsid w:val="00E80F30"/>
    <w:rsid w:val="00E812E0"/>
    <w:rsid w:val="00E81458"/>
    <w:rsid w:val="00E818E0"/>
    <w:rsid w:val="00E81A1D"/>
    <w:rsid w:val="00E81A76"/>
    <w:rsid w:val="00E81C85"/>
    <w:rsid w:val="00E81CAE"/>
    <w:rsid w:val="00E81E76"/>
    <w:rsid w:val="00E82095"/>
    <w:rsid w:val="00E82195"/>
    <w:rsid w:val="00E82F0F"/>
    <w:rsid w:val="00E830AE"/>
    <w:rsid w:val="00E83180"/>
    <w:rsid w:val="00E8322E"/>
    <w:rsid w:val="00E835C9"/>
    <w:rsid w:val="00E83636"/>
    <w:rsid w:val="00E8380A"/>
    <w:rsid w:val="00E838B1"/>
    <w:rsid w:val="00E838BC"/>
    <w:rsid w:val="00E83BF3"/>
    <w:rsid w:val="00E83CC6"/>
    <w:rsid w:val="00E83F96"/>
    <w:rsid w:val="00E83FF1"/>
    <w:rsid w:val="00E8483C"/>
    <w:rsid w:val="00E849C5"/>
    <w:rsid w:val="00E84CD5"/>
    <w:rsid w:val="00E84D93"/>
    <w:rsid w:val="00E84F4B"/>
    <w:rsid w:val="00E85095"/>
    <w:rsid w:val="00E85DDA"/>
    <w:rsid w:val="00E86102"/>
    <w:rsid w:val="00E8621F"/>
    <w:rsid w:val="00E866DC"/>
    <w:rsid w:val="00E8686A"/>
    <w:rsid w:val="00E86ABB"/>
    <w:rsid w:val="00E86B58"/>
    <w:rsid w:val="00E86BC2"/>
    <w:rsid w:val="00E86D07"/>
    <w:rsid w:val="00E86E71"/>
    <w:rsid w:val="00E870FA"/>
    <w:rsid w:val="00E87366"/>
    <w:rsid w:val="00E87510"/>
    <w:rsid w:val="00E8768F"/>
    <w:rsid w:val="00E8774C"/>
    <w:rsid w:val="00E877BC"/>
    <w:rsid w:val="00E87922"/>
    <w:rsid w:val="00E8796D"/>
    <w:rsid w:val="00E87977"/>
    <w:rsid w:val="00E87A57"/>
    <w:rsid w:val="00E87C5C"/>
    <w:rsid w:val="00E901D8"/>
    <w:rsid w:val="00E9083F"/>
    <w:rsid w:val="00E90EB2"/>
    <w:rsid w:val="00E90F1B"/>
    <w:rsid w:val="00E91205"/>
    <w:rsid w:val="00E914E7"/>
    <w:rsid w:val="00E91511"/>
    <w:rsid w:val="00E91836"/>
    <w:rsid w:val="00E91AF2"/>
    <w:rsid w:val="00E91BD4"/>
    <w:rsid w:val="00E91E9F"/>
    <w:rsid w:val="00E92352"/>
    <w:rsid w:val="00E92446"/>
    <w:rsid w:val="00E92629"/>
    <w:rsid w:val="00E92980"/>
    <w:rsid w:val="00E929DC"/>
    <w:rsid w:val="00E9320E"/>
    <w:rsid w:val="00E93307"/>
    <w:rsid w:val="00E935DA"/>
    <w:rsid w:val="00E939C0"/>
    <w:rsid w:val="00E943DD"/>
    <w:rsid w:val="00E944F2"/>
    <w:rsid w:val="00E9476A"/>
    <w:rsid w:val="00E9516C"/>
    <w:rsid w:val="00E951E9"/>
    <w:rsid w:val="00E9542A"/>
    <w:rsid w:val="00E954FD"/>
    <w:rsid w:val="00E95A38"/>
    <w:rsid w:val="00E95D04"/>
    <w:rsid w:val="00E95DA5"/>
    <w:rsid w:val="00E95EE1"/>
    <w:rsid w:val="00E95F24"/>
    <w:rsid w:val="00E95F26"/>
    <w:rsid w:val="00E960C1"/>
    <w:rsid w:val="00E96324"/>
    <w:rsid w:val="00E9676D"/>
    <w:rsid w:val="00E967CD"/>
    <w:rsid w:val="00E9685C"/>
    <w:rsid w:val="00E96A06"/>
    <w:rsid w:val="00E96C4B"/>
    <w:rsid w:val="00E96D0E"/>
    <w:rsid w:val="00E970DC"/>
    <w:rsid w:val="00E97381"/>
    <w:rsid w:val="00E97383"/>
    <w:rsid w:val="00E973C1"/>
    <w:rsid w:val="00E975B1"/>
    <w:rsid w:val="00E97959"/>
    <w:rsid w:val="00E97D2B"/>
    <w:rsid w:val="00E97E64"/>
    <w:rsid w:val="00E97F68"/>
    <w:rsid w:val="00EA0452"/>
    <w:rsid w:val="00EA0472"/>
    <w:rsid w:val="00EA04B4"/>
    <w:rsid w:val="00EA0969"/>
    <w:rsid w:val="00EA09FB"/>
    <w:rsid w:val="00EA0A7A"/>
    <w:rsid w:val="00EA0B0C"/>
    <w:rsid w:val="00EA0C50"/>
    <w:rsid w:val="00EA0C6C"/>
    <w:rsid w:val="00EA0C9F"/>
    <w:rsid w:val="00EA0E51"/>
    <w:rsid w:val="00EA0E97"/>
    <w:rsid w:val="00EA133B"/>
    <w:rsid w:val="00EA1415"/>
    <w:rsid w:val="00EA1513"/>
    <w:rsid w:val="00EA1795"/>
    <w:rsid w:val="00EA1833"/>
    <w:rsid w:val="00EA1D2D"/>
    <w:rsid w:val="00EA1D48"/>
    <w:rsid w:val="00EA2147"/>
    <w:rsid w:val="00EA2361"/>
    <w:rsid w:val="00EA2771"/>
    <w:rsid w:val="00EA28FA"/>
    <w:rsid w:val="00EA2B15"/>
    <w:rsid w:val="00EA2BF0"/>
    <w:rsid w:val="00EA3219"/>
    <w:rsid w:val="00EA32B9"/>
    <w:rsid w:val="00EA32D4"/>
    <w:rsid w:val="00EA38E5"/>
    <w:rsid w:val="00EA3BAD"/>
    <w:rsid w:val="00EA3BEC"/>
    <w:rsid w:val="00EA3E98"/>
    <w:rsid w:val="00EA3F92"/>
    <w:rsid w:val="00EA4163"/>
    <w:rsid w:val="00EA41EB"/>
    <w:rsid w:val="00EA4DA6"/>
    <w:rsid w:val="00EA4DAA"/>
    <w:rsid w:val="00EA4E7E"/>
    <w:rsid w:val="00EA4E98"/>
    <w:rsid w:val="00EA4FB9"/>
    <w:rsid w:val="00EA4FDA"/>
    <w:rsid w:val="00EA559D"/>
    <w:rsid w:val="00EA5739"/>
    <w:rsid w:val="00EA58F3"/>
    <w:rsid w:val="00EA59E2"/>
    <w:rsid w:val="00EA5A04"/>
    <w:rsid w:val="00EA5AC4"/>
    <w:rsid w:val="00EA5B9F"/>
    <w:rsid w:val="00EA5C04"/>
    <w:rsid w:val="00EA613E"/>
    <w:rsid w:val="00EA61B4"/>
    <w:rsid w:val="00EA61D8"/>
    <w:rsid w:val="00EA6290"/>
    <w:rsid w:val="00EA668C"/>
    <w:rsid w:val="00EA68DE"/>
    <w:rsid w:val="00EA6A01"/>
    <w:rsid w:val="00EA6C61"/>
    <w:rsid w:val="00EA6D8E"/>
    <w:rsid w:val="00EA6DF0"/>
    <w:rsid w:val="00EA7056"/>
    <w:rsid w:val="00EA70F2"/>
    <w:rsid w:val="00EA7A59"/>
    <w:rsid w:val="00EA7C9E"/>
    <w:rsid w:val="00EB010A"/>
    <w:rsid w:val="00EB044D"/>
    <w:rsid w:val="00EB04B1"/>
    <w:rsid w:val="00EB0592"/>
    <w:rsid w:val="00EB0614"/>
    <w:rsid w:val="00EB0A8B"/>
    <w:rsid w:val="00EB0BBE"/>
    <w:rsid w:val="00EB0BE5"/>
    <w:rsid w:val="00EB0C6E"/>
    <w:rsid w:val="00EB0CD5"/>
    <w:rsid w:val="00EB1125"/>
    <w:rsid w:val="00EB11B0"/>
    <w:rsid w:val="00EB14DF"/>
    <w:rsid w:val="00EB1668"/>
    <w:rsid w:val="00EB1943"/>
    <w:rsid w:val="00EB1ABB"/>
    <w:rsid w:val="00EB1F22"/>
    <w:rsid w:val="00EB2840"/>
    <w:rsid w:val="00EB2917"/>
    <w:rsid w:val="00EB2994"/>
    <w:rsid w:val="00EB2A5A"/>
    <w:rsid w:val="00EB2B80"/>
    <w:rsid w:val="00EB2BEA"/>
    <w:rsid w:val="00EB2D87"/>
    <w:rsid w:val="00EB2F42"/>
    <w:rsid w:val="00EB2FBE"/>
    <w:rsid w:val="00EB30B5"/>
    <w:rsid w:val="00EB3571"/>
    <w:rsid w:val="00EB3600"/>
    <w:rsid w:val="00EB3835"/>
    <w:rsid w:val="00EB3A5A"/>
    <w:rsid w:val="00EB3EF5"/>
    <w:rsid w:val="00EB41EA"/>
    <w:rsid w:val="00EB44DB"/>
    <w:rsid w:val="00EB4D7D"/>
    <w:rsid w:val="00EB4E3D"/>
    <w:rsid w:val="00EB4F63"/>
    <w:rsid w:val="00EB52F1"/>
    <w:rsid w:val="00EB53A4"/>
    <w:rsid w:val="00EB5531"/>
    <w:rsid w:val="00EB56B7"/>
    <w:rsid w:val="00EB5A4A"/>
    <w:rsid w:val="00EB5EA9"/>
    <w:rsid w:val="00EB6050"/>
    <w:rsid w:val="00EB6B9D"/>
    <w:rsid w:val="00EB6EA7"/>
    <w:rsid w:val="00EB73B9"/>
    <w:rsid w:val="00EB7566"/>
    <w:rsid w:val="00EB779F"/>
    <w:rsid w:val="00EB77C5"/>
    <w:rsid w:val="00EB7ADF"/>
    <w:rsid w:val="00EB7DBF"/>
    <w:rsid w:val="00EB7FD7"/>
    <w:rsid w:val="00EC0139"/>
    <w:rsid w:val="00EC02CC"/>
    <w:rsid w:val="00EC038E"/>
    <w:rsid w:val="00EC03F2"/>
    <w:rsid w:val="00EC073B"/>
    <w:rsid w:val="00EC0807"/>
    <w:rsid w:val="00EC0994"/>
    <w:rsid w:val="00EC0A80"/>
    <w:rsid w:val="00EC0B32"/>
    <w:rsid w:val="00EC123E"/>
    <w:rsid w:val="00EC15BC"/>
    <w:rsid w:val="00EC15CA"/>
    <w:rsid w:val="00EC17CE"/>
    <w:rsid w:val="00EC1E39"/>
    <w:rsid w:val="00EC1F8E"/>
    <w:rsid w:val="00EC2262"/>
    <w:rsid w:val="00EC2308"/>
    <w:rsid w:val="00EC2565"/>
    <w:rsid w:val="00EC273C"/>
    <w:rsid w:val="00EC2741"/>
    <w:rsid w:val="00EC27A2"/>
    <w:rsid w:val="00EC294D"/>
    <w:rsid w:val="00EC2C67"/>
    <w:rsid w:val="00EC2E7F"/>
    <w:rsid w:val="00EC2E9A"/>
    <w:rsid w:val="00EC3577"/>
    <w:rsid w:val="00EC3C73"/>
    <w:rsid w:val="00EC3E64"/>
    <w:rsid w:val="00EC40C8"/>
    <w:rsid w:val="00EC43AF"/>
    <w:rsid w:val="00EC44FE"/>
    <w:rsid w:val="00EC470F"/>
    <w:rsid w:val="00EC4911"/>
    <w:rsid w:val="00EC4A26"/>
    <w:rsid w:val="00EC4FC6"/>
    <w:rsid w:val="00EC50F4"/>
    <w:rsid w:val="00EC566C"/>
    <w:rsid w:val="00EC573E"/>
    <w:rsid w:val="00EC5839"/>
    <w:rsid w:val="00EC5D3F"/>
    <w:rsid w:val="00EC5F5A"/>
    <w:rsid w:val="00EC62DD"/>
    <w:rsid w:val="00EC6480"/>
    <w:rsid w:val="00EC66DB"/>
    <w:rsid w:val="00EC6737"/>
    <w:rsid w:val="00EC6AA4"/>
    <w:rsid w:val="00EC6B32"/>
    <w:rsid w:val="00EC7071"/>
    <w:rsid w:val="00EC71A9"/>
    <w:rsid w:val="00EC720C"/>
    <w:rsid w:val="00EC721F"/>
    <w:rsid w:val="00EC72C4"/>
    <w:rsid w:val="00EC78FA"/>
    <w:rsid w:val="00EC792A"/>
    <w:rsid w:val="00EC797E"/>
    <w:rsid w:val="00EC7AB6"/>
    <w:rsid w:val="00EC7C2E"/>
    <w:rsid w:val="00EC7DC0"/>
    <w:rsid w:val="00ED0019"/>
    <w:rsid w:val="00ED0209"/>
    <w:rsid w:val="00ED06D3"/>
    <w:rsid w:val="00ED075C"/>
    <w:rsid w:val="00ED10D5"/>
    <w:rsid w:val="00ED111C"/>
    <w:rsid w:val="00ED1138"/>
    <w:rsid w:val="00ED11DB"/>
    <w:rsid w:val="00ED12A9"/>
    <w:rsid w:val="00ED12F8"/>
    <w:rsid w:val="00ED1937"/>
    <w:rsid w:val="00ED1A2F"/>
    <w:rsid w:val="00ED1EE8"/>
    <w:rsid w:val="00ED1F01"/>
    <w:rsid w:val="00ED1F30"/>
    <w:rsid w:val="00ED2125"/>
    <w:rsid w:val="00ED2261"/>
    <w:rsid w:val="00ED2A3F"/>
    <w:rsid w:val="00ED3027"/>
    <w:rsid w:val="00ED316E"/>
    <w:rsid w:val="00ED350A"/>
    <w:rsid w:val="00ED391D"/>
    <w:rsid w:val="00ED39B6"/>
    <w:rsid w:val="00ED3ABE"/>
    <w:rsid w:val="00ED43E1"/>
    <w:rsid w:val="00ED44B2"/>
    <w:rsid w:val="00ED4628"/>
    <w:rsid w:val="00ED4A55"/>
    <w:rsid w:val="00ED4EE8"/>
    <w:rsid w:val="00ED4F68"/>
    <w:rsid w:val="00ED4FBF"/>
    <w:rsid w:val="00ED529D"/>
    <w:rsid w:val="00ED53B0"/>
    <w:rsid w:val="00ED55F6"/>
    <w:rsid w:val="00ED5BE4"/>
    <w:rsid w:val="00ED5C33"/>
    <w:rsid w:val="00ED5FB0"/>
    <w:rsid w:val="00ED6109"/>
    <w:rsid w:val="00ED6517"/>
    <w:rsid w:val="00ED65E2"/>
    <w:rsid w:val="00ED662B"/>
    <w:rsid w:val="00ED6850"/>
    <w:rsid w:val="00ED68F6"/>
    <w:rsid w:val="00ED6B16"/>
    <w:rsid w:val="00ED6E79"/>
    <w:rsid w:val="00ED705C"/>
    <w:rsid w:val="00ED795C"/>
    <w:rsid w:val="00ED7C95"/>
    <w:rsid w:val="00ED7D23"/>
    <w:rsid w:val="00ED7D82"/>
    <w:rsid w:val="00ED7DF7"/>
    <w:rsid w:val="00ED7EF7"/>
    <w:rsid w:val="00ED7FB8"/>
    <w:rsid w:val="00EE064D"/>
    <w:rsid w:val="00EE06E9"/>
    <w:rsid w:val="00EE09E1"/>
    <w:rsid w:val="00EE0A8C"/>
    <w:rsid w:val="00EE0D28"/>
    <w:rsid w:val="00EE0D4C"/>
    <w:rsid w:val="00EE11C8"/>
    <w:rsid w:val="00EE1294"/>
    <w:rsid w:val="00EE139B"/>
    <w:rsid w:val="00EE1465"/>
    <w:rsid w:val="00EE1557"/>
    <w:rsid w:val="00EE1741"/>
    <w:rsid w:val="00EE17F2"/>
    <w:rsid w:val="00EE1819"/>
    <w:rsid w:val="00EE1877"/>
    <w:rsid w:val="00EE1A3A"/>
    <w:rsid w:val="00EE1D13"/>
    <w:rsid w:val="00EE1D30"/>
    <w:rsid w:val="00EE20F3"/>
    <w:rsid w:val="00EE22B5"/>
    <w:rsid w:val="00EE2417"/>
    <w:rsid w:val="00EE268F"/>
    <w:rsid w:val="00EE2802"/>
    <w:rsid w:val="00EE283E"/>
    <w:rsid w:val="00EE292F"/>
    <w:rsid w:val="00EE2937"/>
    <w:rsid w:val="00EE297C"/>
    <w:rsid w:val="00EE2B74"/>
    <w:rsid w:val="00EE2E1B"/>
    <w:rsid w:val="00EE3075"/>
    <w:rsid w:val="00EE30CA"/>
    <w:rsid w:val="00EE3101"/>
    <w:rsid w:val="00EE34E4"/>
    <w:rsid w:val="00EE3929"/>
    <w:rsid w:val="00EE39C8"/>
    <w:rsid w:val="00EE3B49"/>
    <w:rsid w:val="00EE3F60"/>
    <w:rsid w:val="00EE3F98"/>
    <w:rsid w:val="00EE4140"/>
    <w:rsid w:val="00EE4244"/>
    <w:rsid w:val="00EE43F1"/>
    <w:rsid w:val="00EE43FD"/>
    <w:rsid w:val="00EE4474"/>
    <w:rsid w:val="00EE45CE"/>
    <w:rsid w:val="00EE48CF"/>
    <w:rsid w:val="00EE49F9"/>
    <w:rsid w:val="00EE4AEC"/>
    <w:rsid w:val="00EE4D05"/>
    <w:rsid w:val="00EE4E7F"/>
    <w:rsid w:val="00EE5071"/>
    <w:rsid w:val="00EE518F"/>
    <w:rsid w:val="00EE58E7"/>
    <w:rsid w:val="00EE5BA6"/>
    <w:rsid w:val="00EE6252"/>
    <w:rsid w:val="00EE64D3"/>
    <w:rsid w:val="00EE6BCF"/>
    <w:rsid w:val="00EE6E1F"/>
    <w:rsid w:val="00EE7108"/>
    <w:rsid w:val="00EE717B"/>
    <w:rsid w:val="00EE759E"/>
    <w:rsid w:val="00EE793C"/>
    <w:rsid w:val="00EE7ECC"/>
    <w:rsid w:val="00EF054B"/>
    <w:rsid w:val="00EF059D"/>
    <w:rsid w:val="00EF07AE"/>
    <w:rsid w:val="00EF0865"/>
    <w:rsid w:val="00EF08D3"/>
    <w:rsid w:val="00EF09BF"/>
    <w:rsid w:val="00EF0AA0"/>
    <w:rsid w:val="00EF0C00"/>
    <w:rsid w:val="00EF0DB1"/>
    <w:rsid w:val="00EF0DCB"/>
    <w:rsid w:val="00EF0E5C"/>
    <w:rsid w:val="00EF1189"/>
    <w:rsid w:val="00EF11FF"/>
    <w:rsid w:val="00EF14FC"/>
    <w:rsid w:val="00EF165F"/>
    <w:rsid w:val="00EF1D29"/>
    <w:rsid w:val="00EF1FBF"/>
    <w:rsid w:val="00EF2254"/>
    <w:rsid w:val="00EF23C2"/>
    <w:rsid w:val="00EF27BF"/>
    <w:rsid w:val="00EF2CA5"/>
    <w:rsid w:val="00EF2D8B"/>
    <w:rsid w:val="00EF3035"/>
    <w:rsid w:val="00EF31B6"/>
    <w:rsid w:val="00EF3559"/>
    <w:rsid w:val="00EF371B"/>
    <w:rsid w:val="00EF38DB"/>
    <w:rsid w:val="00EF38E0"/>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A54"/>
    <w:rsid w:val="00EF6EFF"/>
    <w:rsid w:val="00EF6F60"/>
    <w:rsid w:val="00EF700C"/>
    <w:rsid w:val="00EF7095"/>
    <w:rsid w:val="00EF710E"/>
    <w:rsid w:val="00EF714A"/>
    <w:rsid w:val="00EF7224"/>
    <w:rsid w:val="00EF72B5"/>
    <w:rsid w:val="00EF74AA"/>
    <w:rsid w:val="00EF7A25"/>
    <w:rsid w:val="00F0006E"/>
    <w:rsid w:val="00F000D4"/>
    <w:rsid w:val="00F0039A"/>
    <w:rsid w:val="00F0049F"/>
    <w:rsid w:val="00F006E1"/>
    <w:rsid w:val="00F00800"/>
    <w:rsid w:val="00F00BF4"/>
    <w:rsid w:val="00F00BFC"/>
    <w:rsid w:val="00F00CDA"/>
    <w:rsid w:val="00F00E72"/>
    <w:rsid w:val="00F01013"/>
    <w:rsid w:val="00F014E0"/>
    <w:rsid w:val="00F01715"/>
    <w:rsid w:val="00F018C4"/>
    <w:rsid w:val="00F01B4A"/>
    <w:rsid w:val="00F01CF8"/>
    <w:rsid w:val="00F01D48"/>
    <w:rsid w:val="00F02126"/>
    <w:rsid w:val="00F02250"/>
    <w:rsid w:val="00F02542"/>
    <w:rsid w:val="00F025CC"/>
    <w:rsid w:val="00F027D4"/>
    <w:rsid w:val="00F0292D"/>
    <w:rsid w:val="00F02CBF"/>
    <w:rsid w:val="00F031F9"/>
    <w:rsid w:val="00F032A3"/>
    <w:rsid w:val="00F0333D"/>
    <w:rsid w:val="00F036A3"/>
    <w:rsid w:val="00F03EBB"/>
    <w:rsid w:val="00F04403"/>
    <w:rsid w:val="00F04468"/>
    <w:rsid w:val="00F04975"/>
    <w:rsid w:val="00F04EBF"/>
    <w:rsid w:val="00F054E4"/>
    <w:rsid w:val="00F055DE"/>
    <w:rsid w:val="00F05858"/>
    <w:rsid w:val="00F0590A"/>
    <w:rsid w:val="00F05B8C"/>
    <w:rsid w:val="00F060B4"/>
    <w:rsid w:val="00F06370"/>
    <w:rsid w:val="00F063FB"/>
    <w:rsid w:val="00F06542"/>
    <w:rsid w:val="00F07206"/>
    <w:rsid w:val="00F0777A"/>
    <w:rsid w:val="00F0790D"/>
    <w:rsid w:val="00F07A54"/>
    <w:rsid w:val="00F07AEA"/>
    <w:rsid w:val="00F07E73"/>
    <w:rsid w:val="00F10255"/>
    <w:rsid w:val="00F103AC"/>
    <w:rsid w:val="00F106F9"/>
    <w:rsid w:val="00F10709"/>
    <w:rsid w:val="00F10B99"/>
    <w:rsid w:val="00F10D19"/>
    <w:rsid w:val="00F112EF"/>
    <w:rsid w:val="00F11339"/>
    <w:rsid w:val="00F1144B"/>
    <w:rsid w:val="00F1147D"/>
    <w:rsid w:val="00F11C54"/>
    <w:rsid w:val="00F11D56"/>
    <w:rsid w:val="00F122CA"/>
    <w:rsid w:val="00F12544"/>
    <w:rsid w:val="00F125DB"/>
    <w:rsid w:val="00F1266C"/>
    <w:rsid w:val="00F1278B"/>
    <w:rsid w:val="00F129F6"/>
    <w:rsid w:val="00F12CF0"/>
    <w:rsid w:val="00F12FE4"/>
    <w:rsid w:val="00F1319E"/>
    <w:rsid w:val="00F133FC"/>
    <w:rsid w:val="00F139C5"/>
    <w:rsid w:val="00F13A6B"/>
    <w:rsid w:val="00F13AFD"/>
    <w:rsid w:val="00F147E3"/>
    <w:rsid w:val="00F14927"/>
    <w:rsid w:val="00F14B70"/>
    <w:rsid w:val="00F14B86"/>
    <w:rsid w:val="00F14DFE"/>
    <w:rsid w:val="00F15362"/>
    <w:rsid w:val="00F155B6"/>
    <w:rsid w:val="00F1586D"/>
    <w:rsid w:val="00F15871"/>
    <w:rsid w:val="00F1590A"/>
    <w:rsid w:val="00F15BEF"/>
    <w:rsid w:val="00F15E62"/>
    <w:rsid w:val="00F16499"/>
    <w:rsid w:val="00F1655E"/>
    <w:rsid w:val="00F16FBA"/>
    <w:rsid w:val="00F170D0"/>
    <w:rsid w:val="00F1727D"/>
    <w:rsid w:val="00F1750C"/>
    <w:rsid w:val="00F175DC"/>
    <w:rsid w:val="00F17815"/>
    <w:rsid w:val="00F17AF6"/>
    <w:rsid w:val="00F17D2A"/>
    <w:rsid w:val="00F20077"/>
    <w:rsid w:val="00F20374"/>
    <w:rsid w:val="00F203A7"/>
    <w:rsid w:val="00F203AF"/>
    <w:rsid w:val="00F2048A"/>
    <w:rsid w:val="00F2067B"/>
    <w:rsid w:val="00F2090C"/>
    <w:rsid w:val="00F20BF4"/>
    <w:rsid w:val="00F20C0C"/>
    <w:rsid w:val="00F20EF3"/>
    <w:rsid w:val="00F20F15"/>
    <w:rsid w:val="00F20F87"/>
    <w:rsid w:val="00F211EC"/>
    <w:rsid w:val="00F21553"/>
    <w:rsid w:val="00F216FD"/>
    <w:rsid w:val="00F218F3"/>
    <w:rsid w:val="00F21A26"/>
    <w:rsid w:val="00F21A40"/>
    <w:rsid w:val="00F21E94"/>
    <w:rsid w:val="00F21FFB"/>
    <w:rsid w:val="00F22241"/>
    <w:rsid w:val="00F2240A"/>
    <w:rsid w:val="00F22734"/>
    <w:rsid w:val="00F227F8"/>
    <w:rsid w:val="00F229A1"/>
    <w:rsid w:val="00F22A89"/>
    <w:rsid w:val="00F22AD4"/>
    <w:rsid w:val="00F22B81"/>
    <w:rsid w:val="00F22E80"/>
    <w:rsid w:val="00F230E0"/>
    <w:rsid w:val="00F23294"/>
    <w:rsid w:val="00F2394C"/>
    <w:rsid w:val="00F23998"/>
    <w:rsid w:val="00F23C44"/>
    <w:rsid w:val="00F23C55"/>
    <w:rsid w:val="00F23E10"/>
    <w:rsid w:val="00F23EA0"/>
    <w:rsid w:val="00F23F64"/>
    <w:rsid w:val="00F243EC"/>
    <w:rsid w:val="00F243F1"/>
    <w:rsid w:val="00F24A50"/>
    <w:rsid w:val="00F24ACD"/>
    <w:rsid w:val="00F24D38"/>
    <w:rsid w:val="00F24DD0"/>
    <w:rsid w:val="00F24EDA"/>
    <w:rsid w:val="00F2505C"/>
    <w:rsid w:val="00F25B4B"/>
    <w:rsid w:val="00F25F05"/>
    <w:rsid w:val="00F25F5C"/>
    <w:rsid w:val="00F26113"/>
    <w:rsid w:val="00F262EF"/>
    <w:rsid w:val="00F2643F"/>
    <w:rsid w:val="00F264C5"/>
    <w:rsid w:val="00F26549"/>
    <w:rsid w:val="00F26635"/>
    <w:rsid w:val="00F2709B"/>
    <w:rsid w:val="00F27415"/>
    <w:rsid w:val="00F27750"/>
    <w:rsid w:val="00F27751"/>
    <w:rsid w:val="00F27838"/>
    <w:rsid w:val="00F27998"/>
    <w:rsid w:val="00F3030B"/>
    <w:rsid w:val="00F30554"/>
    <w:rsid w:val="00F305C7"/>
    <w:rsid w:val="00F307DC"/>
    <w:rsid w:val="00F31085"/>
    <w:rsid w:val="00F312E9"/>
    <w:rsid w:val="00F31300"/>
    <w:rsid w:val="00F31332"/>
    <w:rsid w:val="00F313D9"/>
    <w:rsid w:val="00F3172A"/>
    <w:rsid w:val="00F317AA"/>
    <w:rsid w:val="00F31911"/>
    <w:rsid w:val="00F31BC3"/>
    <w:rsid w:val="00F31CF5"/>
    <w:rsid w:val="00F31EC6"/>
    <w:rsid w:val="00F322FB"/>
    <w:rsid w:val="00F3243E"/>
    <w:rsid w:val="00F327B5"/>
    <w:rsid w:val="00F3281C"/>
    <w:rsid w:val="00F32E80"/>
    <w:rsid w:val="00F33881"/>
    <w:rsid w:val="00F33BF6"/>
    <w:rsid w:val="00F33DA3"/>
    <w:rsid w:val="00F34CA7"/>
    <w:rsid w:val="00F34D59"/>
    <w:rsid w:val="00F34DD3"/>
    <w:rsid w:val="00F34DE6"/>
    <w:rsid w:val="00F34F90"/>
    <w:rsid w:val="00F3530C"/>
    <w:rsid w:val="00F354CB"/>
    <w:rsid w:val="00F35631"/>
    <w:rsid w:val="00F356C5"/>
    <w:rsid w:val="00F35766"/>
    <w:rsid w:val="00F35AAF"/>
    <w:rsid w:val="00F35EAE"/>
    <w:rsid w:val="00F35FEB"/>
    <w:rsid w:val="00F3609F"/>
    <w:rsid w:val="00F363FC"/>
    <w:rsid w:val="00F3660C"/>
    <w:rsid w:val="00F366AB"/>
    <w:rsid w:val="00F3688A"/>
    <w:rsid w:val="00F36DE5"/>
    <w:rsid w:val="00F37289"/>
    <w:rsid w:val="00F37B87"/>
    <w:rsid w:val="00F401A9"/>
    <w:rsid w:val="00F40515"/>
    <w:rsid w:val="00F4092F"/>
    <w:rsid w:val="00F40D77"/>
    <w:rsid w:val="00F40DB7"/>
    <w:rsid w:val="00F41017"/>
    <w:rsid w:val="00F410DB"/>
    <w:rsid w:val="00F41134"/>
    <w:rsid w:val="00F411F3"/>
    <w:rsid w:val="00F4181B"/>
    <w:rsid w:val="00F418E4"/>
    <w:rsid w:val="00F41A2C"/>
    <w:rsid w:val="00F41E9B"/>
    <w:rsid w:val="00F41FF2"/>
    <w:rsid w:val="00F4220B"/>
    <w:rsid w:val="00F42278"/>
    <w:rsid w:val="00F42329"/>
    <w:rsid w:val="00F424A2"/>
    <w:rsid w:val="00F42546"/>
    <w:rsid w:val="00F42C4B"/>
    <w:rsid w:val="00F42CDB"/>
    <w:rsid w:val="00F42EE2"/>
    <w:rsid w:val="00F42FD6"/>
    <w:rsid w:val="00F432E4"/>
    <w:rsid w:val="00F433F8"/>
    <w:rsid w:val="00F434CC"/>
    <w:rsid w:val="00F43859"/>
    <w:rsid w:val="00F4386B"/>
    <w:rsid w:val="00F4395E"/>
    <w:rsid w:val="00F43B0D"/>
    <w:rsid w:val="00F43B56"/>
    <w:rsid w:val="00F43BCE"/>
    <w:rsid w:val="00F43CDE"/>
    <w:rsid w:val="00F43D60"/>
    <w:rsid w:val="00F43E71"/>
    <w:rsid w:val="00F43F6D"/>
    <w:rsid w:val="00F4423B"/>
    <w:rsid w:val="00F4459A"/>
    <w:rsid w:val="00F449E3"/>
    <w:rsid w:val="00F44B9C"/>
    <w:rsid w:val="00F44C26"/>
    <w:rsid w:val="00F44E26"/>
    <w:rsid w:val="00F44E64"/>
    <w:rsid w:val="00F44F6D"/>
    <w:rsid w:val="00F44F90"/>
    <w:rsid w:val="00F45059"/>
    <w:rsid w:val="00F453DF"/>
    <w:rsid w:val="00F45860"/>
    <w:rsid w:val="00F459D4"/>
    <w:rsid w:val="00F45A56"/>
    <w:rsid w:val="00F45ACF"/>
    <w:rsid w:val="00F45EFC"/>
    <w:rsid w:val="00F45F09"/>
    <w:rsid w:val="00F462E0"/>
    <w:rsid w:val="00F463D8"/>
    <w:rsid w:val="00F46617"/>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045"/>
    <w:rsid w:val="00F521E6"/>
    <w:rsid w:val="00F52353"/>
    <w:rsid w:val="00F52394"/>
    <w:rsid w:val="00F5269F"/>
    <w:rsid w:val="00F526C3"/>
    <w:rsid w:val="00F52769"/>
    <w:rsid w:val="00F527AF"/>
    <w:rsid w:val="00F52BC5"/>
    <w:rsid w:val="00F531E8"/>
    <w:rsid w:val="00F53223"/>
    <w:rsid w:val="00F53500"/>
    <w:rsid w:val="00F5351E"/>
    <w:rsid w:val="00F53CC5"/>
    <w:rsid w:val="00F53E87"/>
    <w:rsid w:val="00F541BC"/>
    <w:rsid w:val="00F54436"/>
    <w:rsid w:val="00F54470"/>
    <w:rsid w:val="00F544BE"/>
    <w:rsid w:val="00F54601"/>
    <w:rsid w:val="00F54AB9"/>
    <w:rsid w:val="00F54BDF"/>
    <w:rsid w:val="00F54E5C"/>
    <w:rsid w:val="00F55324"/>
    <w:rsid w:val="00F55553"/>
    <w:rsid w:val="00F5557C"/>
    <w:rsid w:val="00F55D40"/>
    <w:rsid w:val="00F55DBC"/>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A74"/>
    <w:rsid w:val="00F61B82"/>
    <w:rsid w:val="00F61CA4"/>
    <w:rsid w:val="00F61CBA"/>
    <w:rsid w:val="00F622DA"/>
    <w:rsid w:val="00F62307"/>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B0A"/>
    <w:rsid w:val="00F65CD3"/>
    <w:rsid w:val="00F65E31"/>
    <w:rsid w:val="00F66043"/>
    <w:rsid w:val="00F663A0"/>
    <w:rsid w:val="00F666F7"/>
    <w:rsid w:val="00F66D02"/>
    <w:rsid w:val="00F66DA8"/>
    <w:rsid w:val="00F66DD1"/>
    <w:rsid w:val="00F66FC9"/>
    <w:rsid w:val="00F67837"/>
    <w:rsid w:val="00F6797A"/>
    <w:rsid w:val="00F67A1E"/>
    <w:rsid w:val="00F67B29"/>
    <w:rsid w:val="00F67B4D"/>
    <w:rsid w:val="00F67EF0"/>
    <w:rsid w:val="00F70045"/>
    <w:rsid w:val="00F70098"/>
    <w:rsid w:val="00F70232"/>
    <w:rsid w:val="00F7059A"/>
    <w:rsid w:val="00F70622"/>
    <w:rsid w:val="00F706B5"/>
    <w:rsid w:val="00F7074C"/>
    <w:rsid w:val="00F708FF"/>
    <w:rsid w:val="00F7093E"/>
    <w:rsid w:val="00F71100"/>
    <w:rsid w:val="00F71266"/>
    <w:rsid w:val="00F713CF"/>
    <w:rsid w:val="00F71578"/>
    <w:rsid w:val="00F71C11"/>
    <w:rsid w:val="00F71C5B"/>
    <w:rsid w:val="00F720ED"/>
    <w:rsid w:val="00F72103"/>
    <w:rsid w:val="00F721CC"/>
    <w:rsid w:val="00F72409"/>
    <w:rsid w:val="00F72643"/>
    <w:rsid w:val="00F72750"/>
    <w:rsid w:val="00F727D0"/>
    <w:rsid w:val="00F72CF4"/>
    <w:rsid w:val="00F7305F"/>
    <w:rsid w:val="00F730E4"/>
    <w:rsid w:val="00F734B9"/>
    <w:rsid w:val="00F73749"/>
    <w:rsid w:val="00F73AE8"/>
    <w:rsid w:val="00F73B4D"/>
    <w:rsid w:val="00F73C3C"/>
    <w:rsid w:val="00F73E02"/>
    <w:rsid w:val="00F74055"/>
    <w:rsid w:val="00F74195"/>
    <w:rsid w:val="00F742F5"/>
    <w:rsid w:val="00F744C2"/>
    <w:rsid w:val="00F74605"/>
    <w:rsid w:val="00F74CCC"/>
    <w:rsid w:val="00F74D85"/>
    <w:rsid w:val="00F74DA6"/>
    <w:rsid w:val="00F7521B"/>
    <w:rsid w:val="00F7535A"/>
    <w:rsid w:val="00F7536F"/>
    <w:rsid w:val="00F7549A"/>
    <w:rsid w:val="00F7559A"/>
    <w:rsid w:val="00F75881"/>
    <w:rsid w:val="00F7592F"/>
    <w:rsid w:val="00F75AA0"/>
    <w:rsid w:val="00F75DC4"/>
    <w:rsid w:val="00F75F9A"/>
    <w:rsid w:val="00F75FF7"/>
    <w:rsid w:val="00F7639D"/>
    <w:rsid w:val="00F763DA"/>
    <w:rsid w:val="00F7668E"/>
    <w:rsid w:val="00F767D7"/>
    <w:rsid w:val="00F769D4"/>
    <w:rsid w:val="00F76BEC"/>
    <w:rsid w:val="00F76EB5"/>
    <w:rsid w:val="00F76F50"/>
    <w:rsid w:val="00F771D9"/>
    <w:rsid w:val="00F776CC"/>
    <w:rsid w:val="00F778F1"/>
    <w:rsid w:val="00F77C34"/>
    <w:rsid w:val="00F80435"/>
    <w:rsid w:val="00F8054B"/>
    <w:rsid w:val="00F805BF"/>
    <w:rsid w:val="00F80A8F"/>
    <w:rsid w:val="00F80CC1"/>
    <w:rsid w:val="00F810DF"/>
    <w:rsid w:val="00F812FD"/>
    <w:rsid w:val="00F81610"/>
    <w:rsid w:val="00F81850"/>
    <w:rsid w:val="00F81964"/>
    <w:rsid w:val="00F81966"/>
    <w:rsid w:val="00F81BDD"/>
    <w:rsid w:val="00F8203C"/>
    <w:rsid w:val="00F82061"/>
    <w:rsid w:val="00F82289"/>
    <w:rsid w:val="00F823A0"/>
    <w:rsid w:val="00F82626"/>
    <w:rsid w:val="00F82D5D"/>
    <w:rsid w:val="00F83367"/>
    <w:rsid w:val="00F834A4"/>
    <w:rsid w:val="00F834CB"/>
    <w:rsid w:val="00F834F1"/>
    <w:rsid w:val="00F8361F"/>
    <w:rsid w:val="00F839C6"/>
    <w:rsid w:val="00F83FDC"/>
    <w:rsid w:val="00F84102"/>
    <w:rsid w:val="00F8416D"/>
    <w:rsid w:val="00F84253"/>
    <w:rsid w:val="00F8439E"/>
    <w:rsid w:val="00F844A4"/>
    <w:rsid w:val="00F848B0"/>
    <w:rsid w:val="00F84EFB"/>
    <w:rsid w:val="00F84FE1"/>
    <w:rsid w:val="00F8503F"/>
    <w:rsid w:val="00F85324"/>
    <w:rsid w:val="00F85661"/>
    <w:rsid w:val="00F859A7"/>
    <w:rsid w:val="00F859D9"/>
    <w:rsid w:val="00F85A26"/>
    <w:rsid w:val="00F85FED"/>
    <w:rsid w:val="00F86291"/>
    <w:rsid w:val="00F86C66"/>
    <w:rsid w:val="00F86CC5"/>
    <w:rsid w:val="00F87515"/>
    <w:rsid w:val="00F876D5"/>
    <w:rsid w:val="00F87708"/>
    <w:rsid w:val="00F87ADB"/>
    <w:rsid w:val="00F87C60"/>
    <w:rsid w:val="00F87F67"/>
    <w:rsid w:val="00F90173"/>
    <w:rsid w:val="00F904E9"/>
    <w:rsid w:val="00F90A2E"/>
    <w:rsid w:val="00F90A5C"/>
    <w:rsid w:val="00F90E98"/>
    <w:rsid w:val="00F91095"/>
    <w:rsid w:val="00F911F1"/>
    <w:rsid w:val="00F91302"/>
    <w:rsid w:val="00F91306"/>
    <w:rsid w:val="00F9133E"/>
    <w:rsid w:val="00F91490"/>
    <w:rsid w:val="00F917F8"/>
    <w:rsid w:val="00F91835"/>
    <w:rsid w:val="00F92026"/>
    <w:rsid w:val="00F9227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874"/>
    <w:rsid w:val="00F94A6C"/>
    <w:rsid w:val="00F94B78"/>
    <w:rsid w:val="00F95104"/>
    <w:rsid w:val="00F95303"/>
    <w:rsid w:val="00F95A11"/>
    <w:rsid w:val="00F95A1D"/>
    <w:rsid w:val="00F95C4F"/>
    <w:rsid w:val="00F95C6E"/>
    <w:rsid w:val="00F95CCC"/>
    <w:rsid w:val="00F96162"/>
    <w:rsid w:val="00F9626C"/>
    <w:rsid w:val="00F96460"/>
    <w:rsid w:val="00F9663E"/>
    <w:rsid w:val="00F9687F"/>
    <w:rsid w:val="00F9693F"/>
    <w:rsid w:val="00F96A2B"/>
    <w:rsid w:val="00F97421"/>
    <w:rsid w:val="00F974E8"/>
    <w:rsid w:val="00F97680"/>
    <w:rsid w:val="00F97986"/>
    <w:rsid w:val="00F97C1E"/>
    <w:rsid w:val="00F97D4C"/>
    <w:rsid w:val="00F97D89"/>
    <w:rsid w:val="00FA0127"/>
    <w:rsid w:val="00FA08B2"/>
    <w:rsid w:val="00FA0972"/>
    <w:rsid w:val="00FA0AB5"/>
    <w:rsid w:val="00FA0D41"/>
    <w:rsid w:val="00FA0F0B"/>
    <w:rsid w:val="00FA0F4A"/>
    <w:rsid w:val="00FA0FA2"/>
    <w:rsid w:val="00FA107A"/>
    <w:rsid w:val="00FA110A"/>
    <w:rsid w:val="00FA118A"/>
    <w:rsid w:val="00FA118D"/>
    <w:rsid w:val="00FA131B"/>
    <w:rsid w:val="00FA131E"/>
    <w:rsid w:val="00FA137B"/>
    <w:rsid w:val="00FA1420"/>
    <w:rsid w:val="00FA14AB"/>
    <w:rsid w:val="00FA16F7"/>
    <w:rsid w:val="00FA1882"/>
    <w:rsid w:val="00FA19B5"/>
    <w:rsid w:val="00FA1C38"/>
    <w:rsid w:val="00FA1C84"/>
    <w:rsid w:val="00FA1F90"/>
    <w:rsid w:val="00FA2322"/>
    <w:rsid w:val="00FA239F"/>
    <w:rsid w:val="00FA257B"/>
    <w:rsid w:val="00FA2BD9"/>
    <w:rsid w:val="00FA30B3"/>
    <w:rsid w:val="00FA3371"/>
    <w:rsid w:val="00FA3474"/>
    <w:rsid w:val="00FA354C"/>
    <w:rsid w:val="00FA36D9"/>
    <w:rsid w:val="00FA391F"/>
    <w:rsid w:val="00FA395B"/>
    <w:rsid w:val="00FA3B89"/>
    <w:rsid w:val="00FA3CD2"/>
    <w:rsid w:val="00FA3E29"/>
    <w:rsid w:val="00FA41B3"/>
    <w:rsid w:val="00FA468B"/>
    <w:rsid w:val="00FA47FD"/>
    <w:rsid w:val="00FA4819"/>
    <w:rsid w:val="00FA4A87"/>
    <w:rsid w:val="00FA4D5A"/>
    <w:rsid w:val="00FA550E"/>
    <w:rsid w:val="00FA552E"/>
    <w:rsid w:val="00FA55A4"/>
    <w:rsid w:val="00FA57FE"/>
    <w:rsid w:val="00FA582D"/>
    <w:rsid w:val="00FA5A01"/>
    <w:rsid w:val="00FA5E3B"/>
    <w:rsid w:val="00FA67B6"/>
    <w:rsid w:val="00FA68B6"/>
    <w:rsid w:val="00FA6C56"/>
    <w:rsid w:val="00FA6D6C"/>
    <w:rsid w:val="00FA6E1E"/>
    <w:rsid w:val="00FA6ECD"/>
    <w:rsid w:val="00FA6ED7"/>
    <w:rsid w:val="00FA6F2F"/>
    <w:rsid w:val="00FA7697"/>
    <w:rsid w:val="00FA7728"/>
    <w:rsid w:val="00FA7788"/>
    <w:rsid w:val="00FA7990"/>
    <w:rsid w:val="00FA7A0B"/>
    <w:rsid w:val="00FA7AEF"/>
    <w:rsid w:val="00FA7C07"/>
    <w:rsid w:val="00FA7D42"/>
    <w:rsid w:val="00FA7E12"/>
    <w:rsid w:val="00FA7EBD"/>
    <w:rsid w:val="00FA7FC9"/>
    <w:rsid w:val="00FB05CC"/>
    <w:rsid w:val="00FB0760"/>
    <w:rsid w:val="00FB0812"/>
    <w:rsid w:val="00FB0960"/>
    <w:rsid w:val="00FB0DD1"/>
    <w:rsid w:val="00FB162A"/>
    <w:rsid w:val="00FB172C"/>
    <w:rsid w:val="00FB1789"/>
    <w:rsid w:val="00FB1A29"/>
    <w:rsid w:val="00FB23A3"/>
    <w:rsid w:val="00FB269F"/>
    <w:rsid w:val="00FB277D"/>
    <w:rsid w:val="00FB2911"/>
    <w:rsid w:val="00FB2F7B"/>
    <w:rsid w:val="00FB3026"/>
    <w:rsid w:val="00FB3127"/>
    <w:rsid w:val="00FB34AD"/>
    <w:rsid w:val="00FB36D2"/>
    <w:rsid w:val="00FB395E"/>
    <w:rsid w:val="00FB3D82"/>
    <w:rsid w:val="00FB3EEC"/>
    <w:rsid w:val="00FB3F8E"/>
    <w:rsid w:val="00FB4324"/>
    <w:rsid w:val="00FB44EC"/>
    <w:rsid w:val="00FB459B"/>
    <w:rsid w:val="00FB45F8"/>
    <w:rsid w:val="00FB4683"/>
    <w:rsid w:val="00FB4BE9"/>
    <w:rsid w:val="00FB4C6C"/>
    <w:rsid w:val="00FB51A8"/>
    <w:rsid w:val="00FB54D8"/>
    <w:rsid w:val="00FB59C7"/>
    <w:rsid w:val="00FB5C5B"/>
    <w:rsid w:val="00FB5CF1"/>
    <w:rsid w:val="00FB5E17"/>
    <w:rsid w:val="00FB6159"/>
    <w:rsid w:val="00FB68C8"/>
    <w:rsid w:val="00FB6B20"/>
    <w:rsid w:val="00FB6BEB"/>
    <w:rsid w:val="00FB6E88"/>
    <w:rsid w:val="00FB7253"/>
    <w:rsid w:val="00FB7579"/>
    <w:rsid w:val="00FB765C"/>
    <w:rsid w:val="00FB789F"/>
    <w:rsid w:val="00FB78A7"/>
    <w:rsid w:val="00FB7AFB"/>
    <w:rsid w:val="00FB7C1B"/>
    <w:rsid w:val="00FB7D5C"/>
    <w:rsid w:val="00FB7E4A"/>
    <w:rsid w:val="00FC00C2"/>
    <w:rsid w:val="00FC011E"/>
    <w:rsid w:val="00FC032B"/>
    <w:rsid w:val="00FC0548"/>
    <w:rsid w:val="00FC0565"/>
    <w:rsid w:val="00FC068F"/>
    <w:rsid w:val="00FC0780"/>
    <w:rsid w:val="00FC0A7E"/>
    <w:rsid w:val="00FC0B21"/>
    <w:rsid w:val="00FC0C6E"/>
    <w:rsid w:val="00FC0FF6"/>
    <w:rsid w:val="00FC1139"/>
    <w:rsid w:val="00FC1334"/>
    <w:rsid w:val="00FC193F"/>
    <w:rsid w:val="00FC19C6"/>
    <w:rsid w:val="00FC1AD2"/>
    <w:rsid w:val="00FC1B69"/>
    <w:rsid w:val="00FC1D36"/>
    <w:rsid w:val="00FC210C"/>
    <w:rsid w:val="00FC2209"/>
    <w:rsid w:val="00FC268B"/>
    <w:rsid w:val="00FC2A39"/>
    <w:rsid w:val="00FC2FF2"/>
    <w:rsid w:val="00FC3216"/>
    <w:rsid w:val="00FC33D0"/>
    <w:rsid w:val="00FC3806"/>
    <w:rsid w:val="00FC388B"/>
    <w:rsid w:val="00FC3C77"/>
    <w:rsid w:val="00FC431F"/>
    <w:rsid w:val="00FC441D"/>
    <w:rsid w:val="00FC45FB"/>
    <w:rsid w:val="00FC47EE"/>
    <w:rsid w:val="00FC483C"/>
    <w:rsid w:val="00FC4890"/>
    <w:rsid w:val="00FC4A2D"/>
    <w:rsid w:val="00FC4AAF"/>
    <w:rsid w:val="00FC4D61"/>
    <w:rsid w:val="00FC4D7E"/>
    <w:rsid w:val="00FC4DAE"/>
    <w:rsid w:val="00FC4DF9"/>
    <w:rsid w:val="00FC4ECE"/>
    <w:rsid w:val="00FC5284"/>
    <w:rsid w:val="00FC52F5"/>
    <w:rsid w:val="00FC55C6"/>
    <w:rsid w:val="00FC56AA"/>
    <w:rsid w:val="00FC5AA2"/>
    <w:rsid w:val="00FC61DA"/>
    <w:rsid w:val="00FC61F2"/>
    <w:rsid w:val="00FC63A1"/>
    <w:rsid w:val="00FC660F"/>
    <w:rsid w:val="00FC68CD"/>
    <w:rsid w:val="00FC6F52"/>
    <w:rsid w:val="00FC75CB"/>
    <w:rsid w:val="00FC767B"/>
    <w:rsid w:val="00FC7693"/>
    <w:rsid w:val="00FC77E3"/>
    <w:rsid w:val="00FD02CA"/>
    <w:rsid w:val="00FD02FD"/>
    <w:rsid w:val="00FD0305"/>
    <w:rsid w:val="00FD050A"/>
    <w:rsid w:val="00FD0781"/>
    <w:rsid w:val="00FD078D"/>
    <w:rsid w:val="00FD0824"/>
    <w:rsid w:val="00FD0B63"/>
    <w:rsid w:val="00FD1104"/>
    <w:rsid w:val="00FD112F"/>
    <w:rsid w:val="00FD124E"/>
    <w:rsid w:val="00FD13E7"/>
    <w:rsid w:val="00FD1463"/>
    <w:rsid w:val="00FD1498"/>
    <w:rsid w:val="00FD15B8"/>
    <w:rsid w:val="00FD19BE"/>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244"/>
    <w:rsid w:val="00FD338B"/>
    <w:rsid w:val="00FD35C9"/>
    <w:rsid w:val="00FD36BE"/>
    <w:rsid w:val="00FD3703"/>
    <w:rsid w:val="00FD3891"/>
    <w:rsid w:val="00FD389B"/>
    <w:rsid w:val="00FD39EF"/>
    <w:rsid w:val="00FD3DF5"/>
    <w:rsid w:val="00FD413B"/>
    <w:rsid w:val="00FD42D2"/>
    <w:rsid w:val="00FD42D9"/>
    <w:rsid w:val="00FD461B"/>
    <w:rsid w:val="00FD4755"/>
    <w:rsid w:val="00FD4BF3"/>
    <w:rsid w:val="00FD4CD0"/>
    <w:rsid w:val="00FD4D2B"/>
    <w:rsid w:val="00FD4EAF"/>
    <w:rsid w:val="00FD5087"/>
    <w:rsid w:val="00FD511E"/>
    <w:rsid w:val="00FD51CB"/>
    <w:rsid w:val="00FD555F"/>
    <w:rsid w:val="00FD58AD"/>
    <w:rsid w:val="00FD5944"/>
    <w:rsid w:val="00FD5986"/>
    <w:rsid w:val="00FD5F5C"/>
    <w:rsid w:val="00FD625F"/>
    <w:rsid w:val="00FD6820"/>
    <w:rsid w:val="00FD6824"/>
    <w:rsid w:val="00FD6B83"/>
    <w:rsid w:val="00FD6D26"/>
    <w:rsid w:val="00FD6EA9"/>
    <w:rsid w:val="00FD76D5"/>
    <w:rsid w:val="00FD7A63"/>
    <w:rsid w:val="00FD7B7D"/>
    <w:rsid w:val="00FD7B86"/>
    <w:rsid w:val="00FD7D7D"/>
    <w:rsid w:val="00FE0177"/>
    <w:rsid w:val="00FE07ED"/>
    <w:rsid w:val="00FE0CA1"/>
    <w:rsid w:val="00FE0D1A"/>
    <w:rsid w:val="00FE0E40"/>
    <w:rsid w:val="00FE0E5E"/>
    <w:rsid w:val="00FE1137"/>
    <w:rsid w:val="00FE11AB"/>
    <w:rsid w:val="00FE1FD4"/>
    <w:rsid w:val="00FE21FC"/>
    <w:rsid w:val="00FE224B"/>
    <w:rsid w:val="00FE269E"/>
    <w:rsid w:val="00FE2772"/>
    <w:rsid w:val="00FE2B84"/>
    <w:rsid w:val="00FE2B9E"/>
    <w:rsid w:val="00FE2EAD"/>
    <w:rsid w:val="00FE302A"/>
    <w:rsid w:val="00FE35EC"/>
    <w:rsid w:val="00FE3687"/>
    <w:rsid w:val="00FE3BFF"/>
    <w:rsid w:val="00FE3C12"/>
    <w:rsid w:val="00FE3F56"/>
    <w:rsid w:val="00FE41BE"/>
    <w:rsid w:val="00FE4910"/>
    <w:rsid w:val="00FE4C30"/>
    <w:rsid w:val="00FE502D"/>
    <w:rsid w:val="00FE542F"/>
    <w:rsid w:val="00FE54A3"/>
    <w:rsid w:val="00FE54C2"/>
    <w:rsid w:val="00FE568E"/>
    <w:rsid w:val="00FE5F1C"/>
    <w:rsid w:val="00FE6305"/>
    <w:rsid w:val="00FE63C0"/>
    <w:rsid w:val="00FE6992"/>
    <w:rsid w:val="00FE6B11"/>
    <w:rsid w:val="00FE6D23"/>
    <w:rsid w:val="00FE703F"/>
    <w:rsid w:val="00FE79AE"/>
    <w:rsid w:val="00FE7D47"/>
    <w:rsid w:val="00FE7D5C"/>
    <w:rsid w:val="00FE7F24"/>
    <w:rsid w:val="00FE7F2A"/>
    <w:rsid w:val="00FF038B"/>
    <w:rsid w:val="00FF03A7"/>
    <w:rsid w:val="00FF094B"/>
    <w:rsid w:val="00FF0D01"/>
    <w:rsid w:val="00FF0E86"/>
    <w:rsid w:val="00FF16A1"/>
    <w:rsid w:val="00FF18AE"/>
    <w:rsid w:val="00FF1B2D"/>
    <w:rsid w:val="00FF1ECC"/>
    <w:rsid w:val="00FF24C6"/>
    <w:rsid w:val="00FF27D7"/>
    <w:rsid w:val="00FF2912"/>
    <w:rsid w:val="00FF2A78"/>
    <w:rsid w:val="00FF2BF0"/>
    <w:rsid w:val="00FF2C18"/>
    <w:rsid w:val="00FF2C9C"/>
    <w:rsid w:val="00FF3016"/>
    <w:rsid w:val="00FF31D5"/>
    <w:rsid w:val="00FF333A"/>
    <w:rsid w:val="00FF38A4"/>
    <w:rsid w:val="00FF3B74"/>
    <w:rsid w:val="00FF41B2"/>
    <w:rsid w:val="00FF4227"/>
    <w:rsid w:val="00FF4524"/>
    <w:rsid w:val="00FF47E2"/>
    <w:rsid w:val="00FF49F3"/>
    <w:rsid w:val="00FF4A76"/>
    <w:rsid w:val="00FF4AD7"/>
    <w:rsid w:val="00FF4B73"/>
    <w:rsid w:val="00FF4DF4"/>
    <w:rsid w:val="00FF505C"/>
    <w:rsid w:val="00FF533C"/>
    <w:rsid w:val="00FF540A"/>
    <w:rsid w:val="00FF546E"/>
    <w:rsid w:val="00FF56A0"/>
    <w:rsid w:val="00FF575A"/>
    <w:rsid w:val="00FF5AA3"/>
    <w:rsid w:val="00FF62BA"/>
    <w:rsid w:val="00FF646A"/>
    <w:rsid w:val="00FF6521"/>
    <w:rsid w:val="00FF6EAA"/>
    <w:rsid w:val="00FF70D4"/>
    <w:rsid w:val="00FF7A1E"/>
    <w:rsid w:val="00FF7AAF"/>
    <w:rsid w:val="00FF7B5D"/>
    <w:rsid w:val="00FF7D96"/>
    <w:rsid w:val="00FF7E45"/>
    <w:rsid w:val="01402C1C"/>
    <w:rsid w:val="056DC578"/>
    <w:rsid w:val="05AE6294"/>
    <w:rsid w:val="0B1282E5"/>
    <w:rsid w:val="0D8DE181"/>
    <w:rsid w:val="12332023"/>
    <w:rsid w:val="1834CDEC"/>
    <w:rsid w:val="1C3FDB6F"/>
    <w:rsid w:val="1CEB9914"/>
    <w:rsid w:val="1E1F41F9"/>
    <w:rsid w:val="1EAF208A"/>
    <w:rsid w:val="21328B6B"/>
    <w:rsid w:val="21444623"/>
    <w:rsid w:val="218F9701"/>
    <w:rsid w:val="23C10B09"/>
    <w:rsid w:val="242BA81B"/>
    <w:rsid w:val="25AA238B"/>
    <w:rsid w:val="2735B534"/>
    <w:rsid w:val="2745F3EC"/>
    <w:rsid w:val="300100C5"/>
    <w:rsid w:val="332E19B3"/>
    <w:rsid w:val="336373FA"/>
    <w:rsid w:val="38CA2147"/>
    <w:rsid w:val="44D04989"/>
    <w:rsid w:val="4C428575"/>
    <w:rsid w:val="4F8E8937"/>
    <w:rsid w:val="5466A5B5"/>
    <w:rsid w:val="5934DC4A"/>
    <w:rsid w:val="5D903431"/>
    <w:rsid w:val="5DF45F9E"/>
    <w:rsid w:val="5FAD95AB"/>
    <w:rsid w:val="5FB4F651"/>
    <w:rsid w:val="6373205A"/>
    <w:rsid w:val="653101C2"/>
    <w:rsid w:val="68495309"/>
    <w:rsid w:val="6868A284"/>
    <w:rsid w:val="6AB2D947"/>
    <w:rsid w:val="7203A6C8"/>
    <w:rsid w:val="72636443"/>
    <w:rsid w:val="750CE847"/>
    <w:rsid w:val="7671D46D"/>
    <w:rsid w:val="78689DE1"/>
    <w:rsid w:val="7C0F708D"/>
    <w:rsid w:val="7D355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372D"/>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semiHidden/>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12"/>
      </w:numPr>
      <w:contextualSpacing/>
    </w:pPr>
  </w:style>
  <w:style w:type="paragraph" w:styleId="ListBullet3">
    <w:name w:val="List Bullet 3"/>
    <w:basedOn w:val="Normal"/>
    <w:rsid w:val="002B27CC"/>
    <w:pPr>
      <w:numPr>
        <w:numId w:val="13"/>
      </w:numPr>
      <w:contextualSpacing/>
    </w:pPr>
  </w:style>
  <w:style w:type="paragraph" w:styleId="ListBullet4">
    <w:name w:val="List Bullet 4"/>
    <w:basedOn w:val="Normal"/>
    <w:rsid w:val="002B27CC"/>
    <w:pPr>
      <w:numPr>
        <w:numId w:val="14"/>
      </w:numPr>
      <w:contextualSpacing/>
    </w:pPr>
  </w:style>
  <w:style w:type="paragraph" w:styleId="ListBullet5">
    <w:name w:val="List Bullet 5"/>
    <w:basedOn w:val="Normal"/>
    <w:rsid w:val="002B27CC"/>
    <w:pPr>
      <w:numPr>
        <w:numId w:val="15"/>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 w:type="paragraph" w:customStyle="1" w:styleId="Default">
    <w:name w:val="Default"/>
    <w:rsid w:val="00FB5CF1"/>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99167844">
      <w:bodyDiv w:val="1"/>
      <w:marLeft w:val="0"/>
      <w:marRight w:val="0"/>
      <w:marTop w:val="0"/>
      <w:marBottom w:val="0"/>
      <w:divBdr>
        <w:top w:val="none" w:sz="0" w:space="0" w:color="auto"/>
        <w:left w:val="none" w:sz="0" w:space="0" w:color="auto"/>
        <w:bottom w:val="none" w:sz="0" w:space="0" w:color="auto"/>
        <w:right w:val="none" w:sz="0" w:space="0" w:color="auto"/>
      </w:divBdr>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60452949">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yperlink" Target="https://www.streamnet.org/resources/nw-fish/fish-species/" TargetMode="External"/><Relationship Id="rId21" Type="http://schemas.openxmlformats.org/officeDocument/2006/relationships/hyperlink" Target="https://www.streamnet.org/home/data-maps/fish-facilities-mapper/" TargetMode="External"/><Relationship Id="rId34" Type="http://schemas.openxmlformats.org/officeDocument/2006/relationships/hyperlink" Target="https://www.streamnet.org/home/data-maps/fish-facilities-mappe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yperlink" Target="https://www.streamnet.org/final_draft_ahswg_2008april4/" TargetMode="External"/><Relationship Id="rId33" Type="http://schemas.openxmlformats.org/officeDocument/2006/relationships/hyperlink" Target="https://www.streamnet.org/resources/nw-fish/fish-specie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streamnet.org/resources/nw-fish/fish-species/" TargetMode="External"/><Relationship Id="rId29" Type="http://schemas.openxmlformats.org/officeDocument/2006/relationships/hyperlink" Target="https://www.streamnet.org/home/data-maps/fish-facilities-mapp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treamnet.org/resources/nw-fish/fish-species/" TargetMode="External"/><Relationship Id="rId32" Type="http://schemas.openxmlformats.org/officeDocument/2006/relationships/hyperlink" Target="https://www.rmpc.org/publications.html" TargetMode="Externa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streamnet.org/home/data-maps/fish-facilities-mapper/" TargetMode="External"/><Relationship Id="rId28" Type="http://schemas.openxmlformats.org/officeDocument/2006/relationships/hyperlink" Target="https://www.streamnet.org/resources/nw-fish/fish-species/" TargetMode="External"/><Relationship Id="rId36" Type="http://schemas.openxmlformats.org/officeDocument/2006/relationships/fontTable" Target="fontTable.xml"/><Relationship Id="Rf16d02beae804d10" Type="http://schemas.microsoft.com/office/2018/08/relationships/commentsExtensible" Target="commentsExtensible.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yperlink" Target="https://www.streamnet.org/home/data-maps/fish-facilities-mapp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federalregister.gov/articles/2014/04/14/2014-08347/endangered-and-threatened-wildlife-final-rule-to-revise-the-code-of-federal-regulations-for-species" TargetMode="External"/><Relationship Id="rId27" Type="http://schemas.openxmlformats.org/officeDocument/2006/relationships/hyperlink" Target="https://www.streamnet.org/home/data-maps/fish-facilities-mapper/" TargetMode="External"/><Relationship Id="rId30" Type="http://schemas.openxmlformats.org/officeDocument/2006/relationships/hyperlink" Target="https://www.streamnet.org/resources/nw-fish/fish-species/" TargetMode="External"/><Relationship Id="rId35" Type="http://schemas.openxmlformats.org/officeDocument/2006/relationships/hyperlink" Target="https://www.rmpc.org/publicatio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1BB834BD45AB438CC85482C51A2E39" ma:contentTypeVersion="8" ma:contentTypeDescription="Create a new document." ma:contentTypeScope="" ma:versionID="a934ea52eb3ee60205f69e470ba5392c">
  <xsd:schema xmlns:xsd="http://www.w3.org/2001/XMLSchema" xmlns:xs="http://www.w3.org/2001/XMLSchema" xmlns:p="http://schemas.microsoft.com/office/2006/metadata/properties" xmlns:ns2="3558a1a8-d291-44f1-bd28-8f6aa4991e8e" xmlns:ns3="cea0d51c-a5e6-4800-ad08-0c2573af72f0" targetNamespace="http://schemas.microsoft.com/office/2006/metadata/properties" ma:root="true" ma:fieldsID="21b085c3f56aa6ae50cdb3fcf1c550df" ns2:_="" ns3:_="">
    <xsd:import namespace="3558a1a8-d291-44f1-bd28-8f6aa4991e8e"/>
    <xsd:import namespace="cea0d51c-a5e6-4800-ad08-0c2573af72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58a1a8-d291-44f1-bd28-8f6aa4991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0d51c-a5e6-4800-ad08-0c2573af72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93D7E-20CB-4487-BC91-5ACA854F6A2E}">
  <ds:schemaRefs>
    <ds:schemaRef ds:uri="http://schemas.microsoft.com/sharepoint/v3/contenttype/forms"/>
  </ds:schemaRefs>
</ds:datastoreItem>
</file>

<file path=customXml/itemProps2.xml><?xml version="1.0" encoding="utf-8"?>
<ds:datastoreItem xmlns:ds="http://schemas.openxmlformats.org/officeDocument/2006/customXml" ds:itemID="{AB8D1353-285E-4F45-BB3E-3F1E1AFE26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849387-7F87-4504-8511-090222B43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58a1a8-d291-44f1-bd28-8f6aa4991e8e"/>
    <ds:schemaRef ds:uri="cea0d51c-a5e6-4800-ad08-0c2573af7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B8279-4DE7-44EA-A0CB-3211CCAE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4660</TotalTime>
  <Pages>43</Pages>
  <Words>19354</Words>
  <Characters>111270</Characters>
  <Application>Microsoft Office Word</Application>
  <DocSecurity>0</DocSecurity>
  <Lines>927</Lines>
  <Paragraphs>260</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130364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2744</cp:revision>
  <cp:lastPrinted>2022-12-08T00:08:00Z</cp:lastPrinted>
  <dcterms:created xsi:type="dcterms:W3CDTF">2022-03-17T23:35:00Z</dcterms:created>
  <dcterms:modified xsi:type="dcterms:W3CDTF">2023-06-16T20:26:00Z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0x010100EB1BB834BD45AB438CC85482C51A2E39</vt:lpwstr>
  </property>
</Properties>
</file>